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inorHAnsi" w:hAnsi="Arial" w:cstheme="minorBidi"/>
          <w:b w:val="0"/>
          <w:bCs w:val="0"/>
          <w:caps w:val="0"/>
          <w:color w:val="auto"/>
          <w:sz w:val="20"/>
          <w:szCs w:val="22"/>
        </w:rPr>
        <w:id w:val="1365332490"/>
        <w:docPartObj>
          <w:docPartGallery w:val="Table of Contents"/>
          <w:docPartUnique/>
        </w:docPartObj>
      </w:sdtPr>
      <w:sdtEndPr>
        <w:rPr>
          <w:noProof/>
        </w:rPr>
      </w:sdtEndPr>
      <w:sdtContent>
        <w:p w:rsidR="00E33D06" w:rsidRDefault="00E33D06">
          <w:pPr>
            <w:pStyle w:val="TOCHeading"/>
          </w:pPr>
          <w:r w:rsidRPr="00E33D06">
            <w:t>Contents</w:t>
          </w:r>
        </w:p>
        <w:p w:rsidR="00E33D06" w:rsidRDefault="00E33D06">
          <w:pPr>
            <w:pStyle w:val="TOC1"/>
            <w:rPr>
              <w:rFonts w:eastAsiaTheme="minorEastAsia" w:cstheme="minorBidi"/>
              <w:b w:val="0"/>
              <w:bCs w:val="0"/>
              <w:caps w:val="0"/>
              <w:smallCaps w:val="0"/>
              <w:sz w:val="22"/>
              <w:szCs w:val="22"/>
            </w:rPr>
          </w:pPr>
          <w:r>
            <w:fldChar w:fldCharType="begin"/>
          </w:r>
          <w:r>
            <w:instrText xml:space="preserve"> TOC \o "1-3" \h \z \u </w:instrText>
          </w:r>
          <w:r>
            <w:fldChar w:fldCharType="separate"/>
          </w:r>
          <w:hyperlink w:anchor="_Toc422218104" w:history="1">
            <w:r w:rsidRPr="003D61C2">
              <w:rPr>
                <w:rStyle w:val="Hyperlink"/>
              </w:rPr>
              <w:t>FOREIGN POLICY</w:t>
            </w:r>
            <w:r>
              <w:rPr>
                <w:webHidden/>
              </w:rPr>
              <w:tab/>
            </w:r>
            <w:r>
              <w:rPr>
                <w:webHidden/>
              </w:rPr>
              <w:fldChar w:fldCharType="begin"/>
            </w:r>
            <w:r>
              <w:rPr>
                <w:webHidden/>
              </w:rPr>
              <w:instrText xml:space="preserve"> PAGEREF _Toc422218104 \h </w:instrText>
            </w:r>
            <w:r>
              <w:rPr>
                <w:webHidden/>
              </w:rPr>
            </w:r>
            <w:r>
              <w:rPr>
                <w:webHidden/>
              </w:rPr>
              <w:fldChar w:fldCharType="separate"/>
            </w:r>
            <w:r>
              <w:rPr>
                <w:webHidden/>
              </w:rPr>
              <w:t>1</w:t>
            </w:r>
            <w:r>
              <w:rPr>
                <w:webHidden/>
              </w:rPr>
              <w:fldChar w:fldCharType="end"/>
            </w:r>
          </w:hyperlink>
        </w:p>
        <w:p w:rsidR="00E33D06" w:rsidRDefault="00E9536E">
          <w:pPr>
            <w:pStyle w:val="TOC2"/>
            <w:rPr>
              <w:rFonts w:eastAsiaTheme="minorEastAsia" w:cstheme="minorBidi"/>
              <w:smallCaps w:val="0"/>
              <w:szCs w:val="22"/>
            </w:rPr>
          </w:pPr>
          <w:hyperlink w:anchor="_Toc422218105" w:history="1">
            <w:r w:rsidR="00E33D06" w:rsidRPr="003D61C2">
              <w:rPr>
                <w:rStyle w:val="Hyperlink"/>
              </w:rPr>
              <w:t>VISION FOR AMERICAN FOREIGN POLICY</w:t>
            </w:r>
            <w:r w:rsidR="00E33D06">
              <w:rPr>
                <w:webHidden/>
              </w:rPr>
              <w:tab/>
            </w:r>
            <w:r w:rsidR="00E33D06">
              <w:rPr>
                <w:webHidden/>
              </w:rPr>
              <w:fldChar w:fldCharType="begin"/>
            </w:r>
            <w:r w:rsidR="00E33D06">
              <w:rPr>
                <w:webHidden/>
              </w:rPr>
              <w:instrText xml:space="preserve"> PAGEREF _Toc422218105 \h </w:instrText>
            </w:r>
            <w:r w:rsidR="00E33D06">
              <w:rPr>
                <w:webHidden/>
              </w:rPr>
            </w:r>
            <w:r w:rsidR="00E33D06">
              <w:rPr>
                <w:webHidden/>
              </w:rPr>
              <w:fldChar w:fldCharType="separate"/>
            </w:r>
            <w:r w:rsidR="00E33D06">
              <w:rPr>
                <w:webHidden/>
              </w:rPr>
              <w:t>1</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06" w:history="1">
            <w:r w:rsidR="00E33D06" w:rsidRPr="003D61C2">
              <w:rPr>
                <w:rStyle w:val="Hyperlink"/>
                <w:noProof/>
              </w:rPr>
              <w:t>DEFENSE OF VISION FOR AMERICAN FOREIGN POLICY</w:t>
            </w:r>
            <w:r w:rsidR="00E33D06">
              <w:rPr>
                <w:noProof/>
                <w:webHidden/>
              </w:rPr>
              <w:tab/>
            </w:r>
            <w:r w:rsidR="00E33D06">
              <w:rPr>
                <w:noProof/>
                <w:webHidden/>
              </w:rPr>
              <w:fldChar w:fldCharType="begin"/>
            </w:r>
            <w:r w:rsidR="00E33D06">
              <w:rPr>
                <w:noProof/>
                <w:webHidden/>
              </w:rPr>
              <w:instrText xml:space="preserve"> PAGEREF _Toc422218106 \h </w:instrText>
            </w:r>
            <w:r w:rsidR="00E33D06">
              <w:rPr>
                <w:noProof/>
                <w:webHidden/>
              </w:rPr>
            </w:r>
            <w:r w:rsidR="00E33D06">
              <w:rPr>
                <w:noProof/>
                <w:webHidden/>
              </w:rPr>
              <w:fldChar w:fldCharType="separate"/>
            </w:r>
            <w:r w:rsidR="00E33D06">
              <w:rPr>
                <w:noProof/>
                <w:webHidden/>
              </w:rPr>
              <w:t>1</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07" w:history="1">
            <w:r w:rsidR="00E33D06" w:rsidRPr="003D61C2">
              <w:rPr>
                <w:rStyle w:val="Hyperlink"/>
              </w:rPr>
              <w:t>TENURE AS SECRETARY OF STATE – GENERAL</w:t>
            </w:r>
            <w:r w:rsidR="00E33D06">
              <w:rPr>
                <w:webHidden/>
              </w:rPr>
              <w:tab/>
            </w:r>
            <w:r w:rsidR="00E33D06">
              <w:rPr>
                <w:webHidden/>
              </w:rPr>
              <w:fldChar w:fldCharType="begin"/>
            </w:r>
            <w:r w:rsidR="00E33D06">
              <w:rPr>
                <w:webHidden/>
              </w:rPr>
              <w:instrText xml:space="preserve"> PAGEREF _Toc422218107 \h </w:instrText>
            </w:r>
            <w:r w:rsidR="00E33D06">
              <w:rPr>
                <w:webHidden/>
              </w:rPr>
            </w:r>
            <w:r w:rsidR="00E33D06">
              <w:rPr>
                <w:webHidden/>
              </w:rPr>
              <w:fldChar w:fldCharType="separate"/>
            </w:r>
            <w:r w:rsidR="00E33D06">
              <w:rPr>
                <w:webHidden/>
              </w:rPr>
              <w:t>1</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08" w:history="1">
            <w:r w:rsidR="00E33D06" w:rsidRPr="003D61C2">
              <w:rPr>
                <w:rStyle w:val="Hyperlink"/>
                <w:noProof/>
              </w:rPr>
              <w:t>CRITICISM OF TENURE AS SECRETARY OF STATE – GENERAL</w:t>
            </w:r>
            <w:r w:rsidR="00E33D06">
              <w:rPr>
                <w:noProof/>
                <w:webHidden/>
              </w:rPr>
              <w:tab/>
            </w:r>
            <w:r w:rsidR="00E33D06">
              <w:rPr>
                <w:noProof/>
                <w:webHidden/>
              </w:rPr>
              <w:fldChar w:fldCharType="begin"/>
            </w:r>
            <w:r w:rsidR="00E33D06">
              <w:rPr>
                <w:noProof/>
                <w:webHidden/>
              </w:rPr>
              <w:instrText xml:space="preserve"> PAGEREF _Toc422218108 \h </w:instrText>
            </w:r>
            <w:r w:rsidR="00E33D06">
              <w:rPr>
                <w:noProof/>
                <w:webHidden/>
              </w:rPr>
            </w:r>
            <w:r w:rsidR="00E33D06">
              <w:rPr>
                <w:noProof/>
                <w:webHidden/>
              </w:rPr>
              <w:fldChar w:fldCharType="separate"/>
            </w:r>
            <w:r w:rsidR="00E33D06">
              <w:rPr>
                <w:noProof/>
                <w:webHidden/>
              </w:rPr>
              <w:t>1</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09" w:history="1">
            <w:r w:rsidR="00E33D06" w:rsidRPr="003D61C2">
              <w:rPr>
                <w:rStyle w:val="Hyperlink"/>
                <w:noProof/>
              </w:rPr>
              <w:t>DEFENSE OF TENURE AS SECRETARY OF STATE –GENERAL</w:t>
            </w:r>
            <w:r w:rsidR="00E33D06">
              <w:rPr>
                <w:noProof/>
                <w:webHidden/>
              </w:rPr>
              <w:tab/>
            </w:r>
            <w:r w:rsidR="00E33D06">
              <w:rPr>
                <w:noProof/>
                <w:webHidden/>
              </w:rPr>
              <w:fldChar w:fldCharType="begin"/>
            </w:r>
            <w:r w:rsidR="00E33D06">
              <w:rPr>
                <w:noProof/>
                <w:webHidden/>
              </w:rPr>
              <w:instrText xml:space="preserve"> PAGEREF _Toc422218109 \h </w:instrText>
            </w:r>
            <w:r w:rsidR="00E33D06">
              <w:rPr>
                <w:noProof/>
                <w:webHidden/>
              </w:rPr>
            </w:r>
            <w:r w:rsidR="00E33D06">
              <w:rPr>
                <w:noProof/>
                <w:webHidden/>
              </w:rPr>
              <w:fldChar w:fldCharType="separate"/>
            </w:r>
            <w:r w:rsidR="00E33D06">
              <w:rPr>
                <w:noProof/>
                <w:webHidden/>
              </w:rPr>
              <w:t>2</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10" w:history="1">
            <w:r w:rsidR="00E33D06" w:rsidRPr="003D61C2">
              <w:rPr>
                <w:rStyle w:val="Hyperlink"/>
              </w:rPr>
              <w:t>HAWKISHNESS</w:t>
            </w:r>
            <w:r w:rsidR="00E33D06">
              <w:rPr>
                <w:webHidden/>
              </w:rPr>
              <w:tab/>
            </w:r>
            <w:r w:rsidR="00E33D06">
              <w:rPr>
                <w:webHidden/>
              </w:rPr>
              <w:fldChar w:fldCharType="begin"/>
            </w:r>
            <w:r w:rsidR="00E33D06">
              <w:rPr>
                <w:webHidden/>
              </w:rPr>
              <w:instrText xml:space="preserve"> PAGEREF _Toc422218110 \h </w:instrText>
            </w:r>
            <w:r w:rsidR="00E33D06">
              <w:rPr>
                <w:webHidden/>
              </w:rPr>
            </w:r>
            <w:r w:rsidR="00E33D06">
              <w:rPr>
                <w:webHidden/>
              </w:rPr>
              <w:fldChar w:fldCharType="separate"/>
            </w:r>
            <w:r w:rsidR="00E33D06">
              <w:rPr>
                <w:webHidden/>
              </w:rPr>
              <w:t>3</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11" w:history="1">
            <w:r w:rsidR="00E33D06" w:rsidRPr="003D61C2">
              <w:rPr>
                <w:rStyle w:val="Hyperlink"/>
                <w:noProof/>
              </w:rPr>
              <w:t>TOUGHNESS</w:t>
            </w:r>
            <w:r w:rsidR="00E33D06">
              <w:rPr>
                <w:noProof/>
                <w:webHidden/>
              </w:rPr>
              <w:tab/>
            </w:r>
            <w:r w:rsidR="00E33D06">
              <w:rPr>
                <w:noProof/>
                <w:webHidden/>
              </w:rPr>
              <w:fldChar w:fldCharType="begin"/>
            </w:r>
            <w:r w:rsidR="00E33D06">
              <w:rPr>
                <w:noProof/>
                <w:webHidden/>
              </w:rPr>
              <w:instrText xml:space="preserve"> PAGEREF _Toc422218111 \h </w:instrText>
            </w:r>
            <w:r w:rsidR="00E33D06">
              <w:rPr>
                <w:noProof/>
                <w:webHidden/>
              </w:rPr>
            </w:r>
            <w:r w:rsidR="00E33D06">
              <w:rPr>
                <w:noProof/>
                <w:webHidden/>
              </w:rPr>
              <w:fldChar w:fldCharType="separate"/>
            </w:r>
            <w:r w:rsidR="00E33D06">
              <w:rPr>
                <w:noProof/>
                <w:webHidden/>
              </w:rPr>
              <w:t>3</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12" w:history="1">
            <w:r w:rsidR="00E33D06" w:rsidRPr="003D61C2">
              <w:rPr>
                <w:rStyle w:val="Hyperlink"/>
                <w:noProof/>
              </w:rPr>
              <w:t>SUPPORT FOR USE OF DRONES</w:t>
            </w:r>
            <w:r w:rsidR="00E33D06">
              <w:rPr>
                <w:noProof/>
                <w:webHidden/>
              </w:rPr>
              <w:tab/>
            </w:r>
            <w:r w:rsidR="00E33D06">
              <w:rPr>
                <w:noProof/>
                <w:webHidden/>
              </w:rPr>
              <w:fldChar w:fldCharType="begin"/>
            </w:r>
            <w:r w:rsidR="00E33D06">
              <w:rPr>
                <w:noProof/>
                <w:webHidden/>
              </w:rPr>
              <w:instrText xml:space="preserve"> PAGEREF _Toc422218112 \h </w:instrText>
            </w:r>
            <w:r w:rsidR="00E33D06">
              <w:rPr>
                <w:noProof/>
                <w:webHidden/>
              </w:rPr>
            </w:r>
            <w:r w:rsidR="00E33D06">
              <w:rPr>
                <w:noProof/>
                <w:webHidden/>
              </w:rPr>
              <w:fldChar w:fldCharType="separate"/>
            </w:r>
            <w:r w:rsidR="00E33D06">
              <w:rPr>
                <w:noProof/>
                <w:webHidden/>
              </w:rPr>
              <w:t>3</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13" w:history="1">
            <w:r w:rsidR="00E33D06" w:rsidRPr="003D61C2">
              <w:rPr>
                <w:rStyle w:val="Hyperlink"/>
                <w:noProof/>
              </w:rPr>
              <w:t>COMPARISONS TO NEOCONSERVATISM</w:t>
            </w:r>
            <w:r w:rsidR="00E33D06">
              <w:rPr>
                <w:noProof/>
                <w:webHidden/>
              </w:rPr>
              <w:tab/>
            </w:r>
            <w:r w:rsidR="00E33D06">
              <w:rPr>
                <w:noProof/>
                <w:webHidden/>
              </w:rPr>
              <w:fldChar w:fldCharType="begin"/>
            </w:r>
            <w:r w:rsidR="00E33D06">
              <w:rPr>
                <w:noProof/>
                <w:webHidden/>
              </w:rPr>
              <w:instrText xml:space="preserve"> PAGEREF _Toc422218113 \h </w:instrText>
            </w:r>
            <w:r w:rsidR="00E33D06">
              <w:rPr>
                <w:noProof/>
                <w:webHidden/>
              </w:rPr>
            </w:r>
            <w:r w:rsidR="00E33D06">
              <w:rPr>
                <w:noProof/>
                <w:webHidden/>
              </w:rPr>
              <w:fldChar w:fldCharType="separate"/>
            </w:r>
            <w:r w:rsidR="00E33D06">
              <w:rPr>
                <w:noProof/>
                <w:webHidden/>
              </w:rPr>
              <w:t>3</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14" w:history="1">
            <w:r w:rsidR="00E33D06" w:rsidRPr="003D61C2">
              <w:rPr>
                <w:rStyle w:val="Hyperlink"/>
              </w:rPr>
              <w:t>AMERICAN ROLE IN THE WORLD</w:t>
            </w:r>
            <w:r w:rsidR="00E33D06">
              <w:rPr>
                <w:webHidden/>
              </w:rPr>
              <w:tab/>
            </w:r>
            <w:r w:rsidR="00E33D06">
              <w:rPr>
                <w:webHidden/>
              </w:rPr>
              <w:fldChar w:fldCharType="begin"/>
            </w:r>
            <w:r w:rsidR="00E33D06">
              <w:rPr>
                <w:webHidden/>
              </w:rPr>
              <w:instrText xml:space="preserve"> PAGEREF _Toc422218114 \h </w:instrText>
            </w:r>
            <w:r w:rsidR="00E33D06">
              <w:rPr>
                <w:webHidden/>
              </w:rPr>
            </w:r>
            <w:r w:rsidR="00E33D06">
              <w:rPr>
                <w:webHidden/>
              </w:rPr>
              <w:fldChar w:fldCharType="separate"/>
            </w:r>
            <w:r w:rsidR="00E33D06">
              <w:rPr>
                <w:webHidden/>
              </w:rPr>
              <w:t>4</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15" w:history="1">
            <w:r w:rsidR="00E33D06" w:rsidRPr="003D61C2">
              <w:rPr>
                <w:rStyle w:val="Hyperlink"/>
                <w:noProof/>
              </w:rPr>
              <w:t>COMMENTS SUPPORTING STRONG FOREIGN POLICY ROLE</w:t>
            </w:r>
            <w:r w:rsidR="00E33D06">
              <w:rPr>
                <w:noProof/>
                <w:webHidden/>
              </w:rPr>
              <w:tab/>
            </w:r>
            <w:r w:rsidR="00E33D06">
              <w:rPr>
                <w:noProof/>
                <w:webHidden/>
              </w:rPr>
              <w:fldChar w:fldCharType="begin"/>
            </w:r>
            <w:r w:rsidR="00E33D06">
              <w:rPr>
                <w:noProof/>
                <w:webHidden/>
              </w:rPr>
              <w:instrText xml:space="preserve"> PAGEREF _Toc422218115 \h </w:instrText>
            </w:r>
            <w:r w:rsidR="00E33D06">
              <w:rPr>
                <w:noProof/>
                <w:webHidden/>
              </w:rPr>
            </w:r>
            <w:r w:rsidR="00E33D06">
              <w:rPr>
                <w:noProof/>
                <w:webHidden/>
              </w:rPr>
              <w:fldChar w:fldCharType="separate"/>
            </w:r>
            <w:r w:rsidR="00E33D06">
              <w:rPr>
                <w:noProof/>
                <w:webHidden/>
              </w:rPr>
              <w:t>4</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16" w:history="1">
            <w:r w:rsidR="00E33D06" w:rsidRPr="003D61C2">
              <w:rPr>
                <w:rStyle w:val="Hyperlink"/>
              </w:rPr>
              <w:t>RUSSIA</w:t>
            </w:r>
            <w:r w:rsidR="00E33D06">
              <w:rPr>
                <w:webHidden/>
              </w:rPr>
              <w:tab/>
            </w:r>
            <w:r w:rsidR="00E33D06">
              <w:rPr>
                <w:webHidden/>
              </w:rPr>
              <w:fldChar w:fldCharType="begin"/>
            </w:r>
            <w:r w:rsidR="00E33D06">
              <w:rPr>
                <w:webHidden/>
              </w:rPr>
              <w:instrText xml:space="preserve"> PAGEREF _Toc422218116 \h </w:instrText>
            </w:r>
            <w:r w:rsidR="00E33D06">
              <w:rPr>
                <w:webHidden/>
              </w:rPr>
            </w:r>
            <w:r w:rsidR="00E33D06">
              <w:rPr>
                <w:webHidden/>
              </w:rPr>
              <w:fldChar w:fldCharType="separate"/>
            </w:r>
            <w:r w:rsidR="00E33D06">
              <w:rPr>
                <w:webHidden/>
              </w:rPr>
              <w:t>4</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17" w:history="1">
            <w:r w:rsidR="00E33D06" w:rsidRPr="003D61C2">
              <w:rPr>
                <w:rStyle w:val="Hyperlink"/>
                <w:noProof/>
              </w:rPr>
              <w:t>“RESET” POLICY</w:t>
            </w:r>
            <w:r w:rsidR="00E33D06">
              <w:rPr>
                <w:noProof/>
                <w:webHidden/>
              </w:rPr>
              <w:tab/>
            </w:r>
            <w:r w:rsidR="00E33D06">
              <w:rPr>
                <w:noProof/>
                <w:webHidden/>
              </w:rPr>
              <w:fldChar w:fldCharType="begin"/>
            </w:r>
            <w:r w:rsidR="00E33D06">
              <w:rPr>
                <w:noProof/>
                <w:webHidden/>
              </w:rPr>
              <w:instrText xml:space="preserve"> PAGEREF _Toc422218117 \h </w:instrText>
            </w:r>
            <w:r w:rsidR="00E33D06">
              <w:rPr>
                <w:noProof/>
                <w:webHidden/>
              </w:rPr>
            </w:r>
            <w:r w:rsidR="00E33D06">
              <w:rPr>
                <w:noProof/>
                <w:webHidden/>
              </w:rPr>
              <w:fldChar w:fldCharType="separate"/>
            </w:r>
            <w:r w:rsidR="00E33D06">
              <w:rPr>
                <w:noProof/>
                <w:webHidden/>
              </w:rPr>
              <w:t>4</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18" w:history="1">
            <w:r w:rsidR="00E33D06" w:rsidRPr="003D61C2">
              <w:rPr>
                <w:rStyle w:val="Hyperlink"/>
                <w:noProof/>
              </w:rPr>
              <w:t>ENERGY DEPENDENCE</w:t>
            </w:r>
            <w:r w:rsidR="00E33D06">
              <w:rPr>
                <w:noProof/>
                <w:webHidden/>
              </w:rPr>
              <w:tab/>
            </w:r>
            <w:r w:rsidR="00E33D06">
              <w:rPr>
                <w:noProof/>
                <w:webHidden/>
              </w:rPr>
              <w:fldChar w:fldCharType="begin"/>
            </w:r>
            <w:r w:rsidR="00E33D06">
              <w:rPr>
                <w:noProof/>
                <w:webHidden/>
              </w:rPr>
              <w:instrText xml:space="preserve"> PAGEREF _Toc422218118 \h </w:instrText>
            </w:r>
            <w:r w:rsidR="00E33D06">
              <w:rPr>
                <w:noProof/>
                <w:webHidden/>
              </w:rPr>
            </w:r>
            <w:r w:rsidR="00E33D06">
              <w:rPr>
                <w:noProof/>
                <w:webHidden/>
              </w:rPr>
              <w:fldChar w:fldCharType="separate"/>
            </w:r>
            <w:r w:rsidR="00E33D06">
              <w:rPr>
                <w:noProof/>
                <w:webHidden/>
              </w:rPr>
              <w:t>6</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19" w:history="1">
            <w:r w:rsidR="00E33D06" w:rsidRPr="003D61C2">
              <w:rPr>
                <w:rStyle w:val="Hyperlink"/>
              </w:rPr>
              <w:t>IRAQ</w:t>
            </w:r>
            <w:r w:rsidR="00E33D06">
              <w:rPr>
                <w:webHidden/>
              </w:rPr>
              <w:tab/>
            </w:r>
            <w:r w:rsidR="00E33D06">
              <w:rPr>
                <w:webHidden/>
              </w:rPr>
              <w:fldChar w:fldCharType="begin"/>
            </w:r>
            <w:r w:rsidR="00E33D06">
              <w:rPr>
                <w:webHidden/>
              </w:rPr>
              <w:instrText xml:space="preserve"> PAGEREF _Toc422218119 \h </w:instrText>
            </w:r>
            <w:r w:rsidR="00E33D06">
              <w:rPr>
                <w:webHidden/>
              </w:rPr>
            </w:r>
            <w:r w:rsidR="00E33D06">
              <w:rPr>
                <w:webHidden/>
              </w:rPr>
              <w:fldChar w:fldCharType="separate"/>
            </w:r>
            <w:r w:rsidR="00E33D06">
              <w:rPr>
                <w:webHidden/>
              </w:rPr>
              <w:t>7</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0" w:history="1">
            <w:r w:rsidR="00E33D06" w:rsidRPr="003D61C2">
              <w:rPr>
                <w:rStyle w:val="Hyperlink"/>
                <w:noProof/>
              </w:rPr>
              <w:t>COMMENTS ON BUSH/CHENEY POLICY</w:t>
            </w:r>
            <w:r w:rsidR="00E33D06">
              <w:rPr>
                <w:noProof/>
                <w:webHidden/>
              </w:rPr>
              <w:tab/>
            </w:r>
            <w:r w:rsidR="00E33D06">
              <w:rPr>
                <w:noProof/>
                <w:webHidden/>
              </w:rPr>
              <w:fldChar w:fldCharType="begin"/>
            </w:r>
            <w:r w:rsidR="00E33D06">
              <w:rPr>
                <w:noProof/>
                <w:webHidden/>
              </w:rPr>
              <w:instrText xml:space="preserve"> PAGEREF _Toc422218120 \h </w:instrText>
            </w:r>
            <w:r w:rsidR="00E33D06">
              <w:rPr>
                <w:noProof/>
                <w:webHidden/>
              </w:rPr>
            </w:r>
            <w:r w:rsidR="00E33D06">
              <w:rPr>
                <w:noProof/>
                <w:webHidden/>
              </w:rPr>
              <w:fldChar w:fldCharType="separate"/>
            </w:r>
            <w:r w:rsidR="00E33D06">
              <w:rPr>
                <w:noProof/>
                <w:webHidden/>
              </w:rPr>
              <w:t>7</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1" w:history="1">
            <w:r w:rsidR="00E33D06" w:rsidRPr="003D61C2">
              <w:rPr>
                <w:rStyle w:val="Hyperlink"/>
                <w:noProof/>
              </w:rPr>
              <w:t>BLACKWATER</w:t>
            </w:r>
            <w:r w:rsidR="00E33D06">
              <w:rPr>
                <w:noProof/>
                <w:webHidden/>
              </w:rPr>
              <w:tab/>
            </w:r>
            <w:r w:rsidR="00E33D06">
              <w:rPr>
                <w:noProof/>
                <w:webHidden/>
              </w:rPr>
              <w:fldChar w:fldCharType="begin"/>
            </w:r>
            <w:r w:rsidR="00E33D06">
              <w:rPr>
                <w:noProof/>
                <w:webHidden/>
              </w:rPr>
              <w:instrText xml:space="preserve"> PAGEREF _Toc422218121 \h </w:instrText>
            </w:r>
            <w:r w:rsidR="00E33D06">
              <w:rPr>
                <w:noProof/>
                <w:webHidden/>
              </w:rPr>
            </w:r>
            <w:r w:rsidR="00E33D06">
              <w:rPr>
                <w:noProof/>
                <w:webHidden/>
              </w:rPr>
              <w:fldChar w:fldCharType="separate"/>
            </w:r>
            <w:r w:rsidR="00E33D06">
              <w:rPr>
                <w:noProof/>
                <w:webHidden/>
              </w:rPr>
              <w:t>7</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22" w:history="1">
            <w:r w:rsidR="00E33D06" w:rsidRPr="003D61C2">
              <w:rPr>
                <w:rStyle w:val="Hyperlink"/>
              </w:rPr>
              <w:t>ISRAEL / PALESTINIANS</w:t>
            </w:r>
            <w:r w:rsidR="00E33D06">
              <w:rPr>
                <w:webHidden/>
              </w:rPr>
              <w:tab/>
            </w:r>
            <w:r w:rsidR="00E33D06">
              <w:rPr>
                <w:webHidden/>
              </w:rPr>
              <w:fldChar w:fldCharType="begin"/>
            </w:r>
            <w:r w:rsidR="00E33D06">
              <w:rPr>
                <w:webHidden/>
              </w:rPr>
              <w:instrText xml:space="preserve"> PAGEREF _Toc422218122 \h </w:instrText>
            </w:r>
            <w:r w:rsidR="00E33D06">
              <w:rPr>
                <w:webHidden/>
              </w:rPr>
            </w:r>
            <w:r w:rsidR="00E33D06">
              <w:rPr>
                <w:webHidden/>
              </w:rPr>
              <w:fldChar w:fldCharType="separate"/>
            </w:r>
            <w:r w:rsidR="00E33D06">
              <w:rPr>
                <w:webHidden/>
              </w:rPr>
              <w:t>7</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3" w:history="1">
            <w:r w:rsidR="00E33D06" w:rsidRPr="003D61C2">
              <w:rPr>
                <w:rStyle w:val="Hyperlink"/>
                <w:noProof/>
              </w:rPr>
              <w:t>TWO-STATE SOLUTION</w:t>
            </w:r>
            <w:r w:rsidR="00E33D06">
              <w:rPr>
                <w:noProof/>
                <w:webHidden/>
              </w:rPr>
              <w:tab/>
            </w:r>
            <w:r w:rsidR="00E33D06">
              <w:rPr>
                <w:noProof/>
                <w:webHidden/>
              </w:rPr>
              <w:fldChar w:fldCharType="begin"/>
            </w:r>
            <w:r w:rsidR="00E33D06">
              <w:rPr>
                <w:noProof/>
                <w:webHidden/>
              </w:rPr>
              <w:instrText xml:space="preserve"> PAGEREF _Toc422218123 \h </w:instrText>
            </w:r>
            <w:r w:rsidR="00E33D06">
              <w:rPr>
                <w:noProof/>
                <w:webHidden/>
              </w:rPr>
            </w:r>
            <w:r w:rsidR="00E33D06">
              <w:rPr>
                <w:noProof/>
                <w:webHidden/>
              </w:rPr>
              <w:fldChar w:fldCharType="separate"/>
            </w:r>
            <w:r w:rsidR="00E33D06">
              <w:rPr>
                <w:noProof/>
                <w:webHidden/>
              </w:rPr>
              <w:t>7</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4" w:history="1">
            <w:r w:rsidR="00E33D06" w:rsidRPr="003D61C2">
              <w:rPr>
                <w:rStyle w:val="Hyperlink"/>
                <w:noProof/>
              </w:rPr>
              <w:t>US-ISRAEL RELATIONSHIP</w:t>
            </w:r>
            <w:r w:rsidR="00E33D06">
              <w:rPr>
                <w:noProof/>
                <w:webHidden/>
              </w:rPr>
              <w:tab/>
            </w:r>
            <w:r w:rsidR="00E33D06">
              <w:rPr>
                <w:noProof/>
                <w:webHidden/>
              </w:rPr>
              <w:fldChar w:fldCharType="begin"/>
            </w:r>
            <w:r w:rsidR="00E33D06">
              <w:rPr>
                <w:noProof/>
                <w:webHidden/>
              </w:rPr>
              <w:instrText xml:space="preserve"> PAGEREF _Toc422218124 \h </w:instrText>
            </w:r>
            <w:r w:rsidR="00E33D06">
              <w:rPr>
                <w:noProof/>
                <w:webHidden/>
              </w:rPr>
            </w:r>
            <w:r w:rsidR="00E33D06">
              <w:rPr>
                <w:noProof/>
                <w:webHidden/>
              </w:rPr>
              <w:fldChar w:fldCharType="separate"/>
            </w:r>
            <w:r w:rsidR="00E33D06">
              <w:rPr>
                <w:noProof/>
                <w:webHidden/>
              </w:rPr>
              <w:t>7</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5" w:history="1">
            <w:r w:rsidR="00E33D06" w:rsidRPr="003D61C2">
              <w:rPr>
                <w:rStyle w:val="Hyperlink"/>
                <w:noProof/>
              </w:rPr>
              <w:t>US-PALESTINIAN RELATIONSHIP</w:t>
            </w:r>
            <w:r w:rsidR="00E33D06">
              <w:rPr>
                <w:noProof/>
                <w:webHidden/>
              </w:rPr>
              <w:tab/>
            </w:r>
            <w:r w:rsidR="00E33D06">
              <w:rPr>
                <w:noProof/>
                <w:webHidden/>
              </w:rPr>
              <w:fldChar w:fldCharType="begin"/>
            </w:r>
            <w:r w:rsidR="00E33D06">
              <w:rPr>
                <w:noProof/>
                <w:webHidden/>
              </w:rPr>
              <w:instrText xml:space="preserve"> PAGEREF _Toc422218125 \h </w:instrText>
            </w:r>
            <w:r w:rsidR="00E33D06">
              <w:rPr>
                <w:noProof/>
                <w:webHidden/>
              </w:rPr>
            </w:r>
            <w:r w:rsidR="00E33D06">
              <w:rPr>
                <w:noProof/>
                <w:webHidden/>
              </w:rPr>
              <w:fldChar w:fldCharType="separate"/>
            </w:r>
            <w:r w:rsidR="00E33D06">
              <w:rPr>
                <w:noProof/>
                <w:webHidden/>
              </w:rPr>
              <w:t>8</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6" w:history="1">
            <w:r w:rsidR="00E33D06" w:rsidRPr="003D61C2">
              <w:rPr>
                <w:rStyle w:val="Hyperlink"/>
                <w:noProof/>
              </w:rPr>
              <w:t>DEFENSE OF ISRAEL AMONG INTERNATIONAL CRITICISM</w:t>
            </w:r>
            <w:r w:rsidR="00E33D06">
              <w:rPr>
                <w:noProof/>
                <w:webHidden/>
              </w:rPr>
              <w:tab/>
            </w:r>
            <w:r w:rsidR="00E33D06">
              <w:rPr>
                <w:noProof/>
                <w:webHidden/>
              </w:rPr>
              <w:fldChar w:fldCharType="begin"/>
            </w:r>
            <w:r w:rsidR="00E33D06">
              <w:rPr>
                <w:noProof/>
                <w:webHidden/>
              </w:rPr>
              <w:instrText xml:space="preserve"> PAGEREF _Toc422218126 \h </w:instrText>
            </w:r>
            <w:r w:rsidR="00E33D06">
              <w:rPr>
                <w:noProof/>
                <w:webHidden/>
              </w:rPr>
            </w:r>
            <w:r w:rsidR="00E33D06">
              <w:rPr>
                <w:noProof/>
                <w:webHidden/>
              </w:rPr>
              <w:fldChar w:fldCharType="separate"/>
            </w:r>
            <w:r w:rsidR="00E33D06">
              <w:rPr>
                <w:noProof/>
                <w:webHidden/>
              </w:rPr>
              <w:t>8</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7" w:history="1">
            <w:r w:rsidR="00E33D06" w:rsidRPr="003D61C2">
              <w:rPr>
                <w:rStyle w:val="Hyperlink"/>
                <w:noProof/>
              </w:rPr>
              <w:t>COMMENTS ON ISRAELI/PALESTINIAN CLASHES</w:t>
            </w:r>
            <w:r w:rsidR="00E33D06">
              <w:rPr>
                <w:noProof/>
                <w:webHidden/>
              </w:rPr>
              <w:tab/>
            </w:r>
            <w:r w:rsidR="00E33D06">
              <w:rPr>
                <w:noProof/>
                <w:webHidden/>
              </w:rPr>
              <w:fldChar w:fldCharType="begin"/>
            </w:r>
            <w:r w:rsidR="00E33D06">
              <w:rPr>
                <w:noProof/>
                <w:webHidden/>
              </w:rPr>
              <w:instrText xml:space="preserve"> PAGEREF _Toc422218127 \h </w:instrText>
            </w:r>
            <w:r w:rsidR="00E33D06">
              <w:rPr>
                <w:noProof/>
                <w:webHidden/>
              </w:rPr>
            </w:r>
            <w:r w:rsidR="00E33D06">
              <w:rPr>
                <w:noProof/>
                <w:webHidden/>
              </w:rPr>
              <w:fldChar w:fldCharType="separate"/>
            </w:r>
            <w:r w:rsidR="00E33D06">
              <w:rPr>
                <w:noProof/>
                <w:webHidden/>
              </w:rPr>
              <w:t>9</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8" w:history="1">
            <w:r w:rsidR="00E33D06" w:rsidRPr="003D61C2">
              <w:rPr>
                <w:rStyle w:val="Hyperlink"/>
                <w:noProof/>
              </w:rPr>
              <w:t>COMMENTS ON ISRAELI SETTLEMENT ACTIVITY</w:t>
            </w:r>
            <w:r w:rsidR="00E33D06">
              <w:rPr>
                <w:noProof/>
                <w:webHidden/>
              </w:rPr>
              <w:tab/>
            </w:r>
            <w:r w:rsidR="00E33D06">
              <w:rPr>
                <w:noProof/>
                <w:webHidden/>
              </w:rPr>
              <w:fldChar w:fldCharType="begin"/>
            </w:r>
            <w:r w:rsidR="00E33D06">
              <w:rPr>
                <w:noProof/>
                <w:webHidden/>
              </w:rPr>
              <w:instrText xml:space="preserve"> PAGEREF _Toc422218128 \h </w:instrText>
            </w:r>
            <w:r w:rsidR="00E33D06">
              <w:rPr>
                <w:noProof/>
                <w:webHidden/>
              </w:rPr>
            </w:r>
            <w:r w:rsidR="00E33D06">
              <w:rPr>
                <w:noProof/>
                <w:webHidden/>
              </w:rPr>
              <w:fldChar w:fldCharType="separate"/>
            </w:r>
            <w:r w:rsidR="00E33D06">
              <w:rPr>
                <w:noProof/>
                <w:webHidden/>
              </w:rPr>
              <w:t>9</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29" w:history="1">
            <w:r w:rsidR="00E33D06" w:rsidRPr="003D61C2">
              <w:rPr>
                <w:rStyle w:val="Hyperlink"/>
                <w:noProof/>
              </w:rPr>
              <w:t>2012 ISRAEL-HAMAS CEASEFIRE</w:t>
            </w:r>
            <w:r w:rsidR="00E33D06">
              <w:rPr>
                <w:noProof/>
                <w:webHidden/>
              </w:rPr>
              <w:tab/>
            </w:r>
            <w:r w:rsidR="00E33D06">
              <w:rPr>
                <w:noProof/>
                <w:webHidden/>
              </w:rPr>
              <w:fldChar w:fldCharType="begin"/>
            </w:r>
            <w:r w:rsidR="00E33D06">
              <w:rPr>
                <w:noProof/>
                <w:webHidden/>
              </w:rPr>
              <w:instrText xml:space="preserve"> PAGEREF _Toc422218129 \h </w:instrText>
            </w:r>
            <w:r w:rsidR="00E33D06">
              <w:rPr>
                <w:noProof/>
                <w:webHidden/>
              </w:rPr>
            </w:r>
            <w:r w:rsidR="00E33D06">
              <w:rPr>
                <w:noProof/>
                <w:webHidden/>
              </w:rPr>
              <w:fldChar w:fldCharType="separate"/>
            </w:r>
            <w:r w:rsidR="00E33D06">
              <w:rPr>
                <w:noProof/>
                <w:webHidden/>
              </w:rPr>
              <w:t>10</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30" w:history="1">
            <w:r w:rsidR="00E33D06" w:rsidRPr="003D61C2">
              <w:rPr>
                <w:rStyle w:val="Hyperlink"/>
              </w:rPr>
              <w:t>UKRAINE</w:t>
            </w:r>
            <w:r w:rsidR="00E33D06">
              <w:rPr>
                <w:webHidden/>
              </w:rPr>
              <w:tab/>
            </w:r>
            <w:r w:rsidR="00E33D06">
              <w:rPr>
                <w:webHidden/>
              </w:rPr>
              <w:fldChar w:fldCharType="begin"/>
            </w:r>
            <w:r w:rsidR="00E33D06">
              <w:rPr>
                <w:webHidden/>
              </w:rPr>
              <w:instrText xml:space="preserve"> PAGEREF _Toc422218130 \h </w:instrText>
            </w:r>
            <w:r w:rsidR="00E33D06">
              <w:rPr>
                <w:webHidden/>
              </w:rPr>
            </w:r>
            <w:r w:rsidR="00E33D06">
              <w:rPr>
                <w:webHidden/>
              </w:rPr>
              <w:fldChar w:fldCharType="separate"/>
            </w:r>
            <w:r w:rsidR="00E33D06">
              <w:rPr>
                <w:webHidden/>
              </w:rPr>
              <w:t>11</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31" w:history="1">
            <w:r w:rsidR="00E33D06" w:rsidRPr="003D61C2">
              <w:rPr>
                <w:rStyle w:val="Hyperlink"/>
                <w:noProof/>
              </w:rPr>
              <w:t>MALAYSIAN AIRLINES FLIGHT 17 SHOT DOWN</w:t>
            </w:r>
            <w:r w:rsidR="00E33D06">
              <w:rPr>
                <w:noProof/>
                <w:webHidden/>
              </w:rPr>
              <w:tab/>
            </w:r>
            <w:r w:rsidR="00E33D06">
              <w:rPr>
                <w:noProof/>
                <w:webHidden/>
              </w:rPr>
              <w:fldChar w:fldCharType="begin"/>
            </w:r>
            <w:r w:rsidR="00E33D06">
              <w:rPr>
                <w:noProof/>
                <w:webHidden/>
              </w:rPr>
              <w:instrText xml:space="preserve"> PAGEREF _Toc422218131 \h </w:instrText>
            </w:r>
            <w:r w:rsidR="00E33D06">
              <w:rPr>
                <w:noProof/>
                <w:webHidden/>
              </w:rPr>
            </w:r>
            <w:r w:rsidR="00E33D06">
              <w:rPr>
                <w:noProof/>
                <w:webHidden/>
              </w:rPr>
              <w:fldChar w:fldCharType="separate"/>
            </w:r>
            <w:r w:rsidR="00E33D06">
              <w:rPr>
                <w:noProof/>
                <w:webHidden/>
              </w:rPr>
              <w:t>11</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32" w:history="1">
            <w:r w:rsidR="00E33D06" w:rsidRPr="003D61C2">
              <w:rPr>
                <w:rStyle w:val="Hyperlink"/>
              </w:rPr>
              <w:t>IRAN</w:t>
            </w:r>
            <w:r w:rsidR="00E33D06">
              <w:rPr>
                <w:webHidden/>
              </w:rPr>
              <w:tab/>
            </w:r>
            <w:r w:rsidR="00E33D06">
              <w:rPr>
                <w:webHidden/>
              </w:rPr>
              <w:fldChar w:fldCharType="begin"/>
            </w:r>
            <w:r w:rsidR="00E33D06">
              <w:rPr>
                <w:webHidden/>
              </w:rPr>
              <w:instrText xml:space="preserve"> PAGEREF _Toc422218132 \h </w:instrText>
            </w:r>
            <w:r w:rsidR="00E33D06">
              <w:rPr>
                <w:webHidden/>
              </w:rPr>
            </w:r>
            <w:r w:rsidR="00E33D06">
              <w:rPr>
                <w:webHidden/>
              </w:rPr>
              <w:fldChar w:fldCharType="separate"/>
            </w:r>
            <w:r w:rsidR="00E33D06">
              <w:rPr>
                <w:webHidden/>
              </w:rPr>
              <w:t>11</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33" w:history="1">
            <w:r w:rsidR="00E33D06" w:rsidRPr="003D61C2">
              <w:rPr>
                <w:rStyle w:val="Hyperlink"/>
                <w:noProof/>
              </w:rPr>
              <w:t>NUCLEAR PROGRAM</w:t>
            </w:r>
            <w:r w:rsidR="00E33D06">
              <w:rPr>
                <w:noProof/>
                <w:webHidden/>
              </w:rPr>
              <w:tab/>
            </w:r>
            <w:r w:rsidR="00E33D06">
              <w:rPr>
                <w:noProof/>
                <w:webHidden/>
              </w:rPr>
              <w:fldChar w:fldCharType="begin"/>
            </w:r>
            <w:r w:rsidR="00E33D06">
              <w:rPr>
                <w:noProof/>
                <w:webHidden/>
              </w:rPr>
              <w:instrText xml:space="preserve"> PAGEREF _Toc422218133 \h </w:instrText>
            </w:r>
            <w:r w:rsidR="00E33D06">
              <w:rPr>
                <w:noProof/>
                <w:webHidden/>
              </w:rPr>
            </w:r>
            <w:r w:rsidR="00E33D06">
              <w:rPr>
                <w:noProof/>
                <w:webHidden/>
              </w:rPr>
              <w:fldChar w:fldCharType="separate"/>
            </w:r>
            <w:r w:rsidR="00E33D06">
              <w:rPr>
                <w:noProof/>
                <w:webHidden/>
              </w:rPr>
              <w:t>11</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34" w:history="1">
            <w:r w:rsidR="00E33D06" w:rsidRPr="003D61C2">
              <w:rPr>
                <w:rStyle w:val="Hyperlink"/>
                <w:noProof/>
              </w:rPr>
              <w:t>CRITICISM OF IRAN POLICY AS SECRETARY OF STATE</w:t>
            </w:r>
            <w:r w:rsidR="00E33D06">
              <w:rPr>
                <w:noProof/>
                <w:webHidden/>
              </w:rPr>
              <w:tab/>
            </w:r>
            <w:r w:rsidR="00E33D06">
              <w:rPr>
                <w:noProof/>
                <w:webHidden/>
              </w:rPr>
              <w:fldChar w:fldCharType="begin"/>
            </w:r>
            <w:r w:rsidR="00E33D06">
              <w:rPr>
                <w:noProof/>
                <w:webHidden/>
              </w:rPr>
              <w:instrText xml:space="preserve"> PAGEREF _Toc422218134 \h </w:instrText>
            </w:r>
            <w:r w:rsidR="00E33D06">
              <w:rPr>
                <w:noProof/>
                <w:webHidden/>
              </w:rPr>
            </w:r>
            <w:r w:rsidR="00E33D06">
              <w:rPr>
                <w:noProof/>
                <w:webHidden/>
              </w:rPr>
              <w:fldChar w:fldCharType="separate"/>
            </w:r>
            <w:r w:rsidR="00E33D06">
              <w:rPr>
                <w:noProof/>
                <w:webHidden/>
              </w:rPr>
              <w:t>12</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35" w:history="1">
            <w:r w:rsidR="00E33D06" w:rsidRPr="003D61C2">
              <w:rPr>
                <w:rStyle w:val="Hyperlink"/>
              </w:rPr>
              <w:t>SYRIA</w:t>
            </w:r>
            <w:r w:rsidR="00E33D06">
              <w:rPr>
                <w:webHidden/>
              </w:rPr>
              <w:tab/>
            </w:r>
            <w:r w:rsidR="00E33D06">
              <w:rPr>
                <w:webHidden/>
              </w:rPr>
              <w:fldChar w:fldCharType="begin"/>
            </w:r>
            <w:r w:rsidR="00E33D06">
              <w:rPr>
                <w:webHidden/>
              </w:rPr>
              <w:instrText xml:space="preserve"> PAGEREF _Toc422218135 \h </w:instrText>
            </w:r>
            <w:r w:rsidR="00E33D06">
              <w:rPr>
                <w:webHidden/>
              </w:rPr>
            </w:r>
            <w:r w:rsidR="00E33D06">
              <w:rPr>
                <w:webHidden/>
              </w:rPr>
              <w:fldChar w:fldCharType="separate"/>
            </w:r>
            <w:r w:rsidR="00E33D06">
              <w:rPr>
                <w:webHidden/>
              </w:rPr>
              <w:t>12</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36" w:history="1">
            <w:r w:rsidR="00E33D06" w:rsidRPr="003D61C2">
              <w:rPr>
                <w:rStyle w:val="Hyperlink"/>
                <w:noProof/>
              </w:rPr>
              <w:t>COMMENTS SUPPORTING EARLY INTERVENTION</w:t>
            </w:r>
            <w:r w:rsidR="00E33D06">
              <w:rPr>
                <w:noProof/>
                <w:webHidden/>
              </w:rPr>
              <w:tab/>
            </w:r>
            <w:r w:rsidR="00E33D06">
              <w:rPr>
                <w:noProof/>
                <w:webHidden/>
              </w:rPr>
              <w:fldChar w:fldCharType="begin"/>
            </w:r>
            <w:r w:rsidR="00E33D06">
              <w:rPr>
                <w:noProof/>
                <w:webHidden/>
              </w:rPr>
              <w:instrText xml:space="preserve"> PAGEREF _Toc422218136 \h </w:instrText>
            </w:r>
            <w:r w:rsidR="00E33D06">
              <w:rPr>
                <w:noProof/>
                <w:webHidden/>
              </w:rPr>
            </w:r>
            <w:r w:rsidR="00E33D06">
              <w:rPr>
                <w:noProof/>
                <w:webHidden/>
              </w:rPr>
              <w:fldChar w:fldCharType="separate"/>
            </w:r>
            <w:r w:rsidR="00E33D06">
              <w:rPr>
                <w:noProof/>
                <w:webHidden/>
              </w:rPr>
              <w:t>12</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37" w:history="1">
            <w:r w:rsidR="00E33D06" w:rsidRPr="003D61C2">
              <w:rPr>
                <w:rStyle w:val="Hyperlink"/>
                <w:noProof/>
              </w:rPr>
              <w:t>SUPPORT FOR CLINTON’S STATEMENTS ON SYRIA</w:t>
            </w:r>
            <w:r w:rsidR="00E33D06">
              <w:rPr>
                <w:noProof/>
                <w:webHidden/>
              </w:rPr>
              <w:tab/>
            </w:r>
            <w:r w:rsidR="00E33D06">
              <w:rPr>
                <w:noProof/>
                <w:webHidden/>
              </w:rPr>
              <w:fldChar w:fldCharType="begin"/>
            </w:r>
            <w:r w:rsidR="00E33D06">
              <w:rPr>
                <w:noProof/>
                <w:webHidden/>
              </w:rPr>
              <w:instrText xml:space="preserve"> PAGEREF _Toc422218137 \h </w:instrText>
            </w:r>
            <w:r w:rsidR="00E33D06">
              <w:rPr>
                <w:noProof/>
                <w:webHidden/>
              </w:rPr>
            </w:r>
            <w:r w:rsidR="00E33D06">
              <w:rPr>
                <w:noProof/>
                <w:webHidden/>
              </w:rPr>
              <w:fldChar w:fldCharType="separate"/>
            </w:r>
            <w:r w:rsidR="00E33D06">
              <w:rPr>
                <w:noProof/>
                <w:webHidden/>
              </w:rPr>
              <w:t>12</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38" w:history="1">
            <w:r w:rsidR="00E33D06" w:rsidRPr="003D61C2">
              <w:rPr>
                <w:rStyle w:val="Hyperlink"/>
                <w:noProof/>
              </w:rPr>
              <w:t>CRITICISM FOR CLINTON’S STATEMENTS ON SYRIA</w:t>
            </w:r>
            <w:r w:rsidR="00E33D06">
              <w:rPr>
                <w:noProof/>
                <w:webHidden/>
              </w:rPr>
              <w:tab/>
            </w:r>
            <w:r w:rsidR="00E33D06">
              <w:rPr>
                <w:noProof/>
                <w:webHidden/>
              </w:rPr>
              <w:fldChar w:fldCharType="begin"/>
            </w:r>
            <w:r w:rsidR="00E33D06">
              <w:rPr>
                <w:noProof/>
                <w:webHidden/>
              </w:rPr>
              <w:instrText xml:space="preserve"> PAGEREF _Toc422218138 \h </w:instrText>
            </w:r>
            <w:r w:rsidR="00E33D06">
              <w:rPr>
                <w:noProof/>
                <w:webHidden/>
              </w:rPr>
            </w:r>
            <w:r w:rsidR="00E33D06">
              <w:rPr>
                <w:noProof/>
                <w:webHidden/>
              </w:rPr>
              <w:fldChar w:fldCharType="separate"/>
            </w:r>
            <w:r w:rsidR="00E33D06">
              <w:rPr>
                <w:noProof/>
                <w:webHidden/>
              </w:rPr>
              <w:t>13</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39" w:history="1">
            <w:r w:rsidR="00E33D06" w:rsidRPr="003D61C2">
              <w:rPr>
                <w:rStyle w:val="Hyperlink"/>
              </w:rPr>
              <w:t>LIBYA</w:t>
            </w:r>
            <w:r w:rsidR="00E33D06">
              <w:rPr>
                <w:webHidden/>
              </w:rPr>
              <w:tab/>
            </w:r>
            <w:r w:rsidR="00E33D06">
              <w:rPr>
                <w:webHidden/>
              </w:rPr>
              <w:fldChar w:fldCharType="begin"/>
            </w:r>
            <w:r w:rsidR="00E33D06">
              <w:rPr>
                <w:webHidden/>
              </w:rPr>
              <w:instrText xml:space="preserve"> PAGEREF _Toc422218139 \h </w:instrText>
            </w:r>
            <w:r w:rsidR="00E33D06">
              <w:rPr>
                <w:webHidden/>
              </w:rPr>
            </w:r>
            <w:r w:rsidR="00E33D06">
              <w:rPr>
                <w:webHidden/>
              </w:rPr>
              <w:fldChar w:fldCharType="separate"/>
            </w:r>
            <w:r w:rsidR="00E33D06">
              <w:rPr>
                <w:webHidden/>
              </w:rPr>
              <w:t>14</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40" w:history="1">
            <w:r w:rsidR="00E33D06" w:rsidRPr="003D61C2">
              <w:rPr>
                <w:rStyle w:val="Hyperlink"/>
                <w:noProof/>
              </w:rPr>
              <w:t>CRITICISM OF LIBYA POLICY AS SECRETARY OF STATE</w:t>
            </w:r>
            <w:r w:rsidR="00E33D06">
              <w:rPr>
                <w:noProof/>
                <w:webHidden/>
              </w:rPr>
              <w:tab/>
            </w:r>
            <w:r w:rsidR="00E33D06">
              <w:rPr>
                <w:noProof/>
                <w:webHidden/>
              </w:rPr>
              <w:fldChar w:fldCharType="begin"/>
            </w:r>
            <w:r w:rsidR="00E33D06">
              <w:rPr>
                <w:noProof/>
                <w:webHidden/>
              </w:rPr>
              <w:instrText xml:space="preserve"> PAGEREF _Toc422218140 \h </w:instrText>
            </w:r>
            <w:r w:rsidR="00E33D06">
              <w:rPr>
                <w:noProof/>
                <w:webHidden/>
              </w:rPr>
            </w:r>
            <w:r w:rsidR="00E33D06">
              <w:rPr>
                <w:noProof/>
                <w:webHidden/>
              </w:rPr>
              <w:fldChar w:fldCharType="separate"/>
            </w:r>
            <w:r w:rsidR="00E33D06">
              <w:rPr>
                <w:noProof/>
                <w:webHidden/>
              </w:rPr>
              <w:t>14</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41" w:history="1">
            <w:r w:rsidR="00E33D06" w:rsidRPr="003D61C2">
              <w:rPr>
                <w:rStyle w:val="Hyperlink"/>
              </w:rPr>
              <w:t>CHINA</w:t>
            </w:r>
            <w:r w:rsidR="00E33D06">
              <w:rPr>
                <w:webHidden/>
              </w:rPr>
              <w:tab/>
            </w:r>
            <w:r w:rsidR="00E33D06">
              <w:rPr>
                <w:webHidden/>
              </w:rPr>
              <w:fldChar w:fldCharType="begin"/>
            </w:r>
            <w:r w:rsidR="00E33D06">
              <w:rPr>
                <w:webHidden/>
              </w:rPr>
              <w:instrText xml:space="preserve"> PAGEREF _Toc422218141 \h </w:instrText>
            </w:r>
            <w:r w:rsidR="00E33D06">
              <w:rPr>
                <w:webHidden/>
              </w:rPr>
            </w:r>
            <w:r w:rsidR="00E33D06">
              <w:rPr>
                <w:webHidden/>
              </w:rPr>
              <w:fldChar w:fldCharType="separate"/>
            </w:r>
            <w:r w:rsidR="00E33D06">
              <w:rPr>
                <w:webHidden/>
              </w:rPr>
              <w:t>14</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42" w:history="1">
            <w:r w:rsidR="00E33D06" w:rsidRPr="003D61C2">
              <w:rPr>
                <w:rStyle w:val="Hyperlink"/>
                <w:noProof/>
              </w:rPr>
              <w:t>2008 BEIJING OLYMPIC OPENING CEREMONIES BOYCOTT</w:t>
            </w:r>
            <w:r w:rsidR="00E33D06">
              <w:rPr>
                <w:noProof/>
                <w:webHidden/>
              </w:rPr>
              <w:tab/>
            </w:r>
            <w:r w:rsidR="00E33D06">
              <w:rPr>
                <w:noProof/>
                <w:webHidden/>
              </w:rPr>
              <w:fldChar w:fldCharType="begin"/>
            </w:r>
            <w:r w:rsidR="00E33D06">
              <w:rPr>
                <w:noProof/>
                <w:webHidden/>
              </w:rPr>
              <w:instrText xml:space="preserve"> PAGEREF _Toc422218142 \h </w:instrText>
            </w:r>
            <w:r w:rsidR="00E33D06">
              <w:rPr>
                <w:noProof/>
                <w:webHidden/>
              </w:rPr>
            </w:r>
            <w:r w:rsidR="00E33D06">
              <w:rPr>
                <w:noProof/>
                <w:webHidden/>
              </w:rPr>
              <w:fldChar w:fldCharType="separate"/>
            </w:r>
            <w:r w:rsidR="00E33D06">
              <w:rPr>
                <w:noProof/>
                <w:webHidden/>
              </w:rPr>
              <w:t>14</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43" w:history="1">
            <w:r w:rsidR="00E33D06" w:rsidRPr="003D61C2">
              <w:rPr>
                <w:rStyle w:val="Hyperlink"/>
                <w:noProof/>
              </w:rPr>
              <w:t>DEFENSE OF CHINA POLICY AS SECRETARY OF STATE</w:t>
            </w:r>
            <w:r w:rsidR="00E33D06">
              <w:rPr>
                <w:noProof/>
                <w:webHidden/>
              </w:rPr>
              <w:tab/>
            </w:r>
            <w:r w:rsidR="00E33D06">
              <w:rPr>
                <w:noProof/>
                <w:webHidden/>
              </w:rPr>
              <w:fldChar w:fldCharType="begin"/>
            </w:r>
            <w:r w:rsidR="00E33D06">
              <w:rPr>
                <w:noProof/>
                <w:webHidden/>
              </w:rPr>
              <w:instrText xml:space="preserve"> PAGEREF _Toc422218143 \h </w:instrText>
            </w:r>
            <w:r w:rsidR="00E33D06">
              <w:rPr>
                <w:noProof/>
                <w:webHidden/>
              </w:rPr>
            </w:r>
            <w:r w:rsidR="00E33D06">
              <w:rPr>
                <w:noProof/>
                <w:webHidden/>
              </w:rPr>
              <w:fldChar w:fldCharType="separate"/>
            </w:r>
            <w:r w:rsidR="00E33D06">
              <w:rPr>
                <w:noProof/>
                <w:webHidden/>
              </w:rPr>
              <w:t>14</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44" w:history="1">
            <w:r w:rsidR="00E33D06" w:rsidRPr="003D61C2">
              <w:rPr>
                <w:rStyle w:val="Hyperlink"/>
              </w:rPr>
              <w:t>CUBA</w:t>
            </w:r>
            <w:r w:rsidR="00E33D06">
              <w:rPr>
                <w:webHidden/>
              </w:rPr>
              <w:tab/>
            </w:r>
            <w:r w:rsidR="00E33D06">
              <w:rPr>
                <w:webHidden/>
              </w:rPr>
              <w:fldChar w:fldCharType="begin"/>
            </w:r>
            <w:r w:rsidR="00E33D06">
              <w:rPr>
                <w:webHidden/>
              </w:rPr>
              <w:instrText xml:space="preserve"> PAGEREF _Toc422218144 \h </w:instrText>
            </w:r>
            <w:r w:rsidR="00E33D06">
              <w:rPr>
                <w:webHidden/>
              </w:rPr>
            </w:r>
            <w:r w:rsidR="00E33D06">
              <w:rPr>
                <w:webHidden/>
              </w:rPr>
              <w:fldChar w:fldCharType="separate"/>
            </w:r>
            <w:r w:rsidR="00E33D06">
              <w:rPr>
                <w:webHidden/>
              </w:rPr>
              <w:t>15</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45" w:history="1">
            <w:r w:rsidR="00E33D06" w:rsidRPr="003D61C2">
              <w:rPr>
                <w:rStyle w:val="Hyperlink"/>
                <w:noProof/>
              </w:rPr>
              <w:t>ELIAN GONZALEZ</w:t>
            </w:r>
            <w:r w:rsidR="00E33D06">
              <w:rPr>
                <w:noProof/>
                <w:webHidden/>
              </w:rPr>
              <w:tab/>
            </w:r>
            <w:r w:rsidR="00E33D06">
              <w:rPr>
                <w:noProof/>
                <w:webHidden/>
              </w:rPr>
              <w:fldChar w:fldCharType="begin"/>
            </w:r>
            <w:r w:rsidR="00E33D06">
              <w:rPr>
                <w:noProof/>
                <w:webHidden/>
              </w:rPr>
              <w:instrText xml:space="preserve"> PAGEREF _Toc422218145 \h </w:instrText>
            </w:r>
            <w:r w:rsidR="00E33D06">
              <w:rPr>
                <w:noProof/>
                <w:webHidden/>
              </w:rPr>
            </w:r>
            <w:r w:rsidR="00E33D06">
              <w:rPr>
                <w:noProof/>
                <w:webHidden/>
              </w:rPr>
              <w:fldChar w:fldCharType="separate"/>
            </w:r>
            <w:r w:rsidR="00E33D06">
              <w:rPr>
                <w:noProof/>
                <w:webHidden/>
              </w:rPr>
              <w:t>15</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46" w:history="1">
            <w:r w:rsidR="00E33D06" w:rsidRPr="003D61C2">
              <w:rPr>
                <w:rStyle w:val="Hyperlink"/>
                <w:noProof/>
              </w:rPr>
              <w:t>EMBARGO</w:t>
            </w:r>
            <w:r w:rsidR="00E33D06">
              <w:rPr>
                <w:noProof/>
                <w:webHidden/>
              </w:rPr>
              <w:tab/>
            </w:r>
            <w:r w:rsidR="00E33D06">
              <w:rPr>
                <w:noProof/>
                <w:webHidden/>
              </w:rPr>
              <w:fldChar w:fldCharType="begin"/>
            </w:r>
            <w:r w:rsidR="00E33D06">
              <w:rPr>
                <w:noProof/>
                <w:webHidden/>
              </w:rPr>
              <w:instrText xml:space="preserve"> PAGEREF _Toc422218146 \h </w:instrText>
            </w:r>
            <w:r w:rsidR="00E33D06">
              <w:rPr>
                <w:noProof/>
                <w:webHidden/>
              </w:rPr>
            </w:r>
            <w:r w:rsidR="00E33D06">
              <w:rPr>
                <w:noProof/>
                <w:webHidden/>
              </w:rPr>
              <w:fldChar w:fldCharType="separate"/>
            </w:r>
            <w:r w:rsidR="00E33D06">
              <w:rPr>
                <w:noProof/>
                <w:webHidden/>
              </w:rPr>
              <w:t>15</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47" w:history="1">
            <w:r w:rsidR="00E33D06" w:rsidRPr="003D61C2">
              <w:rPr>
                <w:rStyle w:val="Hyperlink"/>
              </w:rPr>
              <w:t>TUNISIA</w:t>
            </w:r>
            <w:r w:rsidR="00E33D06">
              <w:rPr>
                <w:webHidden/>
              </w:rPr>
              <w:tab/>
            </w:r>
            <w:r w:rsidR="00E33D06">
              <w:rPr>
                <w:webHidden/>
              </w:rPr>
              <w:fldChar w:fldCharType="begin"/>
            </w:r>
            <w:r w:rsidR="00E33D06">
              <w:rPr>
                <w:webHidden/>
              </w:rPr>
              <w:instrText xml:space="preserve"> PAGEREF _Toc422218147 \h </w:instrText>
            </w:r>
            <w:r w:rsidR="00E33D06">
              <w:rPr>
                <w:webHidden/>
              </w:rPr>
            </w:r>
            <w:r w:rsidR="00E33D06">
              <w:rPr>
                <w:webHidden/>
              </w:rPr>
              <w:fldChar w:fldCharType="separate"/>
            </w:r>
            <w:r w:rsidR="00E33D06">
              <w:rPr>
                <w:webHidden/>
              </w:rPr>
              <w:t>17</w:t>
            </w:r>
            <w:r w:rsidR="00E33D06">
              <w:rPr>
                <w:webHidden/>
              </w:rPr>
              <w:fldChar w:fldCharType="end"/>
            </w:r>
          </w:hyperlink>
        </w:p>
        <w:p w:rsidR="00E33D06" w:rsidRDefault="00E9536E">
          <w:pPr>
            <w:pStyle w:val="TOC2"/>
            <w:rPr>
              <w:rFonts w:eastAsiaTheme="minorEastAsia" w:cstheme="minorBidi"/>
              <w:smallCaps w:val="0"/>
              <w:szCs w:val="22"/>
            </w:rPr>
          </w:pPr>
          <w:hyperlink w:anchor="_Toc422218148" w:history="1">
            <w:r w:rsidR="00E33D06" w:rsidRPr="003D61C2">
              <w:rPr>
                <w:rStyle w:val="Hyperlink"/>
              </w:rPr>
              <w:t>ECUADOR</w:t>
            </w:r>
            <w:r w:rsidR="00E33D06">
              <w:rPr>
                <w:webHidden/>
              </w:rPr>
              <w:tab/>
            </w:r>
            <w:r w:rsidR="00E33D06">
              <w:rPr>
                <w:webHidden/>
              </w:rPr>
              <w:fldChar w:fldCharType="begin"/>
            </w:r>
            <w:r w:rsidR="00E33D06">
              <w:rPr>
                <w:webHidden/>
              </w:rPr>
              <w:instrText xml:space="preserve"> PAGEREF _Toc422218148 \h </w:instrText>
            </w:r>
            <w:r w:rsidR="00E33D06">
              <w:rPr>
                <w:webHidden/>
              </w:rPr>
            </w:r>
            <w:r w:rsidR="00E33D06">
              <w:rPr>
                <w:webHidden/>
              </w:rPr>
              <w:fldChar w:fldCharType="separate"/>
            </w:r>
            <w:r w:rsidR="00E33D06">
              <w:rPr>
                <w:webHidden/>
              </w:rPr>
              <w:t>17</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49" w:history="1">
            <w:r w:rsidR="00E33D06" w:rsidRPr="003D61C2">
              <w:rPr>
                <w:rStyle w:val="Hyperlink"/>
                <w:noProof/>
              </w:rPr>
              <w:t>ISAIAS FAMILY</w:t>
            </w:r>
            <w:r w:rsidR="00E33D06">
              <w:rPr>
                <w:noProof/>
                <w:webHidden/>
              </w:rPr>
              <w:tab/>
            </w:r>
            <w:r w:rsidR="00E33D06">
              <w:rPr>
                <w:noProof/>
                <w:webHidden/>
              </w:rPr>
              <w:fldChar w:fldCharType="begin"/>
            </w:r>
            <w:r w:rsidR="00E33D06">
              <w:rPr>
                <w:noProof/>
                <w:webHidden/>
              </w:rPr>
              <w:instrText xml:space="preserve"> PAGEREF _Toc422218149 \h </w:instrText>
            </w:r>
            <w:r w:rsidR="00E33D06">
              <w:rPr>
                <w:noProof/>
                <w:webHidden/>
              </w:rPr>
            </w:r>
            <w:r w:rsidR="00E33D06">
              <w:rPr>
                <w:noProof/>
                <w:webHidden/>
              </w:rPr>
              <w:fldChar w:fldCharType="separate"/>
            </w:r>
            <w:r w:rsidR="00E33D06">
              <w:rPr>
                <w:noProof/>
                <w:webHidden/>
              </w:rPr>
              <w:t>17</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50" w:history="1">
            <w:r w:rsidR="00E33D06" w:rsidRPr="003D61C2">
              <w:rPr>
                <w:rStyle w:val="Hyperlink"/>
              </w:rPr>
              <w:t>STATE TENURE—ACCOMPLISHMENTS AS SECRETARY</w:t>
            </w:r>
            <w:r w:rsidR="00E33D06">
              <w:rPr>
                <w:webHidden/>
              </w:rPr>
              <w:tab/>
            </w:r>
            <w:r w:rsidR="00E33D06">
              <w:rPr>
                <w:webHidden/>
              </w:rPr>
              <w:fldChar w:fldCharType="begin"/>
            </w:r>
            <w:r w:rsidR="00E33D06">
              <w:rPr>
                <w:webHidden/>
              </w:rPr>
              <w:instrText xml:space="preserve"> PAGEREF _Toc422218150 \h </w:instrText>
            </w:r>
            <w:r w:rsidR="00E33D06">
              <w:rPr>
                <w:webHidden/>
              </w:rPr>
            </w:r>
            <w:r w:rsidR="00E33D06">
              <w:rPr>
                <w:webHidden/>
              </w:rPr>
              <w:fldChar w:fldCharType="separate"/>
            </w:r>
            <w:r w:rsidR="00E33D06">
              <w:rPr>
                <w:webHidden/>
              </w:rPr>
              <w:t>18</w:t>
            </w:r>
            <w:r w:rsidR="00E33D06">
              <w:rPr>
                <w:webHidden/>
              </w:rPr>
              <w:fldChar w:fldCharType="end"/>
            </w:r>
          </w:hyperlink>
        </w:p>
        <w:p w:rsidR="00E33D06" w:rsidRDefault="00E9536E">
          <w:pPr>
            <w:pStyle w:val="TOC2"/>
            <w:rPr>
              <w:rFonts w:eastAsiaTheme="minorEastAsia" w:cstheme="minorBidi"/>
              <w:smallCaps w:val="0"/>
              <w:szCs w:val="22"/>
            </w:rPr>
          </w:pPr>
          <w:hyperlink w:anchor="_Toc422218151" w:history="1">
            <w:r w:rsidR="00E33D06" w:rsidRPr="003D61C2">
              <w:rPr>
                <w:rStyle w:val="Hyperlink"/>
              </w:rPr>
              <w:t>TERRORISM</w:t>
            </w:r>
            <w:r w:rsidR="00E33D06">
              <w:rPr>
                <w:webHidden/>
              </w:rPr>
              <w:tab/>
            </w:r>
            <w:r w:rsidR="00E33D06">
              <w:rPr>
                <w:webHidden/>
              </w:rPr>
              <w:fldChar w:fldCharType="begin"/>
            </w:r>
            <w:r w:rsidR="00E33D06">
              <w:rPr>
                <w:webHidden/>
              </w:rPr>
              <w:instrText xml:space="preserve"> PAGEREF _Toc422218151 \h </w:instrText>
            </w:r>
            <w:r w:rsidR="00E33D06">
              <w:rPr>
                <w:webHidden/>
              </w:rPr>
            </w:r>
            <w:r w:rsidR="00E33D06">
              <w:rPr>
                <w:webHidden/>
              </w:rPr>
              <w:fldChar w:fldCharType="separate"/>
            </w:r>
            <w:r w:rsidR="00E33D06">
              <w:rPr>
                <w:webHidden/>
              </w:rPr>
              <w:t>18</w:t>
            </w:r>
            <w:r w:rsidR="00E33D06">
              <w:rPr>
                <w:webHidden/>
              </w:rPr>
              <w:fldChar w:fldCharType="end"/>
            </w:r>
          </w:hyperlink>
        </w:p>
        <w:p w:rsidR="00E33D06" w:rsidRDefault="00E9536E">
          <w:pPr>
            <w:pStyle w:val="TOC2"/>
            <w:rPr>
              <w:rFonts w:eastAsiaTheme="minorEastAsia" w:cstheme="minorBidi"/>
              <w:smallCaps w:val="0"/>
              <w:szCs w:val="22"/>
            </w:rPr>
          </w:pPr>
          <w:hyperlink w:anchor="_Toc422218152" w:history="1">
            <w:r w:rsidR="00E33D06" w:rsidRPr="003D61C2">
              <w:rPr>
                <w:rStyle w:val="Hyperlink"/>
              </w:rPr>
              <w:t>WOMEN</w:t>
            </w:r>
            <w:r w:rsidR="00E33D06">
              <w:rPr>
                <w:webHidden/>
              </w:rPr>
              <w:tab/>
            </w:r>
            <w:r w:rsidR="00E33D06">
              <w:rPr>
                <w:webHidden/>
              </w:rPr>
              <w:fldChar w:fldCharType="begin"/>
            </w:r>
            <w:r w:rsidR="00E33D06">
              <w:rPr>
                <w:webHidden/>
              </w:rPr>
              <w:instrText xml:space="preserve"> PAGEREF _Toc422218152 \h </w:instrText>
            </w:r>
            <w:r w:rsidR="00E33D06">
              <w:rPr>
                <w:webHidden/>
              </w:rPr>
            </w:r>
            <w:r w:rsidR="00E33D06">
              <w:rPr>
                <w:webHidden/>
              </w:rPr>
              <w:fldChar w:fldCharType="separate"/>
            </w:r>
            <w:r w:rsidR="00E33D06">
              <w:rPr>
                <w:webHidden/>
              </w:rPr>
              <w:t>20</w:t>
            </w:r>
            <w:r w:rsidR="00E33D06">
              <w:rPr>
                <w:webHidden/>
              </w:rPr>
              <w:fldChar w:fldCharType="end"/>
            </w:r>
          </w:hyperlink>
        </w:p>
        <w:p w:rsidR="00E33D06" w:rsidRDefault="00E9536E">
          <w:pPr>
            <w:pStyle w:val="TOC2"/>
            <w:rPr>
              <w:rFonts w:eastAsiaTheme="minorEastAsia" w:cstheme="minorBidi"/>
              <w:smallCaps w:val="0"/>
              <w:szCs w:val="22"/>
            </w:rPr>
          </w:pPr>
          <w:hyperlink w:anchor="_Toc422218153" w:history="1">
            <w:r w:rsidR="00E33D06" w:rsidRPr="003D61C2">
              <w:rPr>
                <w:rStyle w:val="Hyperlink"/>
              </w:rPr>
              <w:t>LGBT</w:t>
            </w:r>
            <w:r w:rsidR="00E33D06">
              <w:rPr>
                <w:webHidden/>
              </w:rPr>
              <w:tab/>
            </w:r>
            <w:r w:rsidR="00E33D06">
              <w:rPr>
                <w:webHidden/>
              </w:rPr>
              <w:fldChar w:fldCharType="begin"/>
            </w:r>
            <w:r w:rsidR="00E33D06">
              <w:rPr>
                <w:webHidden/>
              </w:rPr>
              <w:instrText xml:space="preserve"> PAGEREF _Toc422218153 \h </w:instrText>
            </w:r>
            <w:r w:rsidR="00E33D06">
              <w:rPr>
                <w:webHidden/>
              </w:rPr>
            </w:r>
            <w:r w:rsidR="00E33D06">
              <w:rPr>
                <w:webHidden/>
              </w:rPr>
              <w:fldChar w:fldCharType="separate"/>
            </w:r>
            <w:r w:rsidR="00E33D06">
              <w:rPr>
                <w:webHidden/>
              </w:rPr>
              <w:t>21</w:t>
            </w:r>
            <w:r w:rsidR="00E33D06">
              <w:rPr>
                <w:webHidden/>
              </w:rPr>
              <w:fldChar w:fldCharType="end"/>
            </w:r>
          </w:hyperlink>
        </w:p>
        <w:p w:rsidR="00E33D06" w:rsidRDefault="00E9536E">
          <w:pPr>
            <w:pStyle w:val="TOC2"/>
            <w:rPr>
              <w:rFonts w:eastAsiaTheme="minorEastAsia" w:cstheme="minorBidi"/>
              <w:smallCaps w:val="0"/>
              <w:szCs w:val="22"/>
            </w:rPr>
          </w:pPr>
          <w:hyperlink w:anchor="_Toc422218154" w:history="1">
            <w:r w:rsidR="00E33D06" w:rsidRPr="003D61C2">
              <w:rPr>
                <w:rStyle w:val="Hyperlink"/>
              </w:rPr>
              <w:t>HUMAN RIGHTS</w:t>
            </w:r>
            <w:r w:rsidR="00E33D06">
              <w:rPr>
                <w:webHidden/>
              </w:rPr>
              <w:tab/>
            </w:r>
            <w:r w:rsidR="00E33D06">
              <w:rPr>
                <w:webHidden/>
              </w:rPr>
              <w:fldChar w:fldCharType="begin"/>
            </w:r>
            <w:r w:rsidR="00E33D06">
              <w:rPr>
                <w:webHidden/>
              </w:rPr>
              <w:instrText xml:space="preserve"> PAGEREF _Toc422218154 \h </w:instrText>
            </w:r>
            <w:r w:rsidR="00E33D06">
              <w:rPr>
                <w:webHidden/>
              </w:rPr>
            </w:r>
            <w:r w:rsidR="00E33D06">
              <w:rPr>
                <w:webHidden/>
              </w:rPr>
              <w:fldChar w:fldCharType="separate"/>
            </w:r>
            <w:r w:rsidR="00E33D06">
              <w:rPr>
                <w:webHidden/>
              </w:rPr>
              <w:t>22</w:t>
            </w:r>
            <w:r w:rsidR="00E33D06">
              <w:rPr>
                <w:webHidden/>
              </w:rPr>
              <w:fldChar w:fldCharType="end"/>
            </w:r>
          </w:hyperlink>
        </w:p>
        <w:p w:rsidR="00E33D06" w:rsidRDefault="00E9536E">
          <w:pPr>
            <w:pStyle w:val="TOC2"/>
            <w:rPr>
              <w:rFonts w:eastAsiaTheme="minorEastAsia" w:cstheme="minorBidi"/>
              <w:smallCaps w:val="0"/>
              <w:szCs w:val="22"/>
            </w:rPr>
          </w:pPr>
          <w:hyperlink w:anchor="_Toc422218155" w:history="1">
            <w:r w:rsidR="00E33D06" w:rsidRPr="003D61C2">
              <w:rPr>
                <w:rStyle w:val="Hyperlink"/>
              </w:rPr>
              <w:t>TRADE</w:t>
            </w:r>
            <w:r w:rsidR="00E33D06">
              <w:rPr>
                <w:webHidden/>
              </w:rPr>
              <w:tab/>
            </w:r>
            <w:r w:rsidR="00E33D06">
              <w:rPr>
                <w:webHidden/>
              </w:rPr>
              <w:fldChar w:fldCharType="begin"/>
            </w:r>
            <w:r w:rsidR="00E33D06">
              <w:rPr>
                <w:webHidden/>
              </w:rPr>
              <w:instrText xml:space="preserve"> PAGEREF _Toc422218155 \h </w:instrText>
            </w:r>
            <w:r w:rsidR="00E33D06">
              <w:rPr>
                <w:webHidden/>
              </w:rPr>
            </w:r>
            <w:r w:rsidR="00E33D06">
              <w:rPr>
                <w:webHidden/>
              </w:rPr>
              <w:fldChar w:fldCharType="separate"/>
            </w:r>
            <w:r w:rsidR="00E33D06">
              <w:rPr>
                <w:webHidden/>
              </w:rPr>
              <w:t>23</w:t>
            </w:r>
            <w:r w:rsidR="00E33D06">
              <w:rPr>
                <w:webHidden/>
              </w:rPr>
              <w:fldChar w:fldCharType="end"/>
            </w:r>
          </w:hyperlink>
        </w:p>
        <w:p w:rsidR="00E33D06" w:rsidRDefault="00E9536E">
          <w:pPr>
            <w:pStyle w:val="TOC2"/>
            <w:rPr>
              <w:rFonts w:eastAsiaTheme="minorEastAsia" w:cstheme="minorBidi"/>
              <w:smallCaps w:val="0"/>
              <w:szCs w:val="22"/>
            </w:rPr>
          </w:pPr>
          <w:hyperlink w:anchor="_Toc422218156" w:history="1">
            <w:r w:rsidR="00E33D06" w:rsidRPr="003D61C2">
              <w:rPr>
                <w:rStyle w:val="Hyperlink"/>
              </w:rPr>
              <w:t>IRAN</w:t>
            </w:r>
            <w:r w:rsidR="00E33D06">
              <w:rPr>
                <w:webHidden/>
              </w:rPr>
              <w:tab/>
            </w:r>
            <w:r w:rsidR="00E33D06">
              <w:rPr>
                <w:webHidden/>
              </w:rPr>
              <w:fldChar w:fldCharType="begin"/>
            </w:r>
            <w:r w:rsidR="00E33D06">
              <w:rPr>
                <w:webHidden/>
              </w:rPr>
              <w:instrText xml:space="preserve"> PAGEREF _Toc422218156 \h </w:instrText>
            </w:r>
            <w:r w:rsidR="00E33D06">
              <w:rPr>
                <w:webHidden/>
              </w:rPr>
            </w:r>
            <w:r w:rsidR="00E33D06">
              <w:rPr>
                <w:webHidden/>
              </w:rPr>
              <w:fldChar w:fldCharType="separate"/>
            </w:r>
            <w:r w:rsidR="00E33D06">
              <w:rPr>
                <w:webHidden/>
              </w:rPr>
              <w:t>24</w:t>
            </w:r>
            <w:r w:rsidR="00E33D06">
              <w:rPr>
                <w:webHidden/>
              </w:rPr>
              <w:fldChar w:fldCharType="end"/>
            </w:r>
          </w:hyperlink>
        </w:p>
        <w:p w:rsidR="00E33D06" w:rsidRDefault="00E9536E">
          <w:pPr>
            <w:pStyle w:val="TOC2"/>
            <w:rPr>
              <w:rFonts w:eastAsiaTheme="minorEastAsia" w:cstheme="minorBidi"/>
              <w:smallCaps w:val="0"/>
              <w:szCs w:val="22"/>
            </w:rPr>
          </w:pPr>
          <w:hyperlink w:anchor="_Toc422218157" w:history="1">
            <w:r w:rsidR="00E33D06" w:rsidRPr="003D61C2">
              <w:rPr>
                <w:rStyle w:val="Hyperlink"/>
              </w:rPr>
              <w:t>ISRAEL</w:t>
            </w:r>
            <w:r w:rsidR="00E33D06">
              <w:rPr>
                <w:webHidden/>
              </w:rPr>
              <w:tab/>
            </w:r>
            <w:r w:rsidR="00E33D06">
              <w:rPr>
                <w:webHidden/>
              </w:rPr>
              <w:fldChar w:fldCharType="begin"/>
            </w:r>
            <w:r w:rsidR="00E33D06">
              <w:rPr>
                <w:webHidden/>
              </w:rPr>
              <w:instrText xml:space="preserve"> PAGEREF _Toc422218157 \h </w:instrText>
            </w:r>
            <w:r w:rsidR="00E33D06">
              <w:rPr>
                <w:webHidden/>
              </w:rPr>
            </w:r>
            <w:r w:rsidR="00E33D06">
              <w:rPr>
                <w:webHidden/>
              </w:rPr>
              <w:fldChar w:fldCharType="separate"/>
            </w:r>
            <w:r w:rsidR="00E33D06">
              <w:rPr>
                <w:webHidden/>
              </w:rPr>
              <w:t>26</w:t>
            </w:r>
            <w:r w:rsidR="00E33D06">
              <w:rPr>
                <w:webHidden/>
              </w:rPr>
              <w:fldChar w:fldCharType="end"/>
            </w:r>
          </w:hyperlink>
        </w:p>
        <w:p w:rsidR="00E33D06" w:rsidRDefault="00E9536E">
          <w:pPr>
            <w:pStyle w:val="TOC2"/>
            <w:rPr>
              <w:rFonts w:eastAsiaTheme="minorEastAsia" w:cstheme="minorBidi"/>
              <w:smallCaps w:val="0"/>
              <w:szCs w:val="22"/>
            </w:rPr>
          </w:pPr>
          <w:hyperlink w:anchor="_Toc422218158" w:history="1">
            <w:r w:rsidR="00E33D06" w:rsidRPr="003D61C2">
              <w:rPr>
                <w:rStyle w:val="Hyperlink"/>
              </w:rPr>
              <w:t>RUSSIA</w:t>
            </w:r>
            <w:r w:rsidR="00E33D06">
              <w:rPr>
                <w:webHidden/>
              </w:rPr>
              <w:tab/>
            </w:r>
            <w:r w:rsidR="00E33D06">
              <w:rPr>
                <w:webHidden/>
              </w:rPr>
              <w:fldChar w:fldCharType="begin"/>
            </w:r>
            <w:r w:rsidR="00E33D06">
              <w:rPr>
                <w:webHidden/>
              </w:rPr>
              <w:instrText xml:space="preserve"> PAGEREF _Toc422218158 \h </w:instrText>
            </w:r>
            <w:r w:rsidR="00E33D06">
              <w:rPr>
                <w:webHidden/>
              </w:rPr>
            </w:r>
            <w:r w:rsidR="00E33D06">
              <w:rPr>
                <w:webHidden/>
              </w:rPr>
              <w:fldChar w:fldCharType="separate"/>
            </w:r>
            <w:r w:rsidR="00E33D06">
              <w:rPr>
                <w:webHidden/>
              </w:rPr>
              <w:t>27</w:t>
            </w:r>
            <w:r w:rsidR="00E33D06">
              <w:rPr>
                <w:webHidden/>
              </w:rPr>
              <w:fldChar w:fldCharType="end"/>
            </w:r>
          </w:hyperlink>
        </w:p>
        <w:p w:rsidR="00E33D06" w:rsidRDefault="00E9536E">
          <w:pPr>
            <w:pStyle w:val="TOC2"/>
            <w:rPr>
              <w:rFonts w:eastAsiaTheme="minorEastAsia" w:cstheme="minorBidi"/>
              <w:smallCaps w:val="0"/>
              <w:szCs w:val="22"/>
            </w:rPr>
          </w:pPr>
          <w:hyperlink w:anchor="_Toc422218159" w:history="1">
            <w:r w:rsidR="00E33D06" w:rsidRPr="003D61C2">
              <w:rPr>
                <w:rStyle w:val="Hyperlink"/>
              </w:rPr>
              <w:t>ASIA</w:t>
            </w:r>
            <w:r w:rsidR="00E33D06">
              <w:rPr>
                <w:webHidden/>
              </w:rPr>
              <w:tab/>
            </w:r>
            <w:r w:rsidR="00E33D06">
              <w:rPr>
                <w:webHidden/>
              </w:rPr>
              <w:fldChar w:fldCharType="begin"/>
            </w:r>
            <w:r w:rsidR="00E33D06">
              <w:rPr>
                <w:webHidden/>
              </w:rPr>
              <w:instrText xml:space="preserve"> PAGEREF _Toc422218159 \h </w:instrText>
            </w:r>
            <w:r w:rsidR="00E33D06">
              <w:rPr>
                <w:webHidden/>
              </w:rPr>
            </w:r>
            <w:r w:rsidR="00E33D06">
              <w:rPr>
                <w:webHidden/>
              </w:rPr>
              <w:fldChar w:fldCharType="separate"/>
            </w:r>
            <w:r w:rsidR="00E33D06">
              <w:rPr>
                <w:webHidden/>
              </w:rPr>
              <w:t>30</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60" w:history="1">
            <w:r w:rsidR="00E33D06" w:rsidRPr="003D61C2">
              <w:rPr>
                <w:rStyle w:val="Hyperlink"/>
                <w:noProof/>
              </w:rPr>
              <w:t>CHINA</w:t>
            </w:r>
            <w:r w:rsidR="00E33D06">
              <w:rPr>
                <w:noProof/>
                <w:webHidden/>
              </w:rPr>
              <w:tab/>
            </w:r>
            <w:r w:rsidR="00E33D06">
              <w:rPr>
                <w:noProof/>
                <w:webHidden/>
              </w:rPr>
              <w:fldChar w:fldCharType="begin"/>
            </w:r>
            <w:r w:rsidR="00E33D06">
              <w:rPr>
                <w:noProof/>
                <w:webHidden/>
              </w:rPr>
              <w:instrText xml:space="preserve"> PAGEREF _Toc422218160 \h </w:instrText>
            </w:r>
            <w:r w:rsidR="00E33D06">
              <w:rPr>
                <w:noProof/>
                <w:webHidden/>
              </w:rPr>
            </w:r>
            <w:r w:rsidR="00E33D06">
              <w:rPr>
                <w:noProof/>
                <w:webHidden/>
              </w:rPr>
              <w:fldChar w:fldCharType="separate"/>
            </w:r>
            <w:r w:rsidR="00E33D06">
              <w:rPr>
                <w:noProof/>
                <w:webHidden/>
              </w:rPr>
              <w:t>30</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61" w:history="1">
            <w:r w:rsidR="00E33D06" w:rsidRPr="003D61C2">
              <w:rPr>
                <w:rStyle w:val="Hyperlink"/>
                <w:noProof/>
              </w:rPr>
              <w:t>NORTH KOREA</w:t>
            </w:r>
            <w:r w:rsidR="00E33D06">
              <w:rPr>
                <w:noProof/>
                <w:webHidden/>
              </w:rPr>
              <w:tab/>
            </w:r>
            <w:r w:rsidR="00E33D06">
              <w:rPr>
                <w:noProof/>
                <w:webHidden/>
              </w:rPr>
              <w:fldChar w:fldCharType="begin"/>
            </w:r>
            <w:r w:rsidR="00E33D06">
              <w:rPr>
                <w:noProof/>
                <w:webHidden/>
              </w:rPr>
              <w:instrText xml:space="preserve"> PAGEREF _Toc422218161 \h </w:instrText>
            </w:r>
            <w:r w:rsidR="00E33D06">
              <w:rPr>
                <w:noProof/>
                <w:webHidden/>
              </w:rPr>
            </w:r>
            <w:r w:rsidR="00E33D06">
              <w:rPr>
                <w:noProof/>
                <w:webHidden/>
              </w:rPr>
              <w:fldChar w:fldCharType="separate"/>
            </w:r>
            <w:r w:rsidR="00E33D06">
              <w:rPr>
                <w:noProof/>
                <w:webHidden/>
              </w:rPr>
              <w:t>31</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62" w:history="1">
            <w:r w:rsidR="00E33D06" w:rsidRPr="003D61C2">
              <w:rPr>
                <w:rStyle w:val="Hyperlink"/>
              </w:rPr>
              <w:t>STATE TENURE—ACCOMPLISHMENTS IN PROGRESS</w:t>
            </w:r>
            <w:r w:rsidR="00E33D06">
              <w:rPr>
                <w:webHidden/>
              </w:rPr>
              <w:tab/>
            </w:r>
            <w:r w:rsidR="00E33D06">
              <w:rPr>
                <w:webHidden/>
              </w:rPr>
              <w:fldChar w:fldCharType="begin"/>
            </w:r>
            <w:r w:rsidR="00E33D06">
              <w:rPr>
                <w:webHidden/>
              </w:rPr>
              <w:instrText xml:space="preserve"> PAGEREF _Toc422218162 \h </w:instrText>
            </w:r>
            <w:r w:rsidR="00E33D06">
              <w:rPr>
                <w:webHidden/>
              </w:rPr>
            </w:r>
            <w:r w:rsidR="00E33D06">
              <w:rPr>
                <w:webHidden/>
              </w:rPr>
              <w:fldChar w:fldCharType="separate"/>
            </w:r>
            <w:r w:rsidR="00E33D06">
              <w:rPr>
                <w:webHidden/>
              </w:rPr>
              <w:t>33</w:t>
            </w:r>
            <w:r w:rsidR="00E33D06">
              <w:rPr>
                <w:webHidden/>
              </w:rPr>
              <w:fldChar w:fldCharType="end"/>
            </w:r>
          </w:hyperlink>
        </w:p>
        <w:p w:rsidR="00E33D06" w:rsidRDefault="00E9536E">
          <w:pPr>
            <w:pStyle w:val="TOC2"/>
            <w:rPr>
              <w:rFonts w:eastAsiaTheme="minorEastAsia" w:cstheme="minorBidi"/>
              <w:smallCaps w:val="0"/>
              <w:szCs w:val="22"/>
            </w:rPr>
          </w:pPr>
          <w:hyperlink w:anchor="_Toc422218163" w:history="1">
            <w:r w:rsidR="00E33D06" w:rsidRPr="003D61C2">
              <w:rPr>
                <w:rStyle w:val="Hyperlink"/>
              </w:rPr>
              <w:t>BURMA</w:t>
            </w:r>
            <w:r w:rsidR="00E33D06">
              <w:rPr>
                <w:webHidden/>
              </w:rPr>
              <w:tab/>
            </w:r>
            <w:r w:rsidR="00E33D06">
              <w:rPr>
                <w:webHidden/>
              </w:rPr>
              <w:fldChar w:fldCharType="begin"/>
            </w:r>
            <w:r w:rsidR="00E33D06">
              <w:rPr>
                <w:webHidden/>
              </w:rPr>
              <w:instrText xml:space="preserve"> PAGEREF _Toc422218163 \h </w:instrText>
            </w:r>
            <w:r w:rsidR="00E33D06">
              <w:rPr>
                <w:webHidden/>
              </w:rPr>
            </w:r>
            <w:r w:rsidR="00E33D06">
              <w:rPr>
                <w:webHidden/>
              </w:rPr>
              <w:fldChar w:fldCharType="separate"/>
            </w:r>
            <w:r w:rsidR="00E33D06">
              <w:rPr>
                <w:webHidden/>
              </w:rPr>
              <w:t>33</w:t>
            </w:r>
            <w:r w:rsidR="00E33D06">
              <w:rPr>
                <w:webHidden/>
              </w:rPr>
              <w:fldChar w:fldCharType="end"/>
            </w:r>
          </w:hyperlink>
        </w:p>
        <w:p w:rsidR="00E33D06" w:rsidRDefault="00E9536E">
          <w:pPr>
            <w:pStyle w:val="TOC2"/>
            <w:rPr>
              <w:rFonts w:eastAsiaTheme="minorEastAsia" w:cstheme="minorBidi"/>
              <w:smallCaps w:val="0"/>
              <w:szCs w:val="22"/>
            </w:rPr>
          </w:pPr>
          <w:hyperlink w:anchor="_Toc422218164" w:history="1">
            <w:r w:rsidR="00E33D06" w:rsidRPr="003D61C2">
              <w:rPr>
                <w:rStyle w:val="Hyperlink"/>
              </w:rPr>
              <w:t>LIBYA</w:t>
            </w:r>
            <w:r w:rsidR="00E33D06">
              <w:rPr>
                <w:webHidden/>
              </w:rPr>
              <w:tab/>
            </w:r>
            <w:r w:rsidR="00E33D06">
              <w:rPr>
                <w:webHidden/>
              </w:rPr>
              <w:fldChar w:fldCharType="begin"/>
            </w:r>
            <w:r w:rsidR="00E33D06">
              <w:rPr>
                <w:webHidden/>
              </w:rPr>
              <w:instrText xml:space="preserve"> PAGEREF _Toc422218164 \h </w:instrText>
            </w:r>
            <w:r w:rsidR="00E33D06">
              <w:rPr>
                <w:webHidden/>
              </w:rPr>
            </w:r>
            <w:r w:rsidR="00E33D06">
              <w:rPr>
                <w:webHidden/>
              </w:rPr>
              <w:fldChar w:fldCharType="separate"/>
            </w:r>
            <w:r w:rsidR="00E33D06">
              <w:rPr>
                <w:webHidden/>
              </w:rPr>
              <w:t>34</w:t>
            </w:r>
            <w:r w:rsidR="00E33D06">
              <w:rPr>
                <w:webHidden/>
              </w:rPr>
              <w:fldChar w:fldCharType="end"/>
            </w:r>
          </w:hyperlink>
        </w:p>
        <w:p w:rsidR="00E33D06" w:rsidRDefault="00E9536E">
          <w:pPr>
            <w:pStyle w:val="TOC2"/>
            <w:rPr>
              <w:rFonts w:eastAsiaTheme="minorEastAsia" w:cstheme="minorBidi"/>
              <w:smallCaps w:val="0"/>
              <w:szCs w:val="22"/>
            </w:rPr>
          </w:pPr>
          <w:hyperlink w:anchor="_Toc422218165" w:history="1">
            <w:r w:rsidR="00E33D06" w:rsidRPr="003D61C2">
              <w:rPr>
                <w:rStyle w:val="Hyperlink"/>
              </w:rPr>
              <w:t>CUBA</w:t>
            </w:r>
            <w:r w:rsidR="00E33D06">
              <w:rPr>
                <w:webHidden/>
              </w:rPr>
              <w:tab/>
            </w:r>
            <w:r w:rsidR="00E33D06">
              <w:rPr>
                <w:webHidden/>
              </w:rPr>
              <w:fldChar w:fldCharType="begin"/>
            </w:r>
            <w:r w:rsidR="00E33D06">
              <w:rPr>
                <w:webHidden/>
              </w:rPr>
              <w:instrText xml:space="preserve"> PAGEREF _Toc422218165 \h </w:instrText>
            </w:r>
            <w:r w:rsidR="00E33D06">
              <w:rPr>
                <w:webHidden/>
              </w:rPr>
            </w:r>
            <w:r w:rsidR="00E33D06">
              <w:rPr>
                <w:webHidden/>
              </w:rPr>
              <w:fldChar w:fldCharType="separate"/>
            </w:r>
            <w:r w:rsidR="00E33D06">
              <w:rPr>
                <w:webHidden/>
              </w:rPr>
              <w:t>35</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66" w:history="1">
            <w:r w:rsidR="00E33D06" w:rsidRPr="003D61C2">
              <w:rPr>
                <w:rStyle w:val="Hyperlink"/>
              </w:rPr>
              <w:t>STATE DEPARTMENT CONTROVERSIES</w:t>
            </w:r>
            <w:r w:rsidR="00E33D06">
              <w:rPr>
                <w:webHidden/>
              </w:rPr>
              <w:tab/>
            </w:r>
            <w:r w:rsidR="00E33D06">
              <w:rPr>
                <w:webHidden/>
              </w:rPr>
              <w:fldChar w:fldCharType="begin"/>
            </w:r>
            <w:r w:rsidR="00E33D06">
              <w:rPr>
                <w:webHidden/>
              </w:rPr>
              <w:instrText xml:space="preserve"> PAGEREF _Toc422218166 \h </w:instrText>
            </w:r>
            <w:r w:rsidR="00E33D06">
              <w:rPr>
                <w:webHidden/>
              </w:rPr>
            </w:r>
            <w:r w:rsidR="00E33D06">
              <w:rPr>
                <w:webHidden/>
              </w:rPr>
              <w:fldChar w:fldCharType="separate"/>
            </w:r>
            <w:r w:rsidR="00E33D06">
              <w:rPr>
                <w:webHidden/>
              </w:rPr>
              <w:t>36</w:t>
            </w:r>
            <w:r w:rsidR="00E33D06">
              <w:rPr>
                <w:webHidden/>
              </w:rPr>
              <w:fldChar w:fldCharType="end"/>
            </w:r>
          </w:hyperlink>
        </w:p>
        <w:p w:rsidR="00E33D06" w:rsidRDefault="00E9536E">
          <w:pPr>
            <w:pStyle w:val="TOC2"/>
            <w:rPr>
              <w:rFonts w:eastAsiaTheme="minorEastAsia" w:cstheme="minorBidi"/>
              <w:smallCaps w:val="0"/>
              <w:szCs w:val="22"/>
            </w:rPr>
          </w:pPr>
          <w:hyperlink w:anchor="_Toc422218167" w:history="1">
            <w:r w:rsidR="00E33D06" w:rsidRPr="003D61C2">
              <w:rPr>
                <w:rStyle w:val="Hyperlink"/>
              </w:rPr>
              <w:t>EMPLOYEE SPECIAL DESIGNATIONS</w:t>
            </w:r>
            <w:r w:rsidR="00E33D06">
              <w:rPr>
                <w:webHidden/>
              </w:rPr>
              <w:tab/>
            </w:r>
            <w:r w:rsidR="00E33D06">
              <w:rPr>
                <w:webHidden/>
              </w:rPr>
              <w:fldChar w:fldCharType="begin"/>
            </w:r>
            <w:r w:rsidR="00E33D06">
              <w:rPr>
                <w:webHidden/>
              </w:rPr>
              <w:instrText xml:space="preserve"> PAGEREF _Toc422218167 \h </w:instrText>
            </w:r>
            <w:r w:rsidR="00E33D06">
              <w:rPr>
                <w:webHidden/>
              </w:rPr>
            </w:r>
            <w:r w:rsidR="00E33D06">
              <w:rPr>
                <w:webHidden/>
              </w:rPr>
              <w:fldChar w:fldCharType="separate"/>
            </w:r>
            <w:r w:rsidR="00E33D06">
              <w:rPr>
                <w:webHidden/>
              </w:rPr>
              <w:t>36</w:t>
            </w:r>
            <w:r w:rsidR="00E33D06">
              <w:rPr>
                <w:webHidden/>
              </w:rPr>
              <w:fldChar w:fldCharType="end"/>
            </w:r>
          </w:hyperlink>
        </w:p>
        <w:p w:rsidR="00E33D06" w:rsidRDefault="00E9536E">
          <w:pPr>
            <w:pStyle w:val="TOC2"/>
            <w:rPr>
              <w:rFonts w:eastAsiaTheme="minorEastAsia" w:cstheme="minorBidi"/>
              <w:smallCaps w:val="0"/>
              <w:szCs w:val="22"/>
            </w:rPr>
          </w:pPr>
          <w:hyperlink w:anchor="_Toc422218168" w:history="1">
            <w:r w:rsidR="00E33D06" w:rsidRPr="003D61C2">
              <w:rPr>
                <w:rStyle w:val="Hyperlink"/>
              </w:rPr>
              <w:t>STATE DEPARTMENT INVESTIGATOR GENERAL</w:t>
            </w:r>
            <w:r w:rsidR="00E33D06">
              <w:rPr>
                <w:webHidden/>
              </w:rPr>
              <w:tab/>
            </w:r>
            <w:r w:rsidR="00E33D06">
              <w:rPr>
                <w:webHidden/>
              </w:rPr>
              <w:fldChar w:fldCharType="begin"/>
            </w:r>
            <w:r w:rsidR="00E33D06">
              <w:rPr>
                <w:webHidden/>
              </w:rPr>
              <w:instrText xml:space="preserve"> PAGEREF _Toc422218168 \h </w:instrText>
            </w:r>
            <w:r w:rsidR="00E33D06">
              <w:rPr>
                <w:webHidden/>
              </w:rPr>
            </w:r>
            <w:r w:rsidR="00E33D06">
              <w:rPr>
                <w:webHidden/>
              </w:rPr>
              <w:fldChar w:fldCharType="separate"/>
            </w:r>
            <w:r w:rsidR="00E33D06">
              <w:rPr>
                <w:webHidden/>
              </w:rPr>
              <w:t>41</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69" w:history="1">
            <w:r w:rsidR="00E33D06" w:rsidRPr="003D61C2">
              <w:rPr>
                <w:rStyle w:val="Hyperlink"/>
              </w:rPr>
              <w:t>PRIVATE EMAILS</w:t>
            </w:r>
            <w:r w:rsidR="00E33D06">
              <w:rPr>
                <w:webHidden/>
              </w:rPr>
              <w:tab/>
            </w:r>
            <w:r w:rsidR="00E33D06">
              <w:rPr>
                <w:webHidden/>
              </w:rPr>
              <w:fldChar w:fldCharType="begin"/>
            </w:r>
            <w:r w:rsidR="00E33D06">
              <w:rPr>
                <w:webHidden/>
              </w:rPr>
              <w:instrText xml:space="preserve"> PAGEREF _Toc422218169 \h </w:instrText>
            </w:r>
            <w:r w:rsidR="00E33D06">
              <w:rPr>
                <w:webHidden/>
              </w:rPr>
            </w:r>
            <w:r w:rsidR="00E33D06">
              <w:rPr>
                <w:webHidden/>
              </w:rPr>
              <w:fldChar w:fldCharType="separate"/>
            </w:r>
            <w:r w:rsidR="00E33D06">
              <w:rPr>
                <w:webHidden/>
              </w:rPr>
              <w:t>42</w:t>
            </w:r>
            <w:r w:rsidR="00E33D06">
              <w:rPr>
                <w:webHidden/>
              </w:rPr>
              <w:fldChar w:fldCharType="end"/>
            </w:r>
          </w:hyperlink>
        </w:p>
        <w:p w:rsidR="00E33D06" w:rsidRDefault="00E9536E">
          <w:pPr>
            <w:pStyle w:val="TOC2"/>
            <w:rPr>
              <w:rFonts w:eastAsiaTheme="minorEastAsia" w:cstheme="minorBidi"/>
              <w:smallCaps w:val="0"/>
              <w:szCs w:val="22"/>
            </w:rPr>
          </w:pPr>
          <w:hyperlink w:anchor="_Toc422218170" w:history="1">
            <w:r w:rsidR="00E33D06" w:rsidRPr="003D61C2">
              <w:rPr>
                <w:rStyle w:val="Hyperlink"/>
              </w:rPr>
              <w:t>PRIVATE EMAILS AND STATE DEPARTMENT HACKS</w:t>
            </w:r>
            <w:r w:rsidR="00E33D06">
              <w:rPr>
                <w:webHidden/>
              </w:rPr>
              <w:tab/>
            </w:r>
            <w:r w:rsidR="00E33D06">
              <w:rPr>
                <w:webHidden/>
              </w:rPr>
              <w:fldChar w:fldCharType="begin"/>
            </w:r>
            <w:r w:rsidR="00E33D06">
              <w:rPr>
                <w:webHidden/>
              </w:rPr>
              <w:instrText xml:space="preserve"> PAGEREF _Toc422218170 \h </w:instrText>
            </w:r>
            <w:r w:rsidR="00E33D06">
              <w:rPr>
                <w:webHidden/>
              </w:rPr>
            </w:r>
            <w:r w:rsidR="00E33D06">
              <w:rPr>
                <w:webHidden/>
              </w:rPr>
              <w:fldChar w:fldCharType="separate"/>
            </w:r>
            <w:r w:rsidR="00E33D06">
              <w:rPr>
                <w:webHidden/>
              </w:rPr>
              <w:t>42</w:t>
            </w:r>
            <w:r w:rsidR="00E33D06">
              <w:rPr>
                <w:webHidden/>
              </w:rPr>
              <w:fldChar w:fldCharType="end"/>
            </w:r>
          </w:hyperlink>
        </w:p>
        <w:p w:rsidR="00E33D06" w:rsidRDefault="00E9536E">
          <w:pPr>
            <w:pStyle w:val="TOC2"/>
            <w:rPr>
              <w:rFonts w:eastAsiaTheme="minorEastAsia" w:cstheme="minorBidi"/>
              <w:smallCaps w:val="0"/>
              <w:szCs w:val="22"/>
            </w:rPr>
          </w:pPr>
          <w:hyperlink w:anchor="_Toc422218171" w:history="1">
            <w:r w:rsidR="00E33D06" w:rsidRPr="003D61C2">
              <w:rPr>
                <w:rStyle w:val="Hyperlink"/>
              </w:rPr>
              <w:t>PRIVATE EMAILS AND STATE DEPARTMENT BLACKBERRY</w:t>
            </w:r>
            <w:r w:rsidR="00E33D06">
              <w:rPr>
                <w:webHidden/>
              </w:rPr>
              <w:tab/>
            </w:r>
            <w:r w:rsidR="00E33D06">
              <w:rPr>
                <w:webHidden/>
              </w:rPr>
              <w:fldChar w:fldCharType="begin"/>
            </w:r>
            <w:r w:rsidR="00E33D06">
              <w:rPr>
                <w:webHidden/>
              </w:rPr>
              <w:instrText xml:space="preserve"> PAGEREF _Toc422218171 \h </w:instrText>
            </w:r>
            <w:r w:rsidR="00E33D06">
              <w:rPr>
                <w:webHidden/>
              </w:rPr>
            </w:r>
            <w:r w:rsidR="00E33D06">
              <w:rPr>
                <w:webHidden/>
              </w:rPr>
              <w:fldChar w:fldCharType="separate"/>
            </w:r>
            <w:r w:rsidR="00E33D06">
              <w:rPr>
                <w:webHidden/>
              </w:rPr>
              <w:t>44</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72" w:history="1">
            <w:r w:rsidR="00E33D06" w:rsidRPr="003D61C2">
              <w:rPr>
                <w:rStyle w:val="Hyperlink"/>
              </w:rPr>
              <w:t>BENGHAZI</w:t>
            </w:r>
            <w:r w:rsidR="00E33D06">
              <w:rPr>
                <w:webHidden/>
              </w:rPr>
              <w:tab/>
            </w:r>
            <w:r w:rsidR="00E33D06">
              <w:rPr>
                <w:webHidden/>
              </w:rPr>
              <w:fldChar w:fldCharType="begin"/>
            </w:r>
            <w:r w:rsidR="00E33D06">
              <w:rPr>
                <w:webHidden/>
              </w:rPr>
              <w:instrText xml:space="preserve"> PAGEREF _Toc422218172 \h </w:instrText>
            </w:r>
            <w:r w:rsidR="00E33D06">
              <w:rPr>
                <w:webHidden/>
              </w:rPr>
            </w:r>
            <w:r w:rsidR="00E33D06">
              <w:rPr>
                <w:webHidden/>
              </w:rPr>
              <w:fldChar w:fldCharType="separate"/>
            </w:r>
            <w:r w:rsidR="00E33D06">
              <w:rPr>
                <w:webHidden/>
              </w:rPr>
              <w:t>44</w:t>
            </w:r>
            <w:r w:rsidR="00E33D06">
              <w:rPr>
                <w:webHidden/>
              </w:rPr>
              <w:fldChar w:fldCharType="end"/>
            </w:r>
          </w:hyperlink>
        </w:p>
        <w:p w:rsidR="00E33D06" w:rsidRDefault="00E9536E">
          <w:pPr>
            <w:pStyle w:val="TOC2"/>
            <w:rPr>
              <w:rFonts w:eastAsiaTheme="minorEastAsia" w:cstheme="minorBidi"/>
              <w:smallCaps w:val="0"/>
              <w:szCs w:val="22"/>
            </w:rPr>
          </w:pPr>
          <w:hyperlink w:anchor="_Toc422218173" w:history="1">
            <w:r w:rsidR="00E33D06" w:rsidRPr="003D61C2">
              <w:rPr>
                <w:rStyle w:val="Hyperlink"/>
              </w:rPr>
              <w:t>SECRETARY CLINTON’S ACCOUNT OF EMBASSY ATTACK</w:t>
            </w:r>
            <w:r w:rsidR="00E33D06">
              <w:rPr>
                <w:webHidden/>
              </w:rPr>
              <w:tab/>
            </w:r>
            <w:r w:rsidR="00E33D06">
              <w:rPr>
                <w:webHidden/>
              </w:rPr>
              <w:fldChar w:fldCharType="begin"/>
            </w:r>
            <w:r w:rsidR="00E33D06">
              <w:rPr>
                <w:webHidden/>
              </w:rPr>
              <w:instrText xml:space="preserve"> PAGEREF _Toc422218173 \h </w:instrText>
            </w:r>
            <w:r w:rsidR="00E33D06">
              <w:rPr>
                <w:webHidden/>
              </w:rPr>
            </w:r>
            <w:r w:rsidR="00E33D06">
              <w:rPr>
                <w:webHidden/>
              </w:rPr>
              <w:fldChar w:fldCharType="separate"/>
            </w:r>
            <w:r w:rsidR="00E33D06">
              <w:rPr>
                <w:webHidden/>
              </w:rPr>
              <w:t>44</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74" w:history="1">
            <w:r w:rsidR="00E33D06" w:rsidRPr="003D61C2">
              <w:rPr>
                <w:rStyle w:val="Hyperlink"/>
                <w:noProof/>
              </w:rPr>
              <w:t>CRITICISM FOR ACCOUNT OF EMBASSY ATTACK</w:t>
            </w:r>
            <w:r w:rsidR="00E33D06">
              <w:rPr>
                <w:noProof/>
                <w:webHidden/>
              </w:rPr>
              <w:tab/>
            </w:r>
            <w:r w:rsidR="00E33D06">
              <w:rPr>
                <w:noProof/>
                <w:webHidden/>
              </w:rPr>
              <w:fldChar w:fldCharType="begin"/>
            </w:r>
            <w:r w:rsidR="00E33D06">
              <w:rPr>
                <w:noProof/>
                <w:webHidden/>
              </w:rPr>
              <w:instrText xml:space="preserve"> PAGEREF _Toc422218174 \h </w:instrText>
            </w:r>
            <w:r w:rsidR="00E33D06">
              <w:rPr>
                <w:noProof/>
                <w:webHidden/>
              </w:rPr>
            </w:r>
            <w:r w:rsidR="00E33D06">
              <w:rPr>
                <w:noProof/>
                <w:webHidden/>
              </w:rPr>
              <w:fldChar w:fldCharType="separate"/>
            </w:r>
            <w:r w:rsidR="00E33D06">
              <w:rPr>
                <w:noProof/>
                <w:webHidden/>
              </w:rPr>
              <w:t>44</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75" w:history="1">
            <w:r w:rsidR="00E33D06" w:rsidRPr="003D61C2">
              <w:rPr>
                <w:rStyle w:val="Hyperlink"/>
              </w:rPr>
              <w:t>MESSAGING OVER BENGHAZI</w:t>
            </w:r>
            <w:r w:rsidR="00E33D06">
              <w:rPr>
                <w:webHidden/>
              </w:rPr>
              <w:tab/>
            </w:r>
            <w:r w:rsidR="00E33D06">
              <w:rPr>
                <w:webHidden/>
              </w:rPr>
              <w:fldChar w:fldCharType="begin"/>
            </w:r>
            <w:r w:rsidR="00E33D06">
              <w:rPr>
                <w:webHidden/>
              </w:rPr>
              <w:instrText xml:space="preserve"> PAGEREF _Toc422218175 \h </w:instrText>
            </w:r>
            <w:r w:rsidR="00E33D06">
              <w:rPr>
                <w:webHidden/>
              </w:rPr>
            </w:r>
            <w:r w:rsidR="00E33D06">
              <w:rPr>
                <w:webHidden/>
              </w:rPr>
              <w:fldChar w:fldCharType="separate"/>
            </w:r>
            <w:r w:rsidR="00E33D06">
              <w:rPr>
                <w:webHidden/>
              </w:rPr>
              <w:t>44</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76" w:history="1">
            <w:r w:rsidR="00E33D06" w:rsidRPr="003D61C2">
              <w:rPr>
                <w:rStyle w:val="Hyperlink"/>
                <w:noProof/>
              </w:rPr>
              <w:t>CRITICISM FOR MESSAGING</w:t>
            </w:r>
            <w:r w:rsidR="00E33D06">
              <w:rPr>
                <w:noProof/>
                <w:webHidden/>
              </w:rPr>
              <w:tab/>
            </w:r>
            <w:r w:rsidR="00E33D06">
              <w:rPr>
                <w:noProof/>
                <w:webHidden/>
              </w:rPr>
              <w:fldChar w:fldCharType="begin"/>
            </w:r>
            <w:r w:rsidR="00E33D06">
              <w:rPr>
                <w:noProof/>
                <w:webHidden/>
              </w:rPr>
              <w:instrText xml:space="preserve"> PAGEREF _Toc422218176 \h </w:instrText>
            </w:r>
            <w:r w:rsidR="00E33D06">
              <w:rPr>
                <w:noProof/>
                <w:webHidden/>
              </w:rPr>
            </w:r>
            <w:r w:rsidR="00E33D06">
              <w:rPr>
                <w:noProof/>
                <w:webHidden/>
              </w:rPr>
              <w:fldChar w:fldCharType="separate"/>
            </w:r>
            <w:r w:rsidR="00E33D06">
              <w:rPr>
                <w:noProof/>
                <w:webHidden/>
              </w:rPr>
              <w:t>44</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177" w:history="1">
            <w:r w:rsidR="00E33D06" w:rsidRPr="003D61C2">
              <w:rPr>
                <w:rStyle w:val="Hyperlink"/>
              </w:rPr>
              <w:t>COMMITTEE TESTIMONY</w:t>
            </w:r>
            <w:r w:rsidR="00E33D06">
              <w:rPr>
                <w:webHidden/>
              </w:rPr>
              <w:tab/>
            </w:r>
            <w:r w:rsidR="00E33D06">
              <w:rPr>
                <w:webHidden/>
              </w:rPr>
              <w:fldChar w:fldCharType="begin"/>
            </w:r>
            <w:r w:rsidR="00E33D06">
              <w:rPr>
                <w:webHidden/>
              </w:rPr>
              <w:instrText xml:space="preserve"> PAGEREF _Toc422218177 \h </w:instrText>
            </w:r>
            <w:r w:rsidR="00E33D06">
              <w:rPr>
                <w:webHidden/>
              </w:rPr>
            </w:r>
            <w:r w:rsidR="00E33D06">
              <w:rPr>
                <w:webHidden/>
              </w:rPr>
              <w:fldChar w:fldCharType="separate"/>
            </w:r>
            <w:r w:rsidR="00E33D06">
              <w:rPr>
                <w:webHidden/>
              </w:rPr>
              <w:t>45</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78" w:history="1">
            <w:r w:rsidR="00E33D06" w:rsidRPr="003D61C2">
              <w:rPr>
                <w:rStyle w:val="Hyperlink"/>
                <w:noProof/>
              </w:rPr>
              <w:t>LEAD UP TO 2015 TESTIMONY</w:t>
            </w:r>
            <w:r w:rsidR="00E33D06">
              <w:rPr>
                <w:noProof/>
                <w:webHidden/>
              </w:rPr>
              <w:tab/>
            </w:r>
            <w:r w:rsidR="00E33D06">
              <w:rPr>
                <w:noProof/>
                <w:webHidden/>
              </w:rPr>
              <w:fldChar w:fldCharType="begin"/>
            </w:r>
            <w:r w:rsidR="00E33D06">
              <w:rPr>
                <w:noProof/>
                <w:webHidden/>
              </w:rPr>
              <w:instrText xml:space="preserve"> PAGEREF _Toc422218178 \h </w:instrText>
            </w:r>
            <w:r w:rsidR="00E33D06">
              <w:rPr>
                <w:noProof/>
                <w:webHidden/>
              </w:rPr>
            </w:r>
            <w:r w:rsidR="00E33D06">
              <w:rPr>
                <w:noProof/>
                <w:webHidden/>
              </w:rPr>
              <w:fldChar w:fldCharType="separate"/>
            </w:r>
            <w:r w:rsidR="00E33D06">
              <w:rPr>
                <w:noProof/>
                <w:webHidden/>
              </w:rPr>
              <w:t>45</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79" w:history="1">
            <w:r w:rsidR="00E33D06" w:rsidRPr="003D61C2">
              <w:rPr>
                <w:rStyle w:val="Hyperlink"/>
              </w:rPr>
              <w:t>IMMIGRATION</w:t>
            </w:r>
            <w:r w:rsidR="00E33D06">
              <w:rPr>
                <w:webHidden/>
              </w:rPr>
              <w:tab/>
            </w:r>
            <w:r w:rsidR="00E33D06">
              <w:rPr>
                <w:webHidden/>
              </w:rPr>
              <w:fldChar w:fldCharType="begin"/>
            </w:r>
            <w:r w:rsidR="00E33D06">
              <w:rPr>
                <w:webHidden/>
              </w:rPr>
              <w:instrText xml:space="preserve"> PAGEREF _Toc422218179 \h </w:instrText>
            </w:r>
            <w:r w:rsidR="00E33D06">
              <w:rPr>
                <w:webHidden/>
              </w:rPr>
            </w:r>
            <w:r w:rsidR="00E33D06">
              <w:rPr>
                <w:webHidden/>
              </w:rPr>
              <w:fldChar w:fldCharType="separate"/>
            </w:r>
            <w:r w:rsidR="00E33D06">
              <w:rPr>
                <w:webHidden/>
              </w:rPr>
              <w:t>46</w:t>
            </w:r>
            <w:r w:rsidR="00E33D06">
              <w:rPr>
                <w:webHidden/>
              </w:rPr>
              <w:fldChar w:fldCharType="end"/>
            </w:r>
          </w:hyperlink>
        </w:p>
        <w:p w:rsidR="00E33D06" w:rsidRDefault="00E9536E">
          <w:pPr>
            <w:pStyle w:val="TOC2"/>
            <w:rPr>
              <w:rFonts w:eastAsiaTheme="minorEastAsia" w:cstheme="minorBidi"/>
              <w:smallCaps w:val="0"/>
              <w:szCs w:val="22"/>
            </w:rPr>
          </w:pPr>
          <w:hyperlink w:anchor="_Toc422218180" w:history="1">
            <w:r w:rsidR="00E33D06" w:rsidRPr="003D61C2">
              <w:rPr>
                <w:rStyle w:val="Hyperlink"/>
              </w:rPr>
              <w:t>BORDER CRISIS</w:t>
            </w:r>
            <w:r w:rsidR="00E33D06">
              <w:rPr>
                <w:webHidden/>
              </w:rPr>
              <w:tab/>
            </w:r>
            <w:r w:rsidR="00E33D06">
              <w:rPr>
                <w:webHidden/>
              </w:rPr>
              <w:fldChar w:fldCharType="begin"/>
            </w:r>
            <w:r w:rsidR="00E33D06">
              <w:rPr>
                <w:webHidden/>
              </w:rPr>
              <w:instrText xml:space="preserve"> PAGEREF _Toc422218180 \h </w:instrText>
            </w:r>
            <w:r w:rsidR="00E33D06">
              <w:rPr>
                <w:webHidden/>
              </w:rPr>
            </w:r>
            <w:r w:rsidR="00E33D06">
              <w:rPr>
                <w:webHidden/>
              </w:rPr>
              <w:fldChar w:fldCharType="separate"/>
            </w:r>
            <w:r w:rsidR="00E33D06">
              <w:rPr>
                <w:webHidden/>
              </w:rPr>
              <w:t>46</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81" w:history="1">
            <w:r w:rsidR="00E33D06" w:rsidRPr="003D61C2">
              <w:rPr>
                <w:rStyle w:val="Hyperlink"/>
                <w:noProof/>
              </w:rPr>
              <w:t>CONFLICTING COMMENTS ON CHANGING 2008 LAW</w:t>
            </w:r>
            <w:r w:rsidR="00E33D06">
              <w:rPr>
                <w:noProof/>
                <w:webHidden/>
              </w:rPr>
              <w:tab/>
            </w:r>
            <w:r w:rsidR="00E33D06">
              <w:rPr>
                <w:noProof/>
                <w:webHidden/>
              </w:rPr>
              <w:fldChar w:fldCharType="begin"/>
            </w:r>
            <w:r w:rsidR="00E33D06">
              <w:rPr>
                <w:noProof/>
                <w:webHidden/>
              </w:rPr>
              <w:instrText xml:space="preserve"> PAGEREF _Toc422218181 \h </w:instrText>
            </w:r>
            <w:r w:rsidR="00E33D06">
              <w:rPr>
                <w:noProof/>
                <w:webHidden/>
              </w:rPr>
            </w:r>
            <w:r w:rsidR="00E33D06">
              <w:rPr>
                <w:noProof/>
                <w:webHidden/>
              </w:rPr>
              <w:fldChar w:fldCharType="separate"/>
            </w:r>
            <w:r w:rsidR="00E33D06">
              <w:rPr>
                <w:noProof/>
                <w:webHidden/>
              </w:rPr>
              <w:t>46</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82" w:history="1">
            <w:r w:rsidR="00E33D06" w:rsidRPr="003D61C2">
              <w:rPr>
                <w:rStyle w:val="Hyperlink"/>
                <w:noProof/>
              </w:rPr>
              <w:t>COMMENTS ON SOLVING BORDER CRISIS</w:t>
            </w:r>
            <w:r w:rsidR="00E33D06">
              <w:rPr>
                <w:noProof/>
                <w:webHidden/>
              </w:rPr>
              <w:tab/>
            </w:r>
            <w:r w:rsidR="00E33D06">
              <w:rPr>
                <w:noProof/>
                <w:webHidden/>
              </w:rPr>
              <w:fldChar w:fldCharType="begin"/>
            </w:r>
            <w:r w:rsidR="00E33D06">
              <w:rPr>
                <w:noProof/>
                <w:webHidden/>
              </w:rPr>
              <w:instrText xml:space="preserve"> PAGEREF _Toc422218182 \h </w:instrText>
            </w:r>
            <w:r w:rsidR="00E33D06">
              <w:rPr>
                <w:noProof/>
                <w:webHidden/>
              </w:rPr>
            </w:r>
            <w:r w:rsidR="00E33D06">
              <w:rPr>
                <w:noProof/>
                <w:webHidden/>
              </w:rPr>
              <w:fldChar w:fldCharType="separate"/>
            </w:r>
            <w:r w:rsidR="00E33D06">
              <w:rPr>
                <w:noProof/>
                <w:webHidden/>
              </w:rPr>
              <w:t>47</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83" w:history="1">
            <w:r w:rsidR="00E33D06" w:rsidRPr="003D61C2">
              <w:rPr>
                <w:rStyle w:val="Hyperlink"/>
              </w:rPr>
              <w:t>FAMILY ISSUES</w:t>
            </w:r>
            <w:r w:rsidR="00E33D06">
              <w:rPr>
                <w:webHidden/>
              </w:rPr>
              <w:tab/>
            </w:r>
            <w:r w:rsidR="00E33D06">
              <w:rPr>
                <w:webHidden/>
              </w:rPr>
              <w:fldChar w:fldCharType="begin"/>
            </w:r>
            <w:r w:rsidR="00E33D06">
              <w:rPr>
                <w:webHidden/>
              </w:rPr>
              <w:instrText xml:space="preserve"> PAGEREF _Toc422218183 \h </w:instrText>
            </w:r>
            <w:r w:rsidR="00E33D06">
              <w:rPr>
                <w:webHidden/>
              </w:rPr>
            </w:r>
            <w:r w:rsidR="00E33D06">
              <w:rPr>
                <w:webHidden/>
              </w:rPr>
              <w:fldChar w:fldCharType="separate"/>
            </w:r>
            <w:r w:rsidR="00E33D06">
              <w:rPr>
                <w:webHidden/>
              </w:rPr>
              <w:t>47</w:t>
            </w:r>
            <w:r w:rsidR="00E33D06">
              <w:rPr>
                <w:webHidden/>
              </w:rPr>
              <w:fldChar w:fldCharType="end"/>
            </w:r>
          </w:hyperlink>
        </w:p>
        <w:p w:rsidR="00E33D06" w:rsidRDefault="00E9536E">
          <w:pPr>
            <w:pStyle w:val="TOC2"/>
            <w:rPr>
              <w:rFonts w:eastAsiaTheme="minorEastAsia" w:cstheme="minorBidi"/>
              <w:smallCaps w:val="0"/>
              <w:szCs w:val="22"/>
            </w:rPr>
          </w:pPr>
          <w:hyperlink w:anchor="_Toc422218184" w:history="1">
            <w:r w:rsidR="00E33D06" w:rsidRPr="003D61C2">
              <w:rPr>
                <w:rStyle w:val="Hyperlink"/>
              </w:rPr>
              <w:t>DIVORCE</w:t>
            </w:r>
            <w:r w:rsidR="00E33D06">
              <w:rPr>
                <w:webHidden/>
              </w:rPr>
              <w:tab/>
            </w:r>
            <w:r w:rsidR="00E33D06">
              <w:rPr>
                <w:webHidden/>
              </w:rPr>
              <w:fldChar w:fldCharType="begin"/>
            </w:r>
            <w:r w:rsidR="00E33D06">
              <w:rPr>
                <w:webHidden/>
              </w:rPr>
              <w:instrText xml:space="preserve"> PAGEREF _Toc422218184 \h </w:instrText>
            </w:r>
            <w:r w:rsidR="00E33D06">
              <w:rPr>
                <w:webHidden/>
              </w:rPr>
            </w:r>
            <w:r w:rsidR="00E33D06">
              <w:rPr>
                <w:webHidden/>
              </w:rPr>
              <w:fldChar w:fldCharType="separate"/>
            </w:r>
            <w:r w:rsidR="00E33D06">
              <w:rPr>
                <w:webHidden/>
              </w:rPr>
              <w:t>47</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85" w:history="1">
            <w:r w:rsidR="00E33D06" w:rsidRPr="003D61C2">
              <w:rPr>
                <w:rStyle w:val="Hyperlink"/>
                <w:noProof/>
              </w:rPr>
              <w:t>EASE OF DIVORCE</w:t>
            </w:r>
            <w:r w:rsidR="00E33D06">
              <w:rPr>
                <w:noProof/>
                <w:webHidden/>
              </w:rPr>
              <w:tab/>
            </w:r>
            <w:r w:rsidR="00E33D06">
              <w:rPr>
                <w:noProof/>
                <w:webHidden/>
              </w:rPr>
              <w:fldChar w:fldCharType="begin"/>
            </w:r>
            <w:r w:rsidR="00E33D06">
              <w:rPr>
                <w:noProof/>
                <w:webHidden/>
              </w:rPr>
              <w:instrText xml:space="preserve"> PAGEREF _Toc422218185 \h </w:instrText>
            </w:r>
            <w:r w:rsidR="00E33D06">
              <w:rPr>
                <w:noProof/>
                <w:webHidden/>
              </w:rPr>
            </w:r>
            <w:r w:rsidR="00E33D06">
              <w:rPr>
                <w:noProof/>
                <w:webHidden/>
              </w:rPr>
              <w:fldChar w:fldCharType="separate"/>
            </w:r>
            <w:r w:rsidR="00E33D06">
              <w:rPr>
                <w:noProof/>
                <w:webHidden/>
              </w:rPr>
              <w:t>47</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86" w:history="1">
            <w:r w:rsidR="00E33D06" w:rsidRPr="003D61C2">
              <w:rPr>
                <w:rStyle w:val="Hyperlink"/>
                <w:noProof/>
              </w:rPr>
              <w:t>NO-FAULT DIVORCE</w:t>
            </w:r>
            <w:r w:rsidR="00E33D06">
              <w:rPr>
                <w:noProof/>
                <w:webHidden/>
              </w:rPr>
              <w:tab/>
            </w:r>
            <w:r w:rsidR="00E33D06">
              <w:rPr>
                <w:noProof/>
                <w:webHidden/>
              </w:rPr>
              <w:fldChar w:fldCharType="begin"/>
            </w:r>
            <w:r w:rsidR="00E33D06">
              <w:rPr>
                <w:noProof/>
                <w:webHidden/>
              </w:rPr>
              <w:instrText xml:space="preserve"> PAGEREF _Toc422218186 \h </w:instrText>
            </w:r>
            <w:r w:rsidR="00E33D06">
              <w:rPr>
                <w:noProof/>
                <w:webHidden/>
              </w:rPr>
            </w:r>
            <w:r w:rsidR="00E33D06">
              <w:rPr>
                <w:noProof/>
                <w:webHidden/>
              </w:rPr>
              <w:fldChar w:fldCharType="separate"/>
            </w:r>
            <w:r w:rsidR="00E33D06">
              <w:rPr>
                <w:noProof/>
                <w:webHidden/>
              </w:rPr>
              <w:t>47</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87" w:history="1">
            <w:r w:rsidR="00E33D06" w:rsidRPr="003D61C2">
              <w:rPr>
                <w:rStyle w:val="Hyperlink"/>
              </w:rPr>
              <w:t>ENVIRONMENT</w:t>
            </w:r>
            <w:r w:rsidR="00E33D06">
              <w:rPr>
                <w:webHidden/>
              </w:rPr>
              <w:tab/>
            </w:r>
            <w:r w:rsidR="00E33D06">
              <w:rPr>
                <w:webHidden/>
              </w:rPr>
              <w:fldChar w:fldCharType="begin"/>
            </w:r>
            <w:r w:rsidR="00E33D06">
              <w:rPr>
                <w:webHidden/>
              </w:rPr>
              <w:instrText xml:space="preserve"> PAGEREF _Toc422218187 \h </w:instrText>
            </w:r>
            <w:r w:rsidR="00E33D06">
              <w:rPr>
                <w:webHidden/>
              </w:rPr>
            </w:r>
            <w:r w:rsidR="00E33D06">
              <w:rPr>
                <w:webHidden/>
              </w:rPr>
              <w:fldChar w:fldCharType="separate"/>
            </w:r>
            <w:r w:rsidR="00E33D06">
              <w:rPr>
                <w:webHidden/>
              </w:rPr>
              <w:t>48</w:t>
            </w:r>
            <w:r w:rsidR="00E33D06">
              <w:rPr>
                <w:webHidden/>
              </w:rPr>
              <w:fldChar w:fldCharType="end"/>
            </w:r>
          </w:hyperlink>
        </w:p>
        <w:p w:rsidR="00E33D06" w:rsidRDefault="00E9536E">
          <w:pPr>
            <w:pStyle w:val="TOC2"/>
            <w:rPr>
              <w:rFonts w:eastAsiaTheme="minorEastAsia" w:cstheme="minorBidi"/>
              <w:smallCaps w:val="0"/>
              <w:szCs w:val="22"/>
            </w:rPr>
          </w:pPr>
          <w:hyperlink w:anchor="_Toc422218188" w:history="1">
            <w:r w:rsidR="00E33D06" w:rsidRPr="003D61C2">
              <w:rPr>
                <w:rStyle w:val="Hyperlink"/>
              </w:rPr>
              <w:t>CLIMATE CHANGE</w:t>
            </w:r>
            <w:r w:rsidR="00E33D06">
              <w:rPr>
                <w:webHidden/>
              </w:rPr>
              <w:tab/>
            </w:r>
            <w:r w:rsidR="00E33D06">
              <w:rPr>
                <w:webHidden/>
              </w:rPr>
              <w:fldChar w:fldCharType="begin"/>
            </w:r>
            <w:r w:rsidR="00E33D06">
              <w:rPr>
                <w:webHidden/>
              </w:rPr>
              <w:instrText xml:space="preserve"> PAGEREF _Toc422218188 \h </w:instrText>
            </w:r>
            <w:r w:rsidR="00E33D06">
              <w:rPr>
                <w:webHidden/>
              </w:rPr>
            </w:r>
            <w:r w:rsidR="00E33D06">
              <w:rPr>
                <w:webHidden/>
              </w:rPr>
              <w:fldChar w:fldCharType="separate"/>
            </w:r>
            <w:r w:rsidR="00E33D06">
              <w:rPr>
                <w:webHidden/>
              </w:rPr>
              <w:t>48</w:t>
            </w:r>
            <w:r w:rsidR="00E33D06">
              <w:rPr>
                <w:webHidden/>
              </w:rPr>
              <w:fldChar w:fldCharType="end"/>
            </w:r>
          </w:hyperlink>
        </w:p>
        <w:p w:rsidR="00E33D06" w:rsidRDefault="00E9536E">
          <w:pPr>
            <w:pStyle w:val="TOC2"/>
            <w:rPr>
              <w:rFonts w:eastAsiaTheme="minorEastAsia" w:cstheme="minorBidi"/>
              <w:smallCaps w:val="0"/>
              <w:szCs w:val="22"/>
            </w:rPr>
          </w:pPr>
          <w:hyperlink w:anchor="_Toc422218189" w:history="1">
            <w:r w:rsidR="00E33D06" w:rsidRPr="003D61C2">
              <w:rPr>
                <w:rStyle w:val="Hyperlink"/>
              </w:rPr>
              <w:t>ENERGY</w:t>
            </w:r>
            <w:r w:rsidR="00E33D06">
              <w:rPr>
                <w:webHidden/>
              </w:rPr>
              <w:tab/>
            </w:r>
            <w:r w:rsidR="00E33D06">
              <w:rPr>
                <w:webHidden/>
              </w:rPr>
              <w:fldChar w:fldCharType="begin"/>
            </w:r>
            <w:r w:rsidR="00E33D06">
              <w:rPr>
                <w:webHidden/>
              </w:rPr>
              <w:instrText xml:space="preserve"> PAGEREF _Toc422218189 \h </w:instrText>
            </w:r>
            <w:r w:rsidR="00E33D06">
              <w:rPr>
                <w:webHidden/>
              </w:rPr>
            </w:r>
            <w:r w:rsidR="00E33D06">
              <w:rPr>
                <w:webHidden/>
              </w:rPr>
              <w:fldChar w:fldCharType="separate"/>
            </w:r>
            <w:r w:rsidR="00E33D06">
              <w:rPr>
                <w:webHidden/>
              </w:rPr>
              <w:t>49</w:t>
            </w:r>
            <w:r w:rsidR="00E33D06">
              <w:rPr>
                <w:webHidden/>
              </w:rPr>
              <w:fldChar w:fldCharType="end"/>
            </w:r>
          </w:hyperlink>
        </w:p>
        <w:p w:rsidR="00E33D06" w:rsidRDefault="00E9536E">
          <w:pPr>
            <w:pStyle w:val="TOC2"/>
            <w:rPr>
              <w:rFonts w:eastAsiaTheme="minorEastAsia" w:cstheme="minorBidi"/>
              <w:smallCaps w:val="0"/>
              <w:szCs w:val="22"/>
            </w:rPr>
          </w:pPr>
          <w:hyperlink w:anchor="_Toc422218190" w:history="1">
            <w:r w:rsidR="00E33D06" w:rsidRPr="003D61C2">
              <w:rPr>
                <w:rStyle w:val="Hyperlink"/>
              </w:rPr>
              <w:t>RENEWABLE FUEL STANDARDS</w:t>
            </w:r>
            <w:r w:rsidR="00E33D06">
              <w:rPr>
                <w:webHidden/>
              </w:rPr>
              <w:tab/>
            </w:r>
            <w:r w:rsidR="00E33D06">
              <w:rPr>
                <w:webHidden/>
              </w:rPr>
              <w:fldChar w:fldCharType="begin"/>
            </w:r>
            <w:r w:rsidR="00E33D06">
              <w:rPr>
                <w:webHidden/>
              </w:rPr>
              <w:instrText xml:space="preserve"> PAGEREF _Toc422218190 \h </w:instrText>
            </w:r>
            <w:r w:rsidR="00E33D06">
              <w:rPr>
                <w:webHidden/>
              </w:rPr>
            </w:r>
            <w:r w:rsidR="00E33D06">
              <w:rPr>
                <w:webHidden/>
              </w:rPr>
              <w:fldChar w:fldCharType="separate"/>
            </w:r>
            <w:r w:rsidR="00E33D06">
              <w:rPr>
                <w:webHidden/>
              </w:rPr>
              <w:t>51</w:t>
            </w:r>
            <w:r w:rsidR="00E33D06">
              <w:rPr>
                <w:webHidden/>
              </w:rPr>
              <w:fldChar w:fldCharType="end"/>
            </w:r>
          </w:hyperlink>
        </w:p>
        <w:p w:rsidR="00E33D06" w:rsidRDefault="00E9536E">
          <w:pPr>
            <w:pStyle w:val="TOC2"/>
            <w:rPr>
              <w:rFonts w:eastAsiaTheme="minorEastAsia" w:cstheme="minorBidi"/>
              <w:smallCaps w:val="0"/>
              <w:szCs w:val="22"/>
            </w:rPr>
          </w:pPr>
          <w:hyperlink w:anchor="_Toc422218191" w:history="1">
            <w:r w:rsidR="00E33D06" w:rsidRPr="003D61C2">
              <w:rPr>
                <w:rStyle w:val="Hyperlink"/>
              </w:rPr>
              <w:t>YUCCA MOUNTAIN</w:t>
            </w:r>
            <w:r w:rsidR="00E33D06">
              <w:rPr>
                <w:webHidden/>
              </w:rPr>
              <w:tab/>
            </w:r>
            <w:r w:rsidR="00E33D06">
              <w:rPr>
                <w:webHidden/>
              </w:rPr>
              <w:fldChar w:fldCharType="begin"/>
            </w:r>
            <w:r w:rsidR="00E33D06">
              <w:rPr>
                <w:webHidden/>
              </w:rPr>
              <w:instrText xml:space="preserve"> PAGEREF _Toc422218191 \h </w:instrText>
            </w:r>
            <w:r w:rsidR="00E33D06">
              <w:rPr>
                <w:webHidden/>
              </w:rPr>
            </w:r>
            <w:r w:rsidR="00E33D06">
              <w:rPr>
                <w:webHidden/>
              </w:rPr>
              <w:fldChar w:fldCharType="separate"/>
            </w:r>
            <w:r w:rsidR="00E33D06">
              <w:rPr>
                <w:webHidden/>
              </w:rPr>
              <w:t>51</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92" w:history="1">
            <w:r w:rsidR="00E33D06" w:rsidRPr="003D61C2">
              <w:rPr>
                <w:rStyle w:val="Hyperlink"/>
              </w:rPr>
              <w:t>GOVERNMENT REFORM</w:t>
            </w:r>
            <w:r w:rsidR="00E33D06">
              <w:rPr>
                <w:webHidden/>
              </w:rPr>
              <w:tab/>
            </w:r>
            <w:r w:rsidR="00E33D06">
              <w:rPr>
                <w:webHidden/>
              </w:rPr>
              <w:fldChar w:fldCharType="begin"/>
            </w:r>
            <w:r w:rsidR="00E33D06">
              <w:rPr>
                <w:webHidden/>
              </w:rPr>
              <w:instrText xml:space="preserve"> PAGEREF _Toc422218192 \h </w:instrText>
            </w:r>
            <w:r w:rsidR="00E33D06">
              <w:rPr>
                <w:webHidden/>
              </w:rPr>
            </w:r>
            <w:r w:rsidR="00E33D06">
              <w:rPr>
                <w:webHidden/>
              </w:rPr>
              <w:fldChar w:fldCharType="separate"/>
            </w:r>
            <w:r w:rsidR="00E33D06">
              <w:rPr>
                <w:webHidden/>
              </w:rPr>
              <w:t>51</w:t>
            </w:r>
            <w:r w:rsidR="00E33D06">
              <w:rPr>
                <w:webHidden/>
              </w:rPr>
              <w:fldChar w:fldCharType="end"/>
            </w:r>
          </w:hyperlink>
        </w:p>
        <w:p w:rsidR="00E33D06" w:rsidRDefault="00E9536E">
          <w:pPr>
            <w:pStyle w:val="TOC2"/>
            <w:rPr>
              <w:rFonts w:eastAsiaTheme="minorEastAsia" w:cstheme="minorBidi"/>
              <w:smallCaps w:val="0"/>
              <w:szCs w:val="22"/>
            </w:rPr>
          </w:pPr>
          <w:hyperlink w:anchor="_Toc422218193" w:history="1">
            <w:r w:rsidR="00E33D06" w:rsidRPr="003D61C2">
              <w:rPr>
                <w:rStyle w:val="Hyperlink"/>
              </w:rPr>
              <w:t>TECHNOLOGY</w:t>
            </w:r>
            <w:r w:rsidR="00E33D06">
              <w:rPr>
                <w:webHidden/>
              </w:rPr>
              <w:tab/>
            </w:r>
            <w:r w:rsidR="00E33D06">
              <w:rPr>
                <w:webHidden/>
              </w:rPr>
              <w:fldChar w:fldCharType="begin"/>
            </w:r>
            <w:r w:rsidR="00E33D06">
              <w:rPr>
                <w:webHidden/>
              </w:rPr>
              <w:instrText xml:space="preserve"> PAGEREF _Toc422218193 \h </w:instrText>
            </w:r>
            <w:r w:rsidR="00E33D06">
              <w:rPr>
                <w:webHidden/>
              </w:rPr>
            </w:r>
            <w:r w:rsidR="00E33D06">
              <w:rPr>
                <w:webHidden/>
              </w:rPr>
              <w:fldChar w:fldCharType="separate"/>
            </w:r>
            <w:r w:rsidR="00E33D06">
              <w:rPr>
                <w:webHidden/>
              </w:rPr>
              <w:t>51</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94" w:history="1">
            <w:r w:rsidR="00E33D06" w:rsidRPr="003D61C2">
              <w:rPr>
                <w:rStyle w:val="Hyperlink"/>
              </w:rPr>
              <w:t>NATIONAL SECURITY</w:t>
            </w:r>
            <w:r w:rsidR="00E33D06">
              <w:rPr>
                <w:webHidden/>
              </w:rPr>
              <w:tab/>
            </w:r>
            <w:r w:rsidR="00E33D06">
              <w:rPr>
                <w:webHidden/>
              </w:rPr>
              <w:fldChar w:fldCharType="begin"/>
            </w:r>
            <w:r w:rsidR="00E33D06">
              <w:rPr>
                <w:webHidden/>
              </w:rPr>
              <w:instrText xml:space="preserve"> PAGEREF _Toc422218194 \h </w:instrText>
            </w:r>
            <w:r w:rsidR="00E33D06">
              <w:rPr>
                <w:webHidden/>
              </w:rPr>
            </w:r>
            <w:r w:rsidR="00E33D06">
              <w:rPr>
                <w:webHidden/>
              </w:rPr>
              <w:fldChar w:fldCharType="separate"/>
            </w:r>
            <w:r w:rsidR="00E33D06">
              <w:rPr>
                <w:webHidden/>
              </w:rPr>
              <w:t>52</w:t>
            </w:r>
            <w:r w:rsidR="00E33D06">
              <w:rPr>
                <w:webHidden/>
              </w:rPr>
              <w:fldChar w:fldCharType="end"/>
            </w:r>
          </w:hyperlink>
        </w:p>
        <w:p w:rsidR="00E33D06" w:rsidRDefault="00E9536E">
          <w:pPr>
            <w:pStyle w:val="TOC2"/>
            <w:rPr>
              <w:rFonts w:eastAsiaTheme="minorEastAsia" w:cstheme="minorBidi"/>
              <w:smallCaps w:val="0"/>
              <w:szCs w:val="22"/>
            </w:rPr>
          </w:pPr>
          <w:hyperlink w:anchor="_Toc422218195" w:history="1">
            <w:r w:rsidR="00E33D06" w:rsidRPr="003D61C2">
              <w:rPr>
                <w:rStyle w:val="Hyperlink"/>
              </w:rPr>
              <w:t>NATIONAL SECURITY AGENCY</w:t>
            </w:r>
            <w:r w:rsidR="00E33D06">
              <w:rPr>
                <w:webHidden/>
              </w:rPr>
              <w:tab/>
            </w:r>
            <w:r w:rsidR="00E33D06">
              <w:rPr>
                <w:webHidden/>
              </w:rPr>
              <w:fldChar w:fldCharType="begin"/>
            </w:r>
            <w:r w:rsidR="00E33D06">
              <w:rPr>
                <w:webHidden/>
              </w:rPr>
              <w:instrText xml:space="preserve"> PAGEREF _Toc422218195 \h </w:instrText>
            </w:r>
            <w:r w:rsidR="00E33D06">
              <w:rPr>
                <w:webHidden/>
              </w:rPr>
            </w:r>
            <w:r w:rsidR="00E33D06">
              <w:rPr>
                <w:webHidden/>
              </w:rPr>
              <w:fldChar w:fldCharType="separate"/>
            </w:r>
            <w:r w:rsidR="00E33D06">
              <w:rPr>
                <w:webHidden/>
              </w:rPr>
              <w:t>52</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96" w:history="1">
            <w:r w:rsidR="00E33D06" w:rsidRPr="003D61C2">
              <w:rPr>
                <w:rStyle w:val="Hyperlink"/>
                <w:noProof/>
              </w:rPr>
              <w:t>BULK COLLECTION</w:t>
            </w:r>
            <w:r w:rsidR="00E33D06">
              <w:rPr>
                <w:noProof/>
                <w:webHidden/>
              </w:rPr>
              <w:tab/>
            </w:r>
            <w:r w:rsidR="00E33D06">
              <w:rPr>
                <w:noProof/>
                <w:webHidden/>
              </w:rPr>
              <w:fldChar w:fldCharType="begin"/>
            </w:r>
            <w:r w:rsidR="00E33D06">
              <w:rPr>
                <w:noProof/>
                <w:webHidden/>
              </w:rPr>
              <w:instrText xml:space="preserve"> PAGEREF _Toc422218196 \h </w:instrText>
            </w:r>
            <w:r w:rsidR="00E33D06">
              <w:rPr>
                <w:noProof/>
                <w:webHidden/>
              </w:rPr>
            </w:r>
            <w:r w:rsidR="00E33D06">
              <w:rPr>
                <w:noProof/>
                <w:webHidden/>
              </w:rPr>
              <w:fldChar w:fldCharType="separate"/>
            </w:r>
            <w:r w:rsidR="00E33D06">
              <w:rPr>
                <w:noProof/>
                <w:webHidden/>
              </w:rPr>
              <w:t>52</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97" w:history="1">
            <w:r w:rsidR="00E33D06" w:rsidRPr="003D61C2">
              <w:rPr>
                <w:rStyle w:val="Hyperlink"/>
              </w:rPr>
              <w:t>HUMAN RIGHTS</w:t>
            </w:r>
            <w:r w:rsidR="00E33D06">
              <w:rPr>
                <w:webHidden/>
              </w:rPr>
              <w:tab/>
            </w:r>
            <w:r w:rsidR="00E33D06">
              <w:rPr>
                <w:webHidden/>
              </w:rPr>
              <w:fldChar w:fldCharType="begin"/>
            </w:r>
            <w:r w:rsidR="00E33D06">
              <w:rPr>
                <w:webHidden/>
              </w:rPr>
              <w:instrText xml:space="preserve"> PAGEREF _Toc422218197 \h </w:instrText>
            </w:r>
            <w:r w:rsidR="00E33D06">
              <w:rPr>
                <w:webHidden/>
              </w:rPr>
            </w:r>
            <w:r w:rsidR="00E33D06">
              <w:rPr>
                <w:webHidden/>
              </w:rPr>
              <w:fldChar w:fldCharType="separate"/>
            </w:r>
            <w:r w:rsidR="00E33D06">
              <w:rPr>
                <w:webHidden/>
              </w:rPr>
              <w:t>53</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198" w:history="1">
            <w:r w:rsidR="00E33D06" w:rsidRPr="003D61C2">
              <w:rPr>
                <w:rStyle w:val="Hyperlink"/>
                <w:noProof/>
              </w:rPr>
              <w:t>US-CHINA RELATIONSHIP AND HUMAN RIGHTS</w:t>
            </w:r>
            <w:r w:rsidR="00E33D06">
              <w:rPr>
                <w:noProof/>
                <w:webHidden/>
              </w:rPr>
              <w:tab/>
            </w:r>
            <w:r w:rsidR="00E33D06">
              <w:rPr>
                <w:noProof/>
                <w:webHidden/>
              </w:rPr>
              <w:fldChar w:fldCharType="begin"/>
            </w:r>
            <w:r w:rsidR="00E33D06">
              <w:rPr>
                <w:noProof/>
                <w:webHidden/>
              </w:rPr>
              <w:instrText xml:space="preserve"> PAGEREF _Toc422218198 \h </w:instrText>
            </w:r>
            <w:r w:rsidR="00E33D06">
              <w:rPr>
                <w:noProof/>
                <w:webHidden/>
              </w:rPr>
            </w:r>
            <w:r w:rsidR="00E33D06">
              <w:rPr>
                <w:noProof/>
                <w:webHidden/>
              </w:rPr>
              <w:fldChar w:fldCharType="separate"/>
            </w:r>
            <w:r w:rsidR="00E33D06">
              <w:rPr>
                <w:noProof/>
                <w:webHidden/>
              </w:rPr>
              <w:t>53</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199" w:history="1">
            <w:r w:rsidR="00E33D06" w:rsidRPr="003D61C2">
              <w:rPr>
                <w:rStyle w:val="Hyperlink"/>
              </w:rPr>
              <w:t>ECONOMY</w:t>
            </w:r>
            <w:r w:rsidR="00E33D06">
              <w:rPr>
                <w:webHidden/>
              </w:rPr>
              <w:tab/>
            </w:r>
            <w:r w:rsidR="00E33D06">
              <w:rPr>
                <w:webHidden/>
              </w:rPr>
              <w:fldChar w:fldCharType="begin"/>
            </w:r>
            <w:r w:rsidR="00E33D06">
              <w:rPr>
                <w:webHidden/>
              </w:rPr>
              <w:instrText xml:space="preserve"> PAGEREF _Toc422218199 \h </w:instrText>
            </w:r>
            <w:r w:rsidR="00E33D06">
              <w:rPr>
                <w:webHidden/>
              </w:rPr>
            </w:r>
            <w:r w:rsidR="00E33D06">
              <w:rPr>
                <w:webHidden/>
              </w:rPr>
              <w:fldChar w:fldCharType="separate"/>
            </w:r>
            <w:r w:rsidR="00E33D06">
              <w:rPr>
                <w:webHidden/>
              </w:rPr>
              <w:t>53</w:t>
            </w:r>
            <w:r w:rsidR="00E33D06">
              <w:rPr>
                <w:webHidden/>
              </w:rPr>
              <w:fldChar w:fldCharType="end"/>
            </w:r>
          </w:hyperlink>
        </w:p>
        <w:p w:rsidR="00E33D06" w:rsidRDefault="00E9536E">
          <w:pPr>
            <w:pStyle w:val="TOC2"/>
            <w:rPr>
              <w:rFonts w:eastAsiaTheme="minorEastAsia" w:cstheme="minorBidi"/>
              <w:smallCaps w:val="0"/>
              <w:szCs w:val="22"/>
            </w:rPr>
          </w:pPr>
          <w:hyperlink w:anchor="_Toc422218200" w:history="1">
            <w:r w:rsidR="00E33D06" w:rsidRPr="003D61C2">
              <w:rPr>
                <w:rStyle w:val="Hyperlink"/>
              </w:rPr>
              <w:t>ECONOMIC PLAN</w:t>
            </w:r>
            <w:r w:rsidR="00E33D06">
              <w:rPr>
                <w:webHidden/>
              </w:rPr>
              <w:tab/>
            </w:r>
            <w:r w:rsidR="00E33D06">
              <w:rPr>
                <w:webHidden/>
              </w:rPr>
              <w:fldChar w:fldCharType="begin"/>
            </w:r>
            <w:r w:rsidR="00E33D06">
              <w:rPr>
                <w:webHidden/>
              </w:rPr>
              <w:instrText xml:space="preserve"> PAGEREF _Toc422218200 \h </w:instrText>
            </w:r>
            <w:r w:rsidR="00E33D06">
              <w:rPr>
                <w:webHidden/>
              </w:rPr>
            </w:r>
            <w:r w:rsidR="00E33D06">
              <w:rPr>
                <w:webHidden/>
              </w:rPr>
              <w:fldChar w:fldCharType="separate"/>
            </w:r>
            <w:r w:rsidR="00E33D06">
              <w:rPr>
                <w:webHidden/>
              </w:rPr>
              <w:t>53</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01" w:history="1">
            <w:r w:rsidR="00E33D06" w:rsidRPr="003D61C2">
              <w:rPr>
                <w:rStyle w:val="Hyperlink"/>
                <w:noProof/>
              </w:rPr>
              <w:t>ECONOMIC ADVISORS</w:t>
            </w:r>
            <w:r w:rsidR="00E33D06">
              <w:rPr>
                <w:noProof/>
                <w:webHidden/>
              </w:rPr>
              <w:tab/>
            </w:r>
            <w:r w:rsidR="00E33D06">
              <w:rPr>
                <w:noProof/>
                <w:webHidden/>
              </w:rPr>
              <w:fldChar w:fldCharType="begin"/>
            </w:r>
            <w:r w:rsidR="00E33D06">
              <w:rPr>
                <w:noProof/>
                <w:webHidden/>
              </w:rPr>
              <w:instrText xml:space="preserve"> PAGEREF _Toc422218201 \h </w:instrText>
            </w:r>
            <w:r w:rsidR="00E33D06">
              <w:rPr>
                <w:noProof/>
                <w:webHidden/>
              </w:rPr>
            </w:r>
            <w:r w:rsidR="00E33D06">
              <w:rPr>
                <w:noProof/>
                <w:webHidden/>
              </w:rPr>
              <w:fldChar w:fldCharType="separate"/>
            </w:r>
            <w:r w:rsidR="00E33D06">
              <w:rPr>
                <w:noProof/>
                <w:webHidden/>
              </w:rPr>
              <w:t>53</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02" w:history="1">
            <w:r w:rsidR="00E33D06" w:rsidRPr="003D61C2">
              <w:rPr>
                <w:rStyle w:val="Hyperlink"/>
                <w:noProof/>
              </w:rPr>
              <w:t>BIPARTISANSHIP</w:t>
            </w:r>
            <w:r w:rsidR="00E33D06">
              <w:rPr>
                <w:noProof/>
                <w:webHidden/>
              </w:rPr>
              <w:tab/>
            </w:r>
            <w:r w:rsidR="00E33D06">
              <w:rPr>
                <w:noProof/>
                <w:webHidden/>
              </w:rPr>
              <w:fldChar w:fldCharType="begin"/>
            </w:r>
            <w:r w:rsidR="00E33D06">
              <w:rPr>
                <w:noProof/>
                <w:webHidden/>
              </w:rPr>
              <w:instrText xml:space="preserve"> PAGEREF _Toc422218202 \h </w:instrText>
            </w:r>
            <w:r w:rsidR="00E33D06">
              <w:rPr>
                <w:noProof/>
                <w:webHidden/>
              </w:rPr>
            </w:r>
            <w:r w:rsidR="00E33D06">
              <w:rPr>
                <w:noProof/>
                <w:webHidden/>
              </w:rPr>
              <w:fldChar w:fldCharType="separate"/>
            </w:r>
            <w:r w:rsidR="00E33D06">
              <w:rPr>
                <w:noProof/>
                <w:webHidden/>
              </w:rPr>
              <w:t>53</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03" w:history="1">
            <w:r w:rsidR="00E33D06" w:rsidRPr="003D61C2">
              <w:rPr>
                <w:rStyle w:val="Hyperlink"/>
                <w:noProof/>
              </w:rPr>
              <w:t>POTENTIAL BLUEPRINT – INCLUSIVE PROSPERITY</w:t>
            </w:r>
            <w:r w:rsidR="00E33D06">
              <w:rPr>
                <w:noProof/>
                <w:webHidden/>
              </w:rPr>
              <w:tab/>
            </w:r>
            <w:r w:rsidR="00E33D06">
              <w:rPr>
                <w:noProof/>
                <w:webHidden/>
              </w:rPr>
              <w:fldChar w:fldCharType="begin"/>
            </w:r>
            <w:r w:rsidR="00E33D06">
              <w:rPr>
                <w:noProof/>
                <w:webHidden/>
              </w:rPr>
              <w:instrText xml:space="preserve"> PAGEREF _Toc422218203 \h </w:instrText>
            </w:r>
            <w:r w:rsidR="00E33D06">
              <w:rPr>
                <w:noProof/>
                <w:webHidden/>
              </w:rPr>
            </w:r>
            <w:r w:rsidR="00E33D06">
              <w:rPr>
                <w:noProof/>
                <w:webHidden/>
              </w:rPr>
              <w:fldChar w:fldCharType="separate"/>
            </w:r>
            <w:r w:rsidR="00E33D06">
              <w:rPr>
                <w:noProof/>
                <w:webHidden/>
              </w:rPr>
              <w:t>54</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04" w:history="1">
            <w:r w:rsidR="00E33D06" w:rsidRPr="003D61C2">
              <w:rPr>
                <w:rStyle w:val="Hyperlink"/>
              </w:rPr>
              <w:t>EDUCATION</w:t>
            </w:r>
            <w:r w:rsidR="00E33D06">
              <w:rPr>
                <w:webHidden/>
              </w:rPr>
              <w:tab/>
            </w:r>
            <w:r w:rsidR="00E33D06">
              <w:rPr>
                <w:webHidden/>
              </w:rPr>
              <w:fldChar w:fldCharType="begin"/>
            </w:r>
            <w:r w:rsidR="00E33D06">
              <w:rPr>
                <w:webHidden/>
              </w:rPr>
              <w:instrText xml:space="preserve"> PAGEREF _Toc422218204 \h </w:instrText>
            </w:r>
            <w:r w:rsidR="00E33D06">
              <w:rPr>
                <w:webHidden/>
              </w:rPr>
            </w:r>
            <w:r w:rsidR="00E33D06">
              <w:rPr>
                <w:webHidden/>
              </w:rPr>
              <w:fldChar w:fldCharType="separate"/>
            </w:r>
            <w:r w:rsidR="00E33D06">
              <w:rPr>
                <w:webHidden/>
              </w:rPr>
              <w:t>55</w:t>
            </w:r>
            <w:r w:rsidR="00E33D06">
              <w:rPr>
                <w:webHidden/>
              </w:rPr>
              <w:fldChar w:fldCharType="end"/>
            </w:r>
          </w:hyperlink>
        </w:p>
        <w:p w:rsidR="00E33D06" w:rsidRDefault="00E9536E">
          <w:pPr>
            <w:pStyle w:val="TOC2"/>
            <w:rPr>
              <w:rFonts w:eastAsiaTheme="minorEastAsia" w:cstheme="minorBidi"/>
              <w:smallCaps w:val="0"/>
              <w:szCs w:val="22"/>
            </w:rPr>
          </w:pPr>
          <w:hyperlink w:anchor="_Toc422218205" w:history="1">
            <w:r w:rsidR="00E33D06" w:rsidRPr="003D61C2">
              <w:rPr>
                <w:rStyle w:val="Hyperlink"/>
              </w:rPr>
              <w:t>AFFORDABILITY</w:t>
            </w:r>
            <w:r w:rsidR="00E33D06">
              <w:rPr>
                <w:webHidden/>
              </w:rPr>
              <w:tab/>
            </w:r>
            <w:r w:rsidR="00E33D06">
              <w:rPr>
                <w:webHidden/>
              </w:rPr>
              <w:fldChar w:fldCharType="begin"/>
            </w:r>
            <w:r w:rsidR="00E33D06">
              <w:rPr>
                <w:webHidden/>
              </w:rPr>
              <w:instrText xml:space="preserve"> PAGEREF _Toc422218205 \h </w:instrText>
            </w:r>
            <w:r w:rsidR="00E33D06">
              <w:rPr>
                <w:webHidden/>
              </w:rPr>
            </w:r>
            <w:r w:rsidR="00E33D06">
              <w:rPr>
                <w:webHidden/>
              </w:rPr>
              <w:fldChar w:fldCharType="separate"/>
            </w:r>
            <w:r w:rsidR="00E33D06">
              <w:rPr>
                <w:webHidden/>
              </w:rPr>
              <w:t>55</w:t>
            </w:r>
            <w:r w:rsidR="00E33D06">
              <w:rPr>
                <w:webHidden/>
              </w:rPr>
              <w:fldChar w:fldCharType="end"/>
            </w:r>
          </w:hyperlink>
        </w:p>
        <w:p w:rsidR="00E33D06" w:rsidRDefault="00E9536E">
          <w:pPr>
            <w:pStyle w:val="TOC2"/>
            <w:rPr>
              <w:rFonts w:eastAsiaTheme="minorEastAsia" w:cstheme="minorBidi"/>
              <w:smallCaps w:val="0"/>
              <w:szCs w:val="22"/>
            </w:rPr>
          </w:pPr>
          <w:hyperlink w:anchor="_Toc422218206" w:history="1">
            <w:r w:rsidR="00E33D06" w:rsidRPr="003D61C2">
              <w:rPr>
                <w:rStyle w:val="Hyperlink"/>
              </w:rPr>
              <w:t>TESTING</w:t>
            </w:r>
            <w:r w:rsidR="00E33D06">
              <w:rPr>
                <w:webHidden/>
              </w:rPr>
              <w:tab/>
            </w:r>
            <w:r w:rsidR="00E33D06">
              <w:rPr>
                <w:webHidden/>
              </w:rPr>
              <w:fldChar w:fldCharType="begin"/>
            </w:r>
            <w:r w:rsidR="00E33D06">
              <w:rPr>
                <w:webHidden/>
              </w:rPr>
              <w:instrText xml:space="preserve"> PAGEREF _Toc422218206 \h </w:instrText>
            </w:r>
            <w:r w:rsidR="00E33D06">
              <w:rPr>
                <w:webHidden/>
              </w:rPr>
            </w:r>
            <w:r w:rsidR="00E33D06">
              <w:rPr>
                <w:webHidden/>
              </w:rPr>
              <w:fldChar w:fldCharType="separate"/>
            </w:r>
            <w:r w:rsidR="00E33D06">
              <w:rPr>
                <w:webHidden/>
              </w:rPr>
              <w:t>55</w:t>
            </w:r>
            <w:r w:rsidR="00E33D06">
              <w:rPr>
                <w:webHidden/>
              </w:rPr>
              <w:fldChar w:fldCharType="end"/>
            </w:r>
          </w:hyperlink>
        </w:p>
        <w:p w:rsidR="00E33D06" w:rsidRDefault="00E9536E">
          <w:pPr>
            <w:pStyle w:val="TOC2"/>
            <w:rPr>
              <w:rFonts w:eastAsiaTheme="minorEastAsia" w:cstheme="minorBidi"/>
              <w:smallCaps w:val="0"/>
              <w:szCs w:val="22"/>
            </w:rPr>
          </w:pPr>
          <w:hyperlink w:anchor="_Toc422218207" w:history="1">
            <w:r w:rsidR="00E33D06" w:rsidRPr="003D61C2">
              <w:rPr>
                <w:rStyle w:val="Hyperlink"/>
              </w:rPr>
              <w:t>VOUCHERS</w:t>
            </w:r>
            <w:r w:rsidR="00E33D06">
              <w:rPr>
                <w:webHidden/>
              </w:rPr>
              <w:tab/>
            </w:r>
            <w:r w:rsidR="00E33D06">
              <w:rPr>
                <w:webHidden/>
              </w:rPr>
              <w:fldChar w:fldCharType="begin"/>
            </w:r>
            <w:r w:rsidR="00E33D06">
              <w:rPr>
                <w:webHidden/>
              </w:rPr>
              <w:instrText xml:space="preserve"> PAGEREF _Toc422218207 \h </w:instrText>
            </w:r>
            <w:r w:rsidR="00E33D06">
              <w:rPr>
                <w:webHidden/>
              </w:rPr>
            </w:r>
            <w:r w:rsidR="00E33D06">
              <w:rPr>
                <w:webHidden/>
              </w:rPr>
              <w:fldChar w:fldCharType="separate"/>
            </w:r>
            <w:r w:rsidR="00E33D06">
              <w:rPr>
                <w:webHidden/>
              </w:rPr>
              <w:t>56</w:t>
            </w:r>
            <w:r w:rsidR="00E33D06">
              <w:rPr>
                <w:webHidden/>
              </w:rPr>
              <w:fldChar w:fldCharType="end"/>
            </w:r>
          </w:hyperlink>
        </w:p>
        <w:p w:rsidR="00E33D06" w:rsidRDefault="00E9536E">
          <w:pPr>
            <w:pStyle w:val="TOC2"/>
            <w:rPr>
              <w:rFonts w:eastAsiaTheme="minorEastAsia" w:cstheme="minorBidi"/>
              <w:smallCaps w:val="0"/>
              <w:szCs w:val="22"/>
            </w:rPr>
          </w:pPr>
          <w:hyperlink w:anchor="_Toc422218208" w:history="1">
            <w:r w:rsidR="00E33D06" w:rsidRPr="003D61C2">
              <w:rPr>
                <w:rStyle w:val="Hyperlink"/>
              </w:rPr>
              <w:t>CHARTER SCHOOLS</w:t>
            </w:r>
            <w:r w:rsidR="00E33D06">
              <w:rPr>
                <w:webHidden/>
              </w:rPr>
              <w:tab/>
            </w:r>
            <w:r w:rsidR="00E33D06">
              <w:rPr>
                <w:webHidden/>
              </w:rPr>
              <w:fldChar w:fldCharType="begin"/>
            </w:r>
            <w:r w:rsidR="00E33D06">
              <w:rPr>
                <w:webHidden/>
              </w:rPr>
              <w:instrText xml:space="preserve"> PAGEREF _Toc422218208 \h </w:instrText>
            </w:r>
            <w:r w:rsidR="00E33D06">
              <w:rPr>
                <w:webHidden/>
              </w:rPr>
            </w:r>
            <w:r w:rsidR="00E33D06">
              <w:rPr>
                <w:webHidden/>
              </w:rPr>
              <w:fldChar w:fldCharType="separate"/>
            </w:r>
            <w:r w:rsidR="00E33D06">
              <w:rPr>
                <w:webHidden/>
              </w:rPr>
              <w:t>56</w:t>
            </w:r>
            <w:r w:rsidR="00E33D06">
              <w:rPr>
                <w:webHidden/>
              </w:rPr>
              <w:fldChar w:fldCharType="end"/>
            </w:r>
          </w:hyperlink>
        </w:p>
        <w:p w:rsidR="00E33D06" w:rsidRDefault="00E9536E">
          <w:pPr>
            <w:pStyle w:val="TOC2"/>
            <w:rPr>
              <w:rFonts w:eastAsiaTheme="minorEastAsia" w:cstheme="minorBidi"/>
              <w:smallCaps w:val="0"/>
              <w:szCs w:val="22"/>
            </w:rPr>
          </w:pPr>
          <w:hyperlink w:anchor="_Toc422218209" w:history="1">
            <w:r w:rsidR="00E33D06" w:rsidRPr="003D61C2">
              <w:rPr>
                <w:rStyle w:val="Hyperlink"/>
              </w:rPr>
              <w:t>EARLY CHILDHOOD EDUCATION</w:t>
            </w:r>
            <w:r w:rsidR="00E33D06">
              <w:rPr>
                <w:webHidden/>
              </w:rPr>
              <w:tab/>
            </w:r>
            <w:r w:rsidR="00E33D06">
              <w:rPr>
                <w:webHidden/>
              </w:rPr>
              <w:fldChar w:fldCharType="begin"/>
            </w:r>
            <w:r w:rsidR="00E33D06">
              <w:rPr>
                <w:webHidden/>
              </w:rPr>
              <w:instrText xml:space="preserve"> PAGEREF _Toc422218209 \h </w:instrText>
            </w:r>
            <w:r w:rsidR="00E33D06">
              <w:rPr>
                <w:webHidden/>
              </w:rPr>
            </w:r>
            <w:r w:rsidR="00E33D06">
              <w:rPr>
                <w:webHidden/>
              </w:rPr>
              <w:fldChar w:fldCharType="separate"/>
            </w:r>
            <w:r w:rsidR="00E33D06">
              <w:rPr>
                <w:webHidden/>
              </w:rPr>
              <w:t>57</w:t>
            </w:r>
            <w:r w:rsidR="00E33D06">
              <w:rPr>
                <w:webHidden/>
              </w:rPr>
              <w:fldChar w:fldCharType="end"/>
            </w:r>
          </w:hyperlink>
        </w:p>
        <w:p w:rsidR="00E33D06" w:rsidRDefault="00E9536E">
          <w:pPr>
            <w:pStyle w:val="TOC2"/>
            <w:rPr>
              <w:rFonts w:eastAsiaTheme="minorEastAsia" w:cstheme="minorBidi"/>
              <w:smallCaps w:val="0"/>
              <w:szCs w:val="22"/>
            </w:rPr>
          </w:pPr>
          <w:hyperlink w:anchor="_Toc422218210" w:history="1">
            <w:r w:rsidR="00E33D06" w:rsidRPr="003D61C2">
              <w:rPr>
                <w:rStyle w:val="Hyperlink"/>
              </w:rPr>
              <w:t>AS FIRST LADY OF ARKANSAS</w:t>
            </w:r>
            <w:r w:rsidR="00E33D06">
              <w:rPr>
                <w:webHidden/>
              </w:rPr>
              <w:tab/>
            </w:r>
            <w:r w:rsidR="00E33D06">
              <w:rPr>
                <w:webHidden/>
              </w:rPr>
              <w:fldChar w:fldCharType="begin"/>
            </w:r>
            <w:r w:rsidR="00E33D06">
              <w:rPr>
                <w:webHidden/>
              </w:rPr>
              <w:instrText xml:space="preserve"> PAGEREF _Toc422218210 \h </w:instrText>
            </w:r>
            <w:r w:rsidR="00E33D06">
              <w:rPr>
                <w:webHidden/>
              </w:rPr>
            </w:r>
            <w:r w:rsidR="00E33D06">
              <w:rPr>
                <w:webHidden/>
              </w:rPr>
              <w:fldChar w:fldCharType="separate"/>
            </w:r>
            <w:r w:rsidR="00E33D06">
              <w:rPr>
                <w:webHidden/>
              </w:rPr>
              <w:t>58</w:t>
            </w:r>
            <w:r w:rsidR="00E33D06">
              <w:rPr>
                <w:webHidden/>
              </w:rPr>
              <w:fldChar w:fldCharType="end"/>
            </w:r>
          </w:hyperlink>
        </w:p>
        <w:p w:rsidR="00E33D06" w:rsidRDefault="00E9536E">
          <w:pPr>
            <w:pStyle w:val="TOC2"/>
            <w:rPr>
              <w:rFonts w:eastAsiaTheme="minorEastAsia" w:cstheme="minorBidi"/>
              <w:smallCaps w:val="0"/>
              <w:szCs w:val="22"/>
            </w:rPr>
          </w:pPr>
          <w:hyperlink w:anchor="_Toc422218211" w:history="1">
            <w:r w:rsidR="00E33D06" w:rsidRPr="003D61C2">
              <w:rPr>
                <w:rStyle w:val="Hyperlink"/>
              </w:rPr>
              <w:t>NATIONAL EDUCATION STANDARDS</w:t>
            </w:r>
            <w:r w:rsidR="00E33D06">
              <w:rPr>
                <w:webHidden/>
              </w:rPr>
              <w:tab/>
            </w:r>
            <w:r w:rsidR="00E33D06">
              <w:rPr>
                <w:webHidden/>
              </w:rPr>
              <w:fldChar w:fldCharType="begin"/>
            </w:r>
            <w:r w:rsidR="00E33D06">
              <w:rPr>
                <w:webHidden/>
              </w:rPr>
              <w:instrText xml:space="preserve"> PAGEREF _Toc422218211 \h </w:instrText>
            </w:r>
            <w:r w:rsidR="00E33D06">
              <w:rPr>
                <w:webHidden/>
              </w:rPr>
            </w:r>
            <w:r w:rsidR="00E33D06">
              <w:rPr>
                <w:webHidden/>
              </w:rPr>
              <w:fldChar w:fldCharType="separate"/>
            </w:r>
            <w:r w:rsidR="00E33D06">
              <w:rPr>
                <w:webHidden/>
              </w:rPr>
              <w:t>58</w:t>
            </w:r>
            <w:r w:rsidR="00E33D06">
              <w:rPr>
                <w:webHidden/>
              </w:rPr>
              <w:fldChar w:fldCharType="end"/>
            </w:r>
          </w:hyperlink>
        </w:p>
        <w:p w:rsidR="00E33D06" w:rsidRDefault="00E9536E">
          <w:pPr>
            <w:pStyle w:val="TOC2"/>
            <w:rPr>
              <w:rFonts w:eastAsiaTheme="minorEastAsia" w:cstheme="minorBidi"/>
              <w:smallCaps w:val="0"/>
              <w:szCs w:val="22"/>
            </w:rPr>
          </w:pPr>
          <w:hyperlink w:anchor="_Toc422218212" w:history="1">
            <w:r w:rsidR="00E33D06" w:rsidRPr="003D61C2">
              <w:rPr>
                <w:rStyle w:val="Hyperlink"/>
              </w:rPr>
              <w:t>RURAL EDUCATION</w:t>
            </w:r>
            <w:r w:rsidR="00E33D06">
              <w:rPr>
                <w:webHidden/>
              </w:rPr>
              <w:tab/>
            </w:r>
            <w:r w:rsidR="00E33D06">
              <w:rPr>
                <w:webHidden/>
              </w:rPr>
              <w:fldChar w:fldCharType="begin"/>
            </w:r>
            <w:r w:rsidR="00E33D06">
              <w:rPr>
                <w:webHidden/>
              </w:rPr>
              <w:instrText xml:space="preserve"> PAGEREF _Toc422218212 \h </w:instrText>
            </w:r>
            <w:r w:rsidR="00E33D06">
              <w:rPr>
                <w:webHidden/>
              </w:rPr>
            </w:r>
            <w:r w:rsidR="00E33D06">
              <w:rPr>
                <w:webHidden/>
              </w:rPr>
              <w:fldChar w:fldCharType="separate"/>
            </w:r>
            <w:r w:rsidR="00E33D06">
              <w:rPr>
                <w:webHidden/>
              </w:rPr>
              <w:t>58</w:t>
            </w:r>
            <w:r w:rsidR="00E33D06">
              <w:rPr>
                <w:webHidden/>
              </w:rPr>
              <w:fldChar w:fldCharType="end"/>
            </w:r>
          </w:hyperlink>
        </w:p>
        <w:p w:rsidR="00E33D06" w:rsidRDefault="00E9536E">
          <w:pPr>
            <w:pStyle w:val="TOC2"/>
            <w:rPr>
              <w:rFonts w:eastAsiaTheme="minorEastAsia" w:cstheme="minorBidi"/>
              <w:smallCaps w:val="0"/>
              <w:szCs w:val="22"/>
            </w:rPr>
          </w:pPr>
          <w:hyperlink w:anchor="_Toc422218213" w:history="1">
            <w:r w:rsidR="00E33D06" w:rsidRPr="003D61C2">
              <w:rPr>
                <w:rStyle w:val="Hyperlink"/>
              </w:rPr>
              <w:t>RELATIONSHIP WITH UNIONS</w:t>
            </w:r>
            <w:r w:rsidR="00E33D06">
              <w:rPr>
                <w:webHidden/>
              </w:rPr>
              <w:tab/>
            </w:r>
            <w:r w:rsidR="00E33D06">
              <w:rPr>
                <w:webHidden/>
              </w:rPr>
              <w:fldChar w:fldCharType="begin"/>
            </w:r>
            <w:r w:rsidR="00E33D06">
              <w:rPr>
                <w:webHidden/>
              </w:rPr>
              <w:instrText xml:space="preserve"> PAGEREF _Toc422218213 \h </w:instrText>
            </w:r>
            <w:r w:rsidR="00E33D06">
              <w:rPr>
                <w:webHidden/>
              </w:rPr>
            </w:r>
            <w:r w:rsidR="00E33D06">
              <w:rPr>
                <w:webHidden/>
              </w:rPr>
              <w:fldChar w:fldCharType="separate"/>
            </w:r>
            <w:r w:rsidR="00E33D06">
              <w:rPr>
                <w:webHidden/>
              </w:rPr>
              <w:t>58</w:t>
            </w:r>
            <w:r w:rsidR="00E33D06">
              <w:rPr>
                <w:webHidden/>
              </w:rPr>
              <w:fldChar w:fldCharType="end"/>
            </w:r>
          </w:hyperlink>
        </w:p>
        <w:p w:rsidR="00E33D06" w:rsidRDefault="00E9536E">
          <w:pPr>
            <w:pStyle w:val="TOC2"/>
            <w:rPr>
              <w:rFonts w:eastAsiaTheme="minorEastAsia" w:cstheme="minorBidi"/>
              <w:smallCaps w:val="0"/>
              <w:szCs w:val="22"/>
            </w:rPr>
          </w:pPr>
          <w:hyperlink w:anchor="_Toc422218214" w:history="1">
            <w:r w:rsidR="00E33D06" w:rsidRPr="003D61C2">
              <w:rPr>
                <w:rStyle w:val="Hyperlink"/>
              </w:rPr>
              <w:t>PAY-FOR-PERFORMANCE</w:t>
            </w:r>
            <w:r w:rsidR="00E33D06">
              <w:rPr>
                <w:webHidden/>
              </w:rPr>
              <w:tab/>
            </w:r>
            <w:r w:rsidR="00E33D06">
              <w:rPr>
                <w:webHidden/>
              </w:rPr>
              <w:fldChar w:fldCharType="begin"/>
            </w:r>
            <w:r w:rsidR="00E33D06">
              <w:rPr>
                <w:webHidden/>
              </w:rPr>
              <w:instrText xml:space="preserve"> PAGEREF _Toc422218214 \h </w:instrText>
            </w:r>
            <w:r w:rsidR="00E33D06">
              <w:rPr>
                <w:webHidden/>
              </w:rPr>
            </w:r>
            <w:r w:rsidR="00E33D06">
              <w:rPr>
                <w:webHidden/>
              </w:rPr>
              <w:fldChar w:fldCharType="separate"/>
            </w:r>
            <w:r w:rsidR="00E33D06">
              <w:rPr>
                <w:webHidden/>
              </w:rPr>
              <w:t>59</w:t>
            </w:r>
            <w:r w:rsidR="00E33D06">
              <w:rPr>
                <w:webHidden/>
              </w:rPr>
              <w:fldChar w:fldCharType="end"/>
            </w:r>
          </w:hyperlink>
        </w:p>
        <w:p w:rsidR="00E33D06" w:rsidRDefault="00E9536E">
          <w:pPr>
            <w:pStyle w:val="TOC2"/>
            <w:rPr>
              <w:rFonts w:eastAsiaTheme="minorEastAsia" w:cstheme="minorBidi"/>
              <w:smallCaps w:val="0"/>
              <w:szCs w:val="22"/>
            </w:rPr>
          </w:pPr>
          <w:hyperlink w:anchor="_Toc422218215" w:history="1">
            <w:r w:rsidR="00E33D06" w:rsidRPr="003D61C2">
              <w:rPr>
                <w:rStyle w:val="Hyperlink"/>
              </w:rPr>
              <w:t>FEDERAL FUNDING</w:t>
            </w:r>
            <w:r w:rsidR="00E33D06">
              <w:rPr>
                <w:webHidden/>
              </w:rPr>
              <w:tab/>
            </w:r>
            <w:r w:rsidR="00E33D06">
              <w:rPr>
                <w:webHidden/>
              </w:rPr>
              <w:fldChar w:fldCharType="begin"/>
            </w:r>
            <w:r w:rsidR="00E33D06">
              <w:rPr>
                <w:webHidden/>
              </w:rPr>
              <w:instrText xml:space="preserve"> PAGEREF _Toc422218215 \h </w:instrText>
            </w:r>
            <w:r w:rsidR="00E33D06">
              <w:rPr>
                <w:webHidden/>
              </w:rPr>
            </w:r>
            <w:r w:rsidR="00E33D06">
              <w:rPr>
                <w:webHidden/>
              </w:rPr>
              <w:fldChar w:fldCharType="separate"/>
            </w:r>
            <w:r w:rsidR="00E33D06">
              <w:rPr>
                <w:webHidden/>
              </w:rPr>
              <w:t>59</w:t>
            </w:r>
            <w:r w:rsidR="00E33D06">
              <w:rPr>
                <w:webHidden/>
              </w:rPr>
              <w:fldChar w:fldCharType="end"/>
            </w:r>
          </w:hyperlink>
        </w:p>
        <w:p w:rsidR="00E33D06" w:rsidRDefault="00E9536E">
          <w:pPr>
            <w:pStyle w:val="TOC2"/>
            <w:rPr>
              <w:rFonts w:eastAsiaTheme="minorEastAsia" w:cstheme="minorBidi"/>
              <w:smallCaps w:val="0"/>
              <w:szCs w:val="22"/>
            </w:rPr>
          </w:pPr>
          <w:hyperlink w:anchor="_Toc422218216" w:history="1">
            <w:r w:rsidR="00E33D06" w:rsidRPr="003D61C2">
              <w:rPr>
                <w:rStyle w:val="Hyperlink"/>
              </w:rPr>
              <w:t>ON JEB BUSH</w:t>
            </w:r>
            <w:r w:rsidR="00E33D06">
              <w:rPr>
                <w:webHidden/>
              </w:rPr>
              <w:tab/>
            </w:r>
            <w:r w:rsidR="00E33D06">
              <w:rPr>
                <w:webHidden/>
              </w:rPr>
              <w:fldChar w:fldCharType="begin"/>
            </w:r>
            <w:r w:rsidR="00E33D06">
              <w:rPr>
                <w:webHidden/>
              </w:rPr>
              <w:instrText xml:space="preserve"> PAGEREF _Toc422218216 \h </w:instrText>
            </w:r>
            <w:r w:rsidR="00E33D06">
              <w:rPr>
                <w:webHidden/>
              </w:rPr>
            </w:r>
            <w:r w:rsidR="00E33D06">
              <w:rPr>
                <w:webHidden/>
              </w:rPr>
              <w:fldChar w:fldCharType="separate"/>
            </w:r>
            <w:r w:rsidR="00E33D06">
              <w:rPr>
                <w:webHidden/>
              </w:rPr>
              <w:t>59</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17" w:history="1">
            <w:r w:rsidR="00E33D06" w:rsidRPr="003D61C2">
              <w:rPr>
                <w:rStyle w:val="Hyperlink"/>
              </w:rPr>
              <w:t>EMINENT DOMAIN</w:t>
            </w:r>
            <w:r w:rsidR="00E33D06">
              <w:rPr>
                <w:webHidden/>
              </w:rPr>
              <w:tab/>
            </w:r>
            <w:r w:rsidR="00E33D06">
              <w:rPr>
                <w:webHidden/>
              </w:rPr>
              <w:fldChar w:fldCharType="begin"/>
            </w:r>
            <w:r w:rsidR="00E33D06">
              <w:rPr>
                <w:webHidden/>
              </w:rPr>
              <w:instrText xml:space="preserve"> PAGEREF _Toc422218217 \h </w:instrText>
            </w:r>
            <w:r w:rsidR="00E33D06">
              <w:rPr>
                <w:webHidden/>
              </w:rPr>
            </w:r>
            <w:r w:rsidR="00E33D06">
              <w:rPr>
                <w:webHidden/>
              </w:rPr>
              <w:fldChar w:fldCharType="separate"/>
            </w:r>
            <w:r w:rsidR="00E33D06">
              <w:rPr>
                <w:webHidden/>
              </w:rPr>
              <w:t>59</w:t>
            </w:r>
            <w:r w:rsidR="00E33D06">
              <w:rPr>
                <w:webHidden/>
              </w:rPr>
              <w:fldChar w:fldCharType="end"/>
            </w:r>
          </w:hyperlink>
        </w:p>
        <w:p w:rsidR="00E33D06" w:rsidRDefault="00E9536E">
          <w:pPr>
            <w:pStyle w:val="TOC2"/>
            <w:rPr>
              <w:rFonts w:eastAsiaTheme="minorEastAsia" w:cstheme="minorBidi"/>
              <w:smallCaps w:val="0"/>
              <w:szCs w:val="22"/>
            </w:rPr>
          </w:pPr>
          <w:hyperlink w:anchor="_Toc422218218" w:history="1">
            <w:r w:rsidR="00E33D06" w:rsidRPr="003D61C2">
              <w:rPr>
                <w:rStyle w:val="Hyperlink"/>
              </w:rPr>
              <w:t>OPPOSITION TO EMINENT DOMAIN USE BY POWER COMPANIES</w:t>
            </w:r>
            <w:r w:rsidR="00E33D06">
              <w:rPr>
                <w:webHidden/>
              </w:rPr>
              <w:tab/>
            </w:r>
            <w:r w:rsidR="00E33D06">
              <w:rPr>
                <w:webHidden/>
              </w:rPr>
              <w:fldChar w:fldCharType="begin"/>
            </w:r>
            <w:r w:rsidR="00E33D06">
              <w:rPr>
                <w:webHidden/>
              </w:rPr>
              <w:instrText xml:space="preserve"> PAGEREF _Toc422218218 \h </w:instrText>
            </w:r>
            <w:r w:rsidR="00E33D06">
              <w:rPr>
                <w:webHidden/>
              </w:rPr>
            </w:r>
            <w:r w:rsidR="00E33D06">
              <w:rPr>
                <w:webHidden/>
              </w:rPr>
              <w:fldChar w:fldCharType="separate"/>
            </w:r>
            <w:r w:rsidR="00E33D06">
              <w:rPr>
                <w:webHidden/>
              </w:rPr>
              <w:t>59</w:t>
            </w:r>
            <w:r w:rsidR="00E33D06">
              <w:rPr>
                <w:webHidden/>
              </w:rPr>
              <w:fldChar w:fldCharType="end"/>
            </w:r>
          </w:hyperlink>
        </w:p>
        <w:p w:rsidR="00E33D06" w:rsidRDefault="00E9536E">
          <w:pPr>
            <w:pStyle w:val="TOC2"/>
            <w:rPr>
              <w:rFonts w:eastAsiaTheme="minorEastAsia" w:cstheme="minorBidi"/>
              <w:smallCaps w:val="0"/>
              <w:szCs w:val="22"/>
            </w:rPr>
          </w:pPr>
          <w:hyperlink w:anchor="_Toc422218219" w:history="1">
            <w:r w:rsidR="00E33D06" w:rsidRPr="003D61C2">
              <w:rPr>
                <w:rStyle w:val="Hyperlink"/>
              </w:rPr>
              <w:t>USE OF EMINENT DOMAIN BY CLINTON FOUNDATION</w:t>
            </w:r>
            <w:r w:rsidR="00E33D06">
              <w:rPr>
                <w:webHidden/>
              </w:rPr>
              <w:tab/>
            </w:r>
            <w:r w:rsidR="00E33D06">
              <w:rPr>
                <w:webHidden/>
              </w:rPr>
              <w:fldChar w:fldCharType="begin"/>
            </w:r>
            <w:r w:rsidR="00E33D06">
              <w:rPr>
                <w:webHidden/>
              </w:rPr>
              <w:instrText xml:space="preserve"> PAGEREF _Toc422218219 \h </w:instrText>
            </w:r>
            <w:r w:rsidR="00E33D06">
              <w:rPr>
                <w:webHidden/>
              </w:rPr>
            </w:r>
            <w:r w:rsidR="00E33D06">
              <w:rPr>
                <w:webHidden/>
              </w:rPr>
              <w:fldChar w:fldCharType="separate"/>
            </w:r>
            <w:r w:rsidR="00E33D06">
              <w:rPr>
                <w:webHidden/>
              </w:rPr>
              <w:t>60</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20" w:history="1">
            <w:r w:rsidR="00E33D06" w:rsidRPr="003D61C2">
              <w:rPr>
                <w:rStyle w:val="Hyperlink"/>
              </w:rPr>
              <w:t>LGBT RIGHTS</w:t>
            </w:r>
            <w:r w:rsidR="00E33D06">
              <w:rPr>
                <w:webHidden/>
              </w:rPr>
              <w:tab/>
            </w:r>
            <w:r w:rsidR="00E33D06">
              <w:rPr>
                <w:webHidden/>
              </w:rPr>
              <w:fldChar w:fldCharType="begin"/>
            </w:r>
            <w:r w:rsidR="00E33D06">
              <w:rPr>
                <w:webHidden/>
              </w:rPr>
              <w:instrText xml:space="preserve"> PAGEREF _Toc422218220 \h </w:instrText>
            </w:r>
            <w:r w:rsidR="00E33D06">
              <w:rPr>
                <w:webHidden/>
              </w:rPr>
            </w:r>
            <w:r w:rsidR="00E33D06">
              <w:rPr>
                <w:webHidden/>
              </w:rPr>
              <w:fldChar w:fldCharType="separate"/>
            </w:r>
            <w:r w:rsidR="00E33D06">
              <w:rPr>
                <w:webHidden/>
              </w:rPr>
              <w:t>60</w:t>
            </w:r>
            <w:r w:rsidR="00E33D06">
              <w:rPr>
                <w:webHidden/>
              </w:rPr>
              <w:fldChar w:fldCharType="end"/>
            </w:r>
          </w:hyperlink>
        </w:p>
        <w:p w:rsidR="00E33D06" w:rsidRDefault="00E9536E">
          <w:pPr>
            <w:pStyle w:val="TOC2"/>
            <w:rPr>
              <w:rFonts w:eastAsiaTheme="minorEastAsia" w:cstheme="minorBidi"/>
              <w:smallCaps w:val="0"/>
              <w:szCs w:val="22"/>
            </w:rPr>
          </w:pPr>
          <w:hyperlink w:anchor="_Toc422218221" w:history="1">
            <w:r w:rsidR="00E33D06" w:rsidRPr="003D61C2">
              <w:rPr>
                <w:rStyle w:val="Hyperlink"/>
              </w:rPr>
              <w:t>INDIANA LAW</w:t>
            </w:r>
            <w:r w:rsidR="00E33D06">
              <w:rPr>
                <w:webHidden/>
              </w:rPr>
              <w:tab/>
            </w:r>
            <w:r w:rsidR="00E33D06">
              <w:rPr>
                <w:webHidden/>
              </w:rPr>
              <w:fldChar w:fldCharType="begin"/>
            </w:r>
            <w:r w:rsidR="00E33D06">
              <w:rPr>
                <w:webHidden/>
              </w:rPr>
              <w:instrText xml:space="preserve"> PAGEREF _Toc422218221 \h </w:instrText>
            </w:r>
            <w:r w:rsidR="00E33D06">
              <w:rPr>
                <w:webHidden/>
              </w:rPr>
            </w:r>
            <w:r w:rsidR="00E33D06">
              <w:rPr>
                <w:webHidden/>
              </w:rPr>
              <w:fldChar w:fldCharType="separate"/>
            </w:r>
            <w:r w:rsidR="00E33D06">
              <w:rPr>
                <w:webHidden/>
              </w:rPr>
              <w:t>60</w:t>
            </w:r>
            <w:r w:rsidR="00E33D06">
              <w:rPr>
                <w:webHidden/>
              </w:rPr>
              <w:fldChar w:fldCharType="end"/>
            </w:r>
          </w:hyperlink>
        </w:p>
        <w:p w:rsidR="00E33D06" w:rsidRDefault="00E9536E">
          <w:pPr>
            <w:pStyle w:val="TOC2"/>
            <w:rPr>
              <w:rFonts w:eastAsiaTheme="minorEastAsia" w:cstheme="minorBidi"/>
              <w:smallCaps w:val="0"/>
              <w:szCs w:val="22"/>
            </w:rPr>
          </w:pPr>
          <w:hyperlink w:anchor="_Toc422218222" w:history="1">
            <w:r w:rsidR="00E33D06" w:rsidRPr="003D61C2">
              <w:rPr>
                <w:rStyle w:val="Hyperlink"/>
              </w:rPr>
              <w:t>STATE DEPARTMENT TENURE</w:t>
            </w:r>
            <w:r w:rsidR="00E33D06">
              <w:rPr>
                <w:webHidden/>
              </w:rPr>
              <w:tab/>
            </w:r>
            <w:r w:rsidR="00E33D06">
              <w:rPr>
                <w:webHidden/>
              </w:rPr>
              <w:fldChar w:fldCharType="begin"/>
            </w:r>
            <w:r w:rsidR="00E33D06">
              <w:rPr>
                <w:webHidden/>
              </w:rPr>
              <w:instrText xml:space="preserve"> PAGEREF _Toc422218222 \h </w:instrText>
            </w:r>
            <w:r w:rsidR="00E33D06">
              <w:rPr>
                <w:webHidden/>
              </w:rPr>
            </w:r>
            <w:r w:rsidR="00E33D06">
              <w:rPr>
                <w:webHidden/>
              </w:rPr>
              <w:fldChar w:fldCharType="separate"/>
            </w:r>
            <w:r w:rsidR="00E33D06">
              <w:rPr>
                <w:webHidden/>
              </w:rPr>
              <w:t>60</w:t>
            </w:r>
            <w:r w:rsidR="00E33D06">
              <w:rPr>
                <w:webHidden/>
              </w:rPr>
              <w:fldChar w:fldCharType="end"/>
            </w:r>
          </w:hyperlink>
        </w:p>
        <w:p w:rsidR="00E33D06" w:rsidRDefault="00E9536E">
          <w:pPr>
            <w:pStyle w:val="TOC2"/>
            <w:rPr>
              <w:rFonts w:eastAsiaTheme="minorEastAsia" w:cstheme="minorBidi"/>
              <w:smallCaps w:val="0"/>
              <w:szCs w:val="22"/>
            </w:rPr>
          </w:pPr>
          <w:hyperlink w:anchor="_Toc422218223" w:history="1">
            <w:r w:rsidR="00E33D06" w:rsidRPr="003D61C2">
              <w:rPr>
                <w:rStyle w:val="Hyperlink"/>
              </w:rPr>
              <w:t>MARRIAGE EQUALITY</w:t>
            </w:r>
            <w:r w:rsidR="00E33D06">
              <w:rPr>
                <w:webHidden/>
              </w:rPr>
              <w:tab/>
            </w:r>
            <w:r w:rsidR="00E33D06">
              <w:rPr>
                <w:webHidden/>
              </w:rPr>
              <w:fldChar w:fldCharType="begin"/>
            </w:r>
            <w:r w:rsidR="00E33D06">
              <w:rPr>
                <w:webHidden/>
              </w:rPr>
              <w:instrText xml:space="preserve"> PAGEREF _Toc422218223 \h </w:instrText>
            </w:r>
            <w:r w:rsidR="00E33D06">
              <w:rPr>
                <w:webHidden/>
              </w:rPr>
            </w:r>
            <w:r w:rsidR="00E33D06">
              <w:rPr>
                <w:webHidden/>
              </w:rPr>
              <w:fldChar w:fldCharType="separate"/>
            </w:r>
            <w:r w:rsidR="00E33D06">
              <w:rPr>
                <w:webHidden/>
              </w:rPr>
              <w:t>62</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24" w:history="1">
            <w:r w:rsidR="00E33D06" w:rsidRPr="003D61C2">
              <w:rPr>
                <w:rStyle w:val="Hyperlink"/>
                <w:noProof/>
              </w:rPr>
              <w:t>COMMENTS ON MARRIAGE EQUALITY AS A STATE MATTER</w:t>
            </w:r>
            <w:r w:rsidR="00E33D06">
              <w:rPr>
                <w:noProof/>
                <w:webHidden/>
              </w:rPr>
              <w:tab/>
            </w:r>
            <w:r w:rsidR="00E33D06">
              <w:rPr>
                <w:noProof/>
                <w:webHidden/>
              </w:rPr>
              <w:fldChar w:fldCharType="begin"/>
            </w:r>
            <w:r w:rsidR="00E33D06">
              <w:rPr>
                <w:noProof/>
                <w:webHidden/>
              </w:rPr>
              <w:instrText xml:space="preserve"> PAGEREF _Toc422218224 \h </w:instrText>
            </w:r>
            <w:r w:rsidR="00E33D06">
              <w:rPr>
                <w:noProof/>
                <w:webHidden/>
              </w:rPr>
            </w:r>
            <w:r w:rsidR="00E33D06">
              <w:rPr>
                <w:noProof/>
                <w:webHidden/>
              </w:rPr>
              <w:fldChar w:fldCharType="separate"/>
            </w:r>
            <w:r w:rsidR="00E33D06">
              <w:rPr>
                <w:noProof/>
                <w:webHidden/>
              </w:rPr>
              <w:t>62</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25" w:history="1">
            <w:r w:rsidR="00E33D06" w:rsidRPr="003D61C2">
              <w:rPr>
                <w:rStyle w:val="Hyperlink"/>
                <w:noProof/>
              </w:rPr>
              <w:t>CRITICISM OF COMMENTS ON MARRIAGE EQUALITY</w:t>
            </w:r>
            <w:r w:rsidR="00E33D06">
              <w:rPr>
                <w:noProof/>
                <w:webHidden/>
              </w:rPr>
              <w:tab/>
            </w:r>
            <w:r w:rsidR="00E33D06">
              <w:rPr>
                <w:noProof/>
                <w:webHidden/>
              </w:rPr>
              <w:fldChar w:fldCharType="begin"/>
            </w:r>
            <w:r w:rsidR="00E33D06">
              <w:rPr>
                <w:noProof/>
                <w:webHidden/>
              </w:rPr>
              <w:instrText xml:space="preserve"> PAGEREF _Toc422218225 \h </w:instrText>
            </w:r>
            <w:r w:rsidR="00E33D06">
              <w:rPr>
                <w:noProof/>
                <w:webHidden/>
              </w:rPr>
            </w:r>
            <w:r w:rsidR="00E33D06">
              <w:rPr>
                <w:noProof/>
                <w:webHidden/>
              </w:rPr>
              <w:fldChar w:fldCharType="separate"/>
            </w:r>
            <w:r w:rsidR="00E33D06">
              <w:rPr>
                <w:noProof/>
                <w:webHidden/>
              </w:rPr>
              <w:t>63</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26" w:history="1">
            <w:r w:rsidR="00E33D06" w:rsidRPr="003D61C2">
              <w:rPr>
                <w:rStyle w:val="Hyperlink"/>
              </w:rPr>
              <w:t>LGBT SUPPORT FOR CLINTON</w:t>
            </w:r>
            <w:r w:rsidR="00E33D06">
              <w:rPr>
                <w:webHidden/>
              </w:rPr>
              <w:tab/>
            </w:r>
            <w:r w:rsidR="00E33D06">
              <w:rPr>
                <w:webHidden/>
              </w:rPr>
              <w:fldChar w:fldCharType="begin"/>
            </w:r>
            <w:r w:rsidR="00E33D06">
              <w:rPr>
                <w:webHidden/>
              </w:rPr>
              <w:instrText xml:space="preserve"> PAGEREF _Toc422218226 \h </w:instrText>
            </w:r>
            <w:r w:rsidR="00E33D06">
              <w:rPr>
                <w:webHidden/>
              </w:rPr>
            </w:r>
            <w:r w:rsidR="00E33D06">
              <w:rPr>
                <w:webHidden/>
              </w:rPr>
              <w:fldChar w:fldCharType="separate"/>
            </w:r>
            <w:r w:rsidR="00E33D06">
              <w:rPr>
                <w:webHidden/>
              </w:rPr>
              <w:t>63</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27" w:history="1">
            <w:r w:rsidR="00E33D06" w:rsidRPr="003D61C2">
              <w:rPr>
                <w:rStyle w:val="Hyperlink"/>
              </w:rPr>
              <w:t>PERSONAL WEALTH</w:t>
            </w:r>
            <w:r w:rsidR="00E33D06">
              <w:rPr>
                <w:webHidden/>
              </w:rPr>
              <w:tab/>
            </w:r>
            <w:r w:rsidR="00E33D06">
              <w:rPr>
                <w:webHidden/>
              </w:rPr>
              <w:fldChar w:fldCharType="begin"/>
            </w:r>
            <w:r w:rsidR="00E33D06">
              <w:rPr>
                <w:webHidden/>
              </w:rPr>
              <w:instrText xml:space="preserve"> PAGEREF _Toc422218227 \h </w:instrText>
            </w:r>
            <w:r w:rsidR="00E33D06">
              <w:rPr>
                <w:webHidden/>
              </w:rPr>
            </w:r>
            <w:r w:rsidR="00E33D06">
              <w:rPr>
                <w:webHidden/>
              </w:rPr>
              <w:fldChar w:fldCharType="separate"/>
            </w:r>
            <w:r w:rsidR="00E33D06">
              <w:rPr>
                <w:webHidden/>
              </w:rPr>
              <w:t>64</w:t>
            </w:r>
            <w:r w:rsidR="00E33D06">
              <w:rPr>
                <w:webHidden/>
              </w:rPr>
              <w:fldChar w:fldCharType="end"/>
            </w:r>
          </w:hyperlink>
        </w:p>
        <w:p w:rsidR="00E33D06" w:rsidRDefault="00E9536E">
          <w:pPr>
            <w:pStyle w:val="TOC2"/>
            <w:rPr>
              <w:rFonts w:eastAsiaTheme="minorEastAsia" w:cstheme="minorBidi"/>
              <w:smallCaps w:val="0"/>
              <w:szCs w:val="22"/>
            </w:rPr>
          </w:pPr>
          <w:hyperlink w:anchor="_Toc422218228" w:history="1">
            <w:r w:rsidR="00E33D06" w:rsidRPr="003D61C2">
              <w:rPr>
                <w:rStyle w:val="Hyperlink"/>
              </w:rPr>
              <w:t>COMMENTS MADE BY SECRETARY CLINTON</w:t>
            </w:r>
            <w:r w:rsidR="00E33D06">
              <w:rPr>
                <w:webHidden/>
              </w:rPr>
              <w:tab/>
            </w:r>
            <w:r w:rsidR="00E33D06">
              <w:rPr>
                <w:webHidden/>
              </w:rPr>
              <w:fldChar w:fldCharType="begin"/>
            </w:r>
            <w:r w:rsidR="00E33D06">
              <w:rPr>
                <w:webHidden/>
              </w:rPr>
              <w:instrText xml:space="preserve"> PAGEREF _Toc422218228 \h </w:instrText>
            </w:r>
            <w:r w:rsidR="00E33D06">
              <w:rPr>
                <w:webHidden/>
              </w:rPr>
            </w:r>
            <w:r w:rsidR="00E33D06">
              <w:rPr>
                <w:webHidden/>
              </w:rPr>
              <w:fldChar w:fldCharType="separate"/>
            </w:r>
            <w:r w:rsidR="00E33D06">
              <w:rPr>
                <w:webHidden/>
              </w:rPr>
              <w:t>64</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29" w:history="1">
            <w:r w:rsidR="00E33D06" w:rsidRPr="003D61C2">
              <w:rPr>
                <w:rStyle w:val="Hyperlink"/>
                <w:noProof/>
              </w:rPr>
              <w:t>CRITICISM OVER COMMENTS ON WEALTH</w:t>
            </w:r>
            <w:r w:rsidR="00E33D06">
              <w:rPr>
                <w:noProof/>
                <w:webHidden/>
              </w:rPr>
              <w:tab/>
            </w:r>
            <w:r w:rsidR="00E33D06">
              <w:rPr>
                <w:noProof/>
                <w:webHidden/>
              </w:rPr>
              <w:fldChar w:fldCharType="begin"/>
            </w:r>
            <w:r w:rsidR="00E33D06">
              <w:rPr>
                <w:noProof/>
                <w:webHidden/>
              </w:rPr>
              <w:instrText xml:space="preserve"> PAGEREF _Toc422218229 \h </w:instrText>
            </w:r>
            <w:r w:rsidR="00E33D06">
              <w:rPr>
                <w:noProof/>
                <w:webHidden/>
              </w:rPr>
            </w:r>
            <w:r w:rsidR="00E33D06">
              <w:rPr>
                <w:noProof/>
                <w:webHidden/>
              </w:rPr>
              <w:fldChar w:fldCharType="separate"/>
            </w:r>
            <w:r w:rsidR="00E33D06">
              <w:rPr>
                <w:noProof/>
                <w:webHidden/>
              </w:rPr>
              <w:t>65</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30" w:history="1">
            <w:r w:rsidR="00E33D06" w:rsidRPr="003D61C2">
              <w:rPr>
                <w:rStyle w:val="Hyperlink"/>
                <w:noProof/>
              </w:rPr>
              <w:t>DEFENSE OVER COMMENTS ON WEALTH</w:t>
            </w:r>
            <w:r w:rsidR="00E33D06">
              <w:rPr>
                <w:noProof/>
                <w:webHidden/>
              </w:rPr>
              <w:tab/>
            </w:r>
            <w:r w:rsidR="00E33D06">
              <w:rPr>
                <w:noProof/>
                <w:webHidden/>
              </w:rPr>
              <w:fldChar w:fldCharType="begin"/>
            </w:r>
            <w:r w:rsidR="00E33D06">
              <w:rPr>
                <w:noProof/>
                <w:webHidden/>
              </w:rPr>
              <w:instrText xml:space="preserve"> PAGEREF _Toc422218230 \h </w:instrText>
            </w:r>
            <w:r w:rsidR="00E33D06">
              <w:rPr>
                <w:noProof/>
                <w:webHidden/>
              </w:rPr>
            </w:r>
            <w:r w:rsidR="00E33D06">
              <w:rPr>
                <w:noProof/>
                <w:webHidden/>
              </w:rPr>
              <w:fldChar w:fldCharType="separate"/>
            </w:r>
            <w:r w:rsidR="00E33D06">
              <w:rPr>
                <w:noProof/>
                <w:webHidden/>
              </w:rPr>
              <w:t>65</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31" w:history="1">
            <w:r w:rsidR="00E33D06" w:rsidRPr="003D61C2">
              <w:rPr>
                <w:rStyle w:val="Hyperlink"/>
              </w:rPr>
              <w:t>TRANSPARENCY OF PERSONAL WEALTH</w:t>
            </w:r>
            <w:r w:rsidR="00E33D06">
              <w:rPr>
                <w:webHidden/>
              </w:rPr>
              <w:tab/>
            </w:r>
            <w:r w:rsidR="00E33D06">
              <w:rPr>
                <w:webHidden/>
              </w:rPr>
              <w:fldChar w:fldCharType="begin"/>
            </w:r>
            <w:r w:rsidR="00E33D06">
              <w:rPr>
                <w:webHidden/>
              </w:rPr>
              <w:instrText xml:space="preserve"> PAGEREF _Toc422218231 \h </w:instrText>
            </w:r>
            <w:r w:rsidR="00E33D06">
              <w:rPr>
                <w:webHidden/>
              </w:rPr>
            </w:r>
            <w:r w:rsidR="00E33D06">
              <w:rPr>
                <w:webHidden/>
              </w:rPr>
              <w:fldChar w:fldCharType="separate"/>
            </w:r>
            <w:r w:rsidR="00E33D06">
              <w:rPr>
                <w:webHidden/>
              </w:rPr>
              <w:t>65</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32" w:history="1">
            <w:r w:rsidR="00E33D06" w:rsidRPr="003D61C2">
              <w:rPr>
                <w:rStyle w:val="Hyperlink"/>
                <w:noProof/>
              </w:rPr>
              <w:t>CRITICISM OVER TRANSPARENCY</w:t>
            </w:r>
            <w:r w:rsidR="00E33D06">
              <w:rPr>
                <w:noProof/>
                <w:webHidden/>
              </w:rPr>
              <w:tab/>
            </w:r>
            <w:r w:rsidR="00E33D06">
              <w:rPr>
                <w:noProof/>
                <w:webHidden/>
              </w:rPr>
              <w:fldChar w:fldCharType="begin"/>
            </w:r>
            <w:r w:rsidR="00E33D06">
              <w:rPr>
                <w:noProof/>
                <w:webHidden/>
              </w:rPr>
              <w:instrText xml:space="preserve"> PAGEREF _Toc422218232 \h </w:instrText>
            </w:r>
            <w:r w:rsidR="00E33D06">
              <w:rPr>
                <w:noProof/>
                <w:webHidden/>
              </w:rPr>
            </w:r>
            <w:r w:rsidR="00E33D06">
              <w:rPr>
                <w:noProof/>
                <w:webHidden/>
              </w:rPr>
              <w:fldChar w:fldCharType="separate"/>
            </w:r>
            <w:r w:rsidR="00E33D06">
              <w:rPr>
                <w:noProof/>
                <w:webHidden/>
              </w:rPr>
              <w:t>65</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33" w:history="1">
            <w:r w:rsidR="00E33D06" w:rsidRPr="003D61C2">
              <w:rPr>
                <w:rStyle w:val="Hyperlink"/>
              </w:rPr>
              <w:t>FINANCIAL SECTOR</w:t>
            </w:r>
            <w:r w:rsidR="00E33D06">
              <w:rPr>
                <w:webHidden/>
              </w:rPr>
              <w:tab/>
            </w:r>
            <w:r w:rsidR="00E33D06">
              <w:rPr>
                <w:webHidden/>
              </w:rPr>
              <w:fldChar w:fldCharType="begin"/>
            </w:r>
            <w:r w:rsidR="00E33D06">
              <w:rPr>
                <w:webHidden/>
              </w:rPr>
              <w:instrText xml:space="preserve"> PAGEREF _Toc422218233 \h </w:instrText>
            </w:r>
            <w:r w:rsidR="00E33D06">
              <w:rPr>
                <w:webHidden/>
              </w:rPr>
            </w:r>
            <w:r w:rsidR="00E33D06">
              <w:rPr>
                <w:webHidden/>
              </w:rPr>
              <w:fldChar w:fldCharType="separate"/>
            </w:r>
            <w:r w:rsidR="00E33D06">
              <w:rPr>
                <w:webHidden/>
              </w:rPr>
              <w:t>66</w:t>
            </w:r>
            <w:r w:rsidR="00E33D06">
              <w:rPr>
                <w:webHidden/>
              </w:rPr>
              <w:fldChar w:fldCharType="end"/>
            </w:r>
          </w:hyperlink>
        </w:p>
        <w:p w:rsidR="00E33D06" w:rsidRDefault="00E9536E">
          <w:pPr>
            <w:pStyle w:val="TOC2"/>
            <w:rPr>
              <w:rFonts w:eastAsiaTheme="minorEastAsia" w:cstheme="minorBidi"/>
              <w:smallCaps w:val="0"/>
              <w:szCs w:val="22"/>
            </w:rPr>
          </w:pPr>
          <w:hyperlink w:anchor="_Toc422218234" w:history="1">
            <w:r w:rsidR="00E33D06" w:rsidRPr="003D61C2">
              <w:rPr>
                <w:rStyle w:val="Hyperlink"/>
              </w:rPr>
              <w:t>REPATRIATION</w:t>
            </w:r>
            <w:r w:rsidR="00E33D06">
              <w:rPr>
                <w:webHidden/>
              </w:rPr>
              <w:tab/>
            </w:r>
            <w:r w:rsidR="00E33D06">
              <w:rPr>
                <w:webHidden/>
              </w:rPr>
              <w:fldChar w:fldCharType="begin"/>
            </w:r>
            <w:r w:rsidR="00E33D06">
              <w:rPr>
                <w:webHidden/>
              </w:rPr>
              <w:instrText xml:space="preserve"> PAGEREF _Toc422218234 \h </w:instrText>
            </w:r>
            <w:r w:rsidR="00E33D06">
              <w:rPr>
                <w:webHidden/>
              </w:rPr>
            </w:r>
            <w:r w:rsidR="00E33D06">
              <w:rPr>
                <w:webHidden/>
              </w:rPr>
              <w:fldChar w:fldCharType="separate"/>
            </w:r>
            <w:r w:rsidR="00E33D06">
              <w:rPr>
                <w:webHidden/>
              </w:rPr>
              <w:t>66</w:t>
            </w:r>
            <w:r w:rsidR="00E33D06">
              <w:rPr>
                <w:webHidden/>
              </w:rPr>
              <w:fldChar w:fldCharType="end"/>
            </w:r>
          </w:hyperlink>
        </w:p>
        <w:p w:rsidR="00E33D06" w:rsidRDefault="00E9536E">
          <w:pPr>
            <w:pStyle w:val="TOC2"/>
            <w:rPr>
              <w:rFonts w:eastAsiaTheme="minorEastAsia" w:cstheme="minorBidi"/>
              <w:smallCaps w:val="0"/>
              <w:szCs w:val="22"/>
            </w:rPr>
          </w:pPr>
          <w:hyperlink w:anchor="_Toc422218235" w:history="1">
            <w:r w:rsidR="00E33D06" w:rsidRPr="003D61C2">
              <w:rPr>
                <w:rStyle w:val="Hyperlink"/>
              </w:rPr>
              <w:t>CARRIED INTEREST</w:t>
            </w:r>
            <w:r w:rsidR="00E33D06">
              <w:rPr>
                <w:webHidden/>
              </w:rPr>
              <w:tab/>
            </w:r>
            <w:r w:rsidR="00E33D06">
              <w:rPr>
                <w:webHidden/>
              </w:rPr>
              <w:fldChar w:fldCharType="begin"/>
            </w:r>
            <w:r w:rsidR="00E33D06">
              <w:rPr>
                <w:webHidden/>
              </w:rPr>
              <w:instrText xml:space="preserve"> PAGEREF _Toc422218235 \h </w:instrText>
            </w:r>
            <w:r w:rsidR="00E33D06">
              <w:rPr>
                <w:webHidden/>
              </w:rPr>
            </w:r>
            <w:r w:rsidR="00E33D06">
              <w:rPr>
                <w:webHidden/>
              </w:rPr>
              <w:fldChar w:fldCharType="separate"/>
            </w:r>
            <w:r w:rsidR="00E33D06">
              <w:rPr>
                <w:webHidden/>
              </w:rPr>
              <w:t>67</w:t>
            </w:r>
            <w:r w:rsidR="00E33D06">
              <w:rPr>
                <w:webHidden/>
              </w:rPr>
              <w:fldChar w:fldCharType="end"/>
            </w:r>
          </w:hyperlink>
        </w:p>
        <w:p w:rsidR="00E33D06" w:rsidRDefault="00E9536E">
          <w:pPr>
            <w:pStyle w:val="TOC2"/>
            <w:rPr>
              <w:rFonts w:eastAsiaTheme="minorEastAsia" w:cstheme="minorBidi"/>
              <w:smallCaps w:val="0"/>
              <w:szCs w:val="22"/>
            </w:rPr>
          </w:pPr>
          <w:hyperlink w:anchor="_Toc422218236" w:history="1">
            <w:r w:rsidR="00E33D06" w:rsidRPr="003D61C2">
              <w:rPr>
                <w:rStyle w:val="Hyperlink"/>
              </w:rPr>
              <w:t>DERIVATIVES</w:t>
            </w:r>
            <w:r w:rsidR="00E33D06">
              <w:rPr>
                <w:webHidden/>
              </w:rPr>
              <w:tab/>
            </w:r>
            <w:r w:rsidR="00E33D06">
              <w:rPr>
                <w:webHidden/>
              </w:rPr>
              <w:fldChar w:fldCharType="begin"/>
            </w:r>
            <w:r w:rsidR="00E33D06">
              <w:rPr>
                <w:webHidden/>
              </w:rPr>
              <w:instrText xml:space="preserve"> PAGEREF _Toc422218236 \h </w:instrText>
            </w:r>
            <w:r w:rsidR="00E33D06">
              <w:rPr>
                <w:webHidden/>
              </w:rPr>
            </w:r>
            <w:r w:rsidR="00E33D06">
              <w:rPr>
                <w:webHidden/>
              </w:rPr>
              <w:fldChar w:fldCharType="separate"/>
            </w:r>
            <w:r w:rsidR="00E33D06">
              <w:rPr>
                <w:webHidden/>
              </w:rPr>
              <w:t>67</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37" w:history="1">
            <w:r w:rsidR="00E33D06" w:rsidRPr="003D61C2">
              <w:rPr>
                <w:rStyle w:val="Hyperlink"/>
              </w:rPr>
              <w:t>SERVICE AS SENATOR</w:t>
            </w:r>
            <w:r w:rsidR="00E33D06">
              <w:rPr>
                <w:webHidden/>
              </w:rPr>
              <w:tab/>
            </w:r>
            <w:r w:rsidR="00E33D06">
              <w:rPr>
                <w:webHidden/>
              </w:rPr>
              <w:fldChar w:fldCharType="begin"/>
            </w:r>
            <w:r w:rsidR="00E33D06">
              <w:rPr>
                <w:webHidden/>
              </w:rPr>
              <w:instrText xml:space="preserve"> PAGEREF _Toc422218237 \h </w:instrText>
            </w:r>
            <w:r w:rsidR="00E33D06">
              <w:rPr>
                <w:webHidden/>
              </w:rPr>
            </w:r>
            <w:r w:rsidR="00E33D06">
              <w:rPr>
                <w:webHidden/>
              </w:rPr>
              <w:fldChar w:fldCharType="separate"/>
            </w:r>
            <w:r w:rsidR="00E33D06">
              <w:rPr>
                <w:webHidden/>
              </w:rPr>
              <w:t>67</w:t>
            </w:r>
            <w:r w:rsidR="00E33D06">
              <w:rPr>
                <w:webHidden/>
              </w:rPr>
              <w:fldChar w:fldCharType="end"/>
            </w:r>
          </w:hyperlink>
        </w:p>
        <w:p w:rsidR="00E33D06" w:rsidRDefault="00E9536E">
          <w:pPr>
            <w:pStyle w:val="TOC2"/>
            <w:rPr>
              <w:rFonts w:eastAsiaTheme="minorEastAsia" w:cstheme="minorBidi"/>
              <w:smallCaps w:val="0"/>
              <w:szCs w:val="22"/>
            </w:rPr>
          </w:pPr>
          <w:hyperlink w:anchor="_Toc422218238" w:history="1">
            <w:r w:rsidR="00E33D06" w:rsidRPr="003D61C2">
              <w:rPr>
                <w:rStyle w:val="Hyperlink"/>
              </w:rPr>
              <w:t>BIPARTISANSHIP</w:t>
            </w:r>
            <w:r w:rsidR="00E33D06">
              <w:rPr>
                <w:webHidden/>
              </w:rPr>
              <w:tab/>
            </w:r>
            <w:r w:rsidR="00E33D06">
              <w:rPr>
                <w:webHidden/>
              </w:rPr>
              <w:fldChar w:fldCharType="begin"/>
            </w:r>
            <w:r w:rsidR="00E33D06">
              <w:rPr>
                <w:webHidden/>
              </w:rPr>
              <w:instrText xml:space="preserve"> PAGEREF _Toc422218238 \h </w:instrText>
            </w:r>
            <w:r w:rsidR="00E33D06">
              <w:rPr>
                <w:webHidden/>
              </w:rPr>
            </w:r>
            <w:r w:rsidR="00E33D06">
              <w:rPr>
                <w:webHidden/>
              </w:rPr>
              <w:fldChar w:fldCharType="separate"/>
            </w:r>
            <w:r w:rsidR="00E33D06">
              <w:rPr>
                <w:webHidden/>
              </w:rPr>
              <w:t>67</w:t>
            </w:r>
            <w:r w:rsidR="00E33D06">
              <w:rPr>
                <w:webHidden/>
              </w:rPr>
              <w:fldChar w:fldCharType="end"/>
            </w:r>
          </w:hyperlink>
        </w:p>
        <w:p w:rsidR="00E33D06" w:rsidRDefault="00E9536E">
          <w:pPr>
            <w:pStyle w:val="TOC2"/>
            <w:rPr>
              <w:rFonts w:eastAsiaTheme="minorEastAsia" w:cstheme="minorBidi"/>
              <w:smallCaps w:val="0"/>
              <w:szCs w:val="22"/>
            </w:rPr>
          </w:pPr>
          <w:hyperlink w:anchor="_Toc422218239" w:history="1">
            <w:r w:rsidR="00E33D06" w:rsidRPr="003D61C2">
              <w:rPr>
                <w:rStyle w:val="Hyperlink"/>
              </w:rPr>
              <w:t>ARMED SERVICES COMMITTEE</w:t>
            </w:r>
            <w:r w:rsidR="00E33D06">
              <w:rPr>
                <w:webHidden/>
              </w:rPr>
              <w:tab/>
            </w:r>
            <w:r w:rsidR="00E33D06">
              <w:rPr>
                <w:webHidden/>
              </w:rPr>
              <w:fldChar w:fldCharType="begin"/>
            </w:r>
            <w:r w:rsidR="00E33D06">
              <w:rPr>
                <w:webHidden/>
              </w:rPr>
              <w:instrText xml:space="preserve"> PAGEREF _Toc422218239 \h </w:instrText>
            </w:r>
            <w:r w:rsidR="00E33D06">
              <w:rPr>
                <w:webHidden/>
              </w:rPr>
            </w:r>
            <w:r w:rsidR="00E33D06">
              <w:rPr>
                <w:webHidden/>
              </w:rPr>
              <w:fldChar w:fldCharType="separate"/>
            </w:r>
            <w:r w:rsidR="00E33D06">
              <w:rPr>
                <w:webHidden/>
              </w:rPr>
              <w:t>68</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40" w:history="1">
            <w:r w:rsidR="00E33D06" w:rsidRPr="003D61C2">
              <w:rPr>
                <w:rStyle w:val="Hyperlink"/>
              </w:rPr>
              <w:t>MENTAL HEALTH</w:t>
            </w:r>
            <w:r w:rsidR="00E33D06">
              <w:rPr>
                <w:webHidden/>
              </w:rPr>
              <w:tab/>
            </w:r>
            <w:r w:rsidR="00E33D06">
              <w:rPr>
                <w:webHidden/>
              </w:rPr>
              <w:fldChar w:fldCharType="begin"/>
            </w:r>
            <w:r w:rsidR="00E33D06">
              <w:rPr>
                <w:webHidden/>
              </w:rPr>
              <w:instrText xml:space="preserve"> PAGEREF _Toc422218240 \h </w:instrText>
            </w:r>
            <w:r w:rsidR="00E33D06">
              <w:rPr>
                <w:webHidden/>
              </w:rPr>
            </w:r>
            <w:r w:rsidR="00E33D06">
              <w:rPr>
                <w:webHidden/>
              </w:rPr>
              <w:fldChar w:fldCharType="separate"/>
            </w:r>
            <w:r w:rsidR="00E33D06">
              <w:rPr>
                <w:webHidden/>
              </w:rPr>
              <w:t>68</w:t>
            </w:r>
            <w:r w:rsidR="00E33D06">
              <w:rPr>
                <w:webHidden/>
              </w:rPr>
              <w:fldChar w:fldCharType="end"/>
            </w:r>
          </w:hyperlink>
        </w:p>
        <w:p w:rsidR="00E33D06" w:rsidRDefault="00E9536E">
          <w:pPr>
            <w:pStyle w:val="TOC2"/>
            <w:rPr>
              <w:rFonts w:eastAsiaTheme="minorEastAsia" w:cstheme="minorBidi"/>
              <w:smallCaps w:val="0"/>
              <w:szCs w:val="22"/>
            </w:rPr>
          </w:pPr>
          <w:hyperlink w:anchor="_Toc422218241" w:history="1">
            <w:r w:rsidR="00E33D06" w:rsidRPr="003D61C2">
              <w:rPr>
                <w:rStyle w:val="Hyperlink"/>
              </w:rPr>
              <w:t>FUNDING</w:t>
            </w:r>
            <w:r w:rsidR="00E33D06">
              <w:rPr>
                <w:webHidden/>
              </w:rPr>
              <w:tab/>
            </w:r>
            <w:r w:rsidR="00E33D06">
              <w:rPr>
                <w:webHidden/>
              </w:rPr>
              <w:fldChar w:fldCharType="begin"/>
            </w:r>
            <w:r w:rsidR="00E33D06">
              <w:rPr>
                <w:webHidden/>
              </w:rPr>
              <w:instrText xml:space="preserve"> PAGEREF _Toc422218241 \h </w:instrText>
            </w:r>
            <w:r w:rsidR="00E33D06">
              <w:rPr>
                <w:webHidden/>
              </w:rPr>
            </w:r>
            <w:r w:rsidR="00E33D06">
              <w:rPr>
                <w:webHidden/>
              </w:rPr>
              <w:fldChar w:fldCharType="separate"/>
            </w:r>
            <w:r w:rsidR="00E33D06">
              <w:rPr>
                <w:webHidden/>
              </w:rPr>
              <w:t>68</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42" w:history="1">
            <w:r w:rsidR="00E33D06" w:rsidRPr="003D61C2">
              <w:rPr>
                <w:rStyle w:val="Hyperlink"/>
              </w:rPr>
              <w:t>SUPPORT FOR BUSINESS COMMUNITY</w:t>
            </w:r>
            <w:r w:rsidR="00E33D06">
              <w:rPr>
                <w:webHidden/>
              </w:rPr>
              <w:tab/>
            </w:r>
            <w:r w:rsidR="00E33D06">
              <w:rPr>
                <w:webHidden/>
              </w:rPr>
              <w:fldChar w:fldCharType="begin"/>
            </w:r>
            <w:r w:rsidR="00E33D06">
              <w:rPr>
                <w:webHidden/>
              </w:rPr>
              <w:instrText xml:space="preserve"> PAGEREF _Toc422218242 \h </w:instrText>
            </w:r>
            <w:r w:rsidR="00E33D06">
              <w:rPr>
                <w:webHidden/>
              </w:rPr>
            </w:r>
            <w:r w:rsidR="00E33D06">
              <w:rPr>
                <w:webHidden/>
              </w:rPr>
              <w:fldChar w:fldCharType="separate"/>
            </w:r>
            <w:r w:rsidR="00E33D06">
              <w:rPr>
                <w:webHidden/>
              </w:rPr>
              <w:t>69</w:t>
            </w:r>
            <w:r w:rsidR="00E33D06">
              <w:rPr>
                <w:webHidden/>
              </w:rPr>
              <w:fldChar w:fldCharType="end"/>
            </w:r>
          </w:hyperlink>
        </w:p>
        <w:p w:rsidR="00E33D06" w:rsidRDefault="00E9536E">
          <w:pPr>
            <w:pStyle w:val="TOC2"/>
            <w:rPr>
              <w:rFonts w:eastAsiaTheme="minorEastAsia" w:cstheme="minorBidi"/>
              <w:smallCaps w:val="0"/>
              <w:szCs w:val="22"/>
            </w:rPr>
          </w:pPr>
          <w:hyperlink w:anchor="_Toc422218243" w:history="1">
            <w:r w:rsidR="00E33D06" w:rsidRPr="003D61C2">
              <w:rPr>
                <w:rStyle w:val="Hyperlink"/>
              </w:rPr>
              <w:t>RELATIONSHIP WITH WALL STREET</w:t>
            </w:r>
            <w:r w:rsidR="00E33D06">
              <w:rPr>
                <w:webHidden/>
              </w:rPr>
              <w:tab/>
            </w:r>
            <w:r w:rsidR="00E33D06">
              <w:rPr>
                <w:webHidden/>
              </w:rPr>
              <w:fldChar w:fldCharType="begin"/>
            </w:r>
            <w:r w:rsidR="00E33D06">
              <w:rPr>
                <w:webHidden/>
              </w:rPr>
              <w:instrText xml:space="preserve"> PAGEREF _Toc422218243 \h </w:instrText>
            </w:r>
            <w:r w:rsidR="00E33D06">
              <w:rPr>
                <w:webHidden/>
              </w:rPr>
            </w:r>
            <w:r w:rsidR="00E33D06">
              <w:rPr>
                <w:webHidden/>
              </w:rPr>
              <w:fldChar w:fldCharType="separate"/>
            </w:r>
            <w:r w:rsidR="00E33D06">
              <w:rPr>
                <w:webHidden/>
              </w:rPr>
              <w:t>69</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44" w:history="1">
            <w:r w:rsidR="00E33D06" w:rsidRPr="003D61C2">
              <w:rPr>
                <w:rStyle w:val="Hyperlink"/>
                <w:noProof/>
              </w:rPr>
              <w:t>CRITICISM OF RELATIONSHIP WITH WALL STREET</w:t>
            </w:r>
            <w:r w:rsidR="00E33D06">
              <w:rPr>
                <w:noProof/>
                <w:webHidden/>
              </w:rPr>
              <w:tab/>
            </w:r>
            <w:r w:rsidR="00E33D06">
              <w:rPr>
                <w:noProof/>
                <w:webHidden/>
              </w:rPr>
              <w:fldChar w:fldCharType="begin"/>
            </w:r>
            <w:r w:rsidR="00E33D06">
              <w:rPr>
                <w:noProof/>
                <w:webHidden/>
              </w:rPr>
              <w:instrText xml:space="preserve"> PAGEREF _Toc422218244 \h </w:instrText>
            </w:r>
            <w:r w:rsidR="00E33D06">
              <w:rPr>
                <w:noProof/>
                <w:webHidden/>
              </w:rPr>
            </w:r>
            <w:r w:rsidR="00E33D06">
              <w:rPr>
                <w:noProof/>
                <w:webHidden/>
              </w:rPr>
              <w:fldChar w:fldCharType="separate"/>
            </w:r>
            <w:r w:rsidR="00E33D06">
              <w:rPr>
                <w:noProof/>
                <w:webHidden/>
              </w:rPr>
              <w:t>69</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45" w:history="1">
            <w:r w:rsidR="00E33D06" w:rsidRPr="003D61C2">
              <w:rPr>
                <w:rStyle w:val="Hyperlink"/>
              </w:rPr>
              <w:t>VOTING RIGHTS</w:t>
            </w:r>
            <w:r w:rsidR="00E33D06">
              <w:rPr>
                <w:webHidden/>
              </w:rPr>
              <w:tab/>
            </w:r>
            <w:r w:rsidR="00E33D06">
              <w:rPr>
                <w:webHidden/>
              </w:rPr>
              <w:fldChar w:fldCharType="begin"/>
            </w:r>
            <w:r w:rsidR="00E33D06">
              <w:rPr>
                <w:webHidden/>
              </w:rPr>
              <w:instrText xml:space="preserve"> PAGEREF _Toc422218245 \h </w:instrText>
            </w:r>
            <w:r w:rsidR="00E33D06">
              <w:rPr>
                <w:webHidden/>
              </w:rPr>
            </w:r>
            <w:r w:rsidR="00E33D06">
              <w:rPr>
                <w:webHidden/>
              </w:rPr>
              <w:fldChar w:fldCharType="separate"/>
            </w:r>
            <w:r w:rsidR="00E33D06">
              <w:rPr>
                <w:webHidden/>
              </w:rPr>
              <w:t>69</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46" w:history="1">
            <w:r w:rsidR="00E33D06" w:rsidRPr="003D61C2">
              <w:rPr>
                <w:rStyle w:val="Hyperlink"/>
              </w:rPr>
              <w:t>WOMEN</w:t>
            </w:r>
            <w:r w:rsidR="00E33D06">
              <w:rPr>
                <w:webHidden/>
              </w:rPr>
              <w:tab/>
            </w:r>
            <w:r w:rsidR="00E33D06">
              <w:rPr>
                <w:webHidden/>
              </w:rPr>
              <w:fldChar w:fldCharType="begin"/>
            </w:r>
            <w:r w:rsidR="00E33D06">
              <w:rPr>
                <w:webHidden/>
              </w:rPr>
              <w:instrText xml:space="preserve"> PAGEREF _Toc422218246 \h </w:instrText>
            </w:r>
            <w:r w:rsidR="00E33D06">
              <w:rPr>
                <w:webHidden/>
              </w:rPr>
            </w:r>
            <w:r w:rsidR="00E33D06">
              <w:rPr>
                <w:webHidden/>
              </w:rPr>
              <w:fldChar w:fldCharType="separate"/>
            </w:r>
            <w:r w:rsidR="00E33D06">
              <w:rPr>
                <w:webHidden/>
              </w:rPr>
              <w:t>69</w:t>
            </w:r>
            <w:r w:rsidR="00E33D06">
              <w:rPr>
                <w:webHidden/>
              </w:rPr>
              <w:fldChar w:fldCharType="end"/>
            </w:r>
          </w:hyperlink>
        </w:p>
        <w:p w:rsidR="00E33D06" w:rsidRDefault="00E9536E">
          <w:pPr>
            <w:pStyle w:val="TOC2"/>
            <w:rPr>
              <w:rFonts w:eastAsiaTheme="minorEastAsia" w:cstheme="minorBidi"/>
              <w:smallCaps w:val="0"/>
              <w:szCs w:val="22"/>
            </w:rPr>
          </w:pPr>
          <w:hyperlink w:anchor="_Toc422218247" w:history="1">
            <w:r w:rsidR="00E33D06" w:rsidRPr="003D61C2">
              <w:rPr>
                <w:rStyle w:val="Hyperlink"/>
              </w:rPr>
              <w:t>EQUAL PAY</w:t>
            </w:r>
            <w:r w:rsidR="00E33D06">
              <w:rPr>
                <w:webHidden/>
              </w:rPr>
              <w:tab/>
            </w:r>
            <w:r w:rsidR="00E33D06">
              <w:rPr>
                <w:webHidden/>
              </w:rPr>
              <w:fldChar w:fldCharType="begin"/>
            </w:r>
            <w:r w:rsidR="00E33D06">
              <w:rPr>
                <w:webHidden/>
              </w:rPr>
              <w:instrText xml:space="preserve"> PAGEREF _Toc422218247 \h </w:instrText>
            </w:r>
            <w:r w:rsidR="00E33D06">
              <w:rPr>
                <w:webHidden/>
              </w:rPr>
            </w:r>
            <w:r w:rsidR="00E33D06">
              <w:rPr>
                <w:webHidden/>
              </w:rPr>
              <w:fldChar w:fldCharType="separate"/>
            </w:r>
            <w:r w:rsidR="00E33D06">
              <w:rPr>
                <w:webHidden/>
              </w:rPr>
              <w:t>70</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48" w:history="1">
            <w:r w:rsidR="00E33D06" w:rsidRPr="003D61C2">
              <w:rPr>
                <w:rStyle w:val="Hyperlink"/>
              </w:rPr>
              <w:t>TRADE</w:t>
            </w:r>
            <w:r w:rsidR="00E33D06">
              <w:rPr>
                <w:webHidden/>
              </w:rPr>
              <w:tab/>
            </w:r>
            <w:r w:rsidR="00E33D06">
              <w:rPr>
                <w:webHidden/>
              </w:rPr>
              <w:fldChar w:fldCharType="begin"/>
            </w:r>
            <w:r w:rsidR="00E33D06">
              <w:rPr>
                <w:webHidden/>
              </w:rPr>
              <w:instrText xml:space="preserve"> PAGEREF _Toc422218248 \h </w:instrText>
            </w:r>
            <w:r w:rsidR="00E33D06">
              <w:rPr>
                <w:webHidden/>
              </w:rPr>
            </w:r>
            <w:r w:rsidR="00E33D06">
              <w:rPr>
                <w:webHidden/>
              </w:rPr>
              <w:fldChar w:fldCharType="separate"/>
            </w:r>
            <w:r w:rsidR="00E33D06">
              <w:rPr>
                <w:webHidden/>
              </w:rPr>
              <w:t>70</w:t>
            </w:r>
            <w:r w:rsidR="00E33D06">
              <w:rPr>
                <w:webHidden/>
              </w:rPr>
              <w:fldChar w:fldCharType="end"/>
            </w:r>
          </w:hyperlink>
        </w:p>
        <w:p w:rsidR="00E33D06" w:rsidRDefault="00E9536E">
          <w:pPr>
            <w:pStyle w:val="TOC2"/>
            <w:rPr>
              <w:rFonts w:eastAsiaTheme="minorEastAsia" w:cstheme="minorBidi"/>
              <w:smallCaps w:val="0"/>
              <w:szCs w:val="22"/>
            </w:rPr>
          </w:pPr>
          <w:hyperlink w:anchor="_Toc422218249" w:history="1">
            <w:r w:rsidR="00E33D06" w:rsidRPr="003D61C2">
              <w:rPr>
                <w:rStyle w:val="Hyperlink"/>
              </w:rPr>
              <w:t>TRANS-PACIFIC PARTNERSHIP</w:t>
            </w:r>
            <w:r w:rsidR="00E33D06">
              <w:rPr>
                <w:webHidden/>
              </w:rPr>
              <w:tab/>
            </w:r>
            <w:r w:rsidR="00E33D06">
              <w:rPr>
                <w:webHidden/>
              </w:rPr>
              <w:fldChar w:fldCharType="begin"/>
            </w:r>
            <w:r w:rsidR="00E33D06">
              <w:rPr>
                <w:webHidden/>
              </w:rPr>
              <w:instrText xml:space="preserve"> PAGEREF _Toc422218249 \h </w:instrText>
            </w:r>
            <w:r w:rsidR="00E33D06">
              <w:rPr>
                <w:webHidden/>
              </w:rPr>
            </w:r>
            <w:r w:rsidR="00E33D06">
              <w:rPr>
                <w:webHidden/>
              </w:rPr>
              <w:fldChar w:fldCharType="separate"/>
            </w:r>
            <w:r w:rsidR="00E33D06">
              <w:rPr>
                <w:webHidden/>
              </w:rPr>
              <w:t>70</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50" w:history="1">
            <w:r w:rsidR="00E33D06" w:rsidRPr="003D61C2">
              <w:rPr>
                <w:rStyle w:val="Hyperlink"/>
                <w:noProof/>
              </w:rPr>
              <w:t>PAST SUPPORT FOR TPP</w:t>
            </w:r>
            <w:r w:rsidR="00E33D06">
              <w:rPr>
                <w:noProof/>
                <w:webHidden/>
              </w:rPr>
              <w:tab/>
            </w:r>
            <w:r w:rsidR="00E33D06">
              <w:rPr>
                <w:noProof/>
                <w:webHidden/>
              </w:rPr>
              <w:fldChar w:fldCharType="begin"/>
            </w:r>
            <w:r w:rsidR="00E33D06">
              <w:rPr>
                <w:noProof/>
                <w:webHidden/>
              </w:rPr>
              <w:instrText xml:space="preserve"> PAGEREF _Toc422218250 \h </w:instrText>
            </w:r>
            <w:r w:rsidR="00E33D06">
              <w:rPr>
                <w:noProof/>
                <w:webHidden/>
              </w:rPr>
            </w:r>
            <w:r w:rsidR="00E33D06">
              <w:rPr>
                <w:noProof/>
                <w:webHidden/>
              </w:rPr>
              <w:fldChar w:fldCharType="separate"/>
            </w:r>
            <w:r w:rsidR="00E33D06">
              <w:rPr>
                <w:noProof/>
                <w:webHidden/>
              </w:rPr>
              <w:t>70</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51" w:history="1">
            <w:r w:rsidR="00E33D06" w:rsidRPr="003D61C2">
              <w:rPr>
                <w:rStyle w:val="Hyperlink"/>
                <w:noProof/>
              </w:rPr>
              <w:t>FAST TRACK</w:t>
            </w:r>
            <w:r w:rsidR="00E33D06">
              <w:rPr>
                <w:noProof/>
                <w:webHidden/>
              </w:rPr>
              <w:tab/>
            </w:r>
            <w:r w:rsidR="00E33D06">
              <w:rPr>
                <w:noProof/>
                <w:webHidden/>
              </w:rPr>
              <w:fldChar w:fldCharType="begin"/>
            </w:r>
            <w:r w:rsidR="00E33D06">
              <w:rPr>
                <w:noProof/>
                <w:webHidden/>
              </w:rPr>
              <w:instrText xml:space="preserve"> PAGEREF _Toc422218251 \h </w:instrText>
            </w:r>
            <w:r w:rsidR="00E33D06">
              <w:rPr>
                <w:noProof/>
                <w:webHidden/>
              </w:rPr>
            </w:r>
            <w:r w:rsidR="00E33D06">
              <w:rPr>
                <w:noProof/>
                <w:webHidden/>
              </w:rPr>
              <w:fldChar w:fldCharType="separate"/>
            </w:r>
            <w:r w:rsidR="00E33D06">
              <w:rPr>
                <w:noProof/>
                <w:webHidden/>
              </w:rPr>
              <w:t>72</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52" w:history="1">
            <w:r w:rsidR="00E33D06" w:rsidRPr="003D61C2">
              <w:rPr>
                <w:rStyle w:val="Hyperlink"/>
              </w:rPr>
              <w:t>OTHER TRADE AGREEMENTS</w:t>
            </w:r>
            <w:r w:rsidR="00E33D06">
              <w:rPr>
                <w:webHidden/>
              </w:rPr>
              <w:tab/>
            </w:r>
            <w:r w:rsidR="00E33D06">
              <w:rPr>
                <w:webHidden/>
              </w:rPr>
              <w:fldChar w:fldCharType="begin"/>
            </w:r>
            <w:r w:rsidR="00E33D06">
              <w:rPr>
                <w:webHidden/>
              </w:rPr>
              <w:instrText xml:space="preserve"> PAGEREF _Toc422218252 \h </w:instrText>
            </w:r>
            <w:r w:rsidR="00E33D06">
              <w:rPr>
                <w:webHidden/>
              </w:rPr>
            </w:r>
            <w:r w:rsidR="00E33D06">
              <w:rPr>
                <w:webHidden/>
              </w:rPr>
              <w:fldChar w:fldCharType="separate"/>
            </w:r>
            <w:r w:rsidR="00E33D06">
              <w:rPr>
                <w:webHidden/>
              </w:rPr>
              <w:t>72</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53" w:history="1">
            <w:r w:rsidR="00E33D06" w:rsidRPr="003D61C2">
              <w:rPr>
                <w:rStyle w:val="Hyperlink"/>
              </w:rPr>
              <w:t>LABOR</w:t>
            </w:r>
            <w:r w:rsidR="00E33D06">
              <w:rPr>
                <w:webHidden/>
              </w:rPr>
              <w:tab/>
            </w:r>
            <w:r w:rsidR="00E33D06">
              <w:rPr>
                <w:webHidden/>
              </w:rPr>
              <w:fldChar w:fldCharType="begin"/>
            </w:r>
            <w:r w:rsidR="00E33D06">
              <w:rPr>
                <w:webHidden/>
              </w:rPr>
              <w:instrText xml:space="preserve"> PAGEREF _Toc422218253 \h </w:instrText>
            </w:r>
            <w:r w:rsidR="00E33D06">
              <w:rPr>
                <w:webHidden/>
              </w:rPr>
            </w:r>
            <w:r w:rsidR="00E33D06">
              <w:rPr>
                <w:webHidden/>
              </w:rPr>
              <w:fldChar w:fldCharType="separate"/>
            </w:r>
            <w:r w:rsidR="00E33D06">
              <w:rPr>
                <w:webHidden/>
              </w:rPr>
              <w:t>73</w:t>
            </w:r>
            <w:r w:rsidR="00E33D06">
              <w:rPr>
                <w:webHidden/>
              </w:rPr>
              <w:fldChar w:fldCharType="end"/>
            </w:r>
          </w:hyperlink>
        </w:p>
        <w:p w:rsidR="00E33D06" w:rsidRDefault="00E9536E">
          <w:pPr>
            <w:pStyle w:val="TOC2"/>
            <w:rPr>
              <w:rFonts w:eastAsiaTheme="minorEastAsia" w:cstheme="minorBidi"/>
              <w:smallCaps w:val="0"/>
              <w:szCs w:val="22"/>
            </w:rPr>
          </w:pPr>
          <w:hyperlink w:anchor="_Toc422218254" w:history="1">
            <w:r w:rsidR="00E33D06" w:rsidRPr="003D61C2">
              <w:rPr>
                <w:rStyle w:val="Hyperlink"/>
              </w:rPr>
              <w:t>MINIMUM WAGE</w:t>
            </w:r>
            <w:r w:rsidR="00E33D06">
              <w:rPr>
                <w:webHidden/>
              </w:rPr>
              <w:tab/>
            </w:r>
            <w:r w:rsidR="00E33D06">
              <w:rPr>
                <w:webHidden/>
              </w:rPr>
              <w:fldChar w:fldCharType="begin"/>
            </w:r>
            <w:r w:rsidR="00E33D06">
              <w:rPr>
                <w:webHidden/>
              </w:rPr>
              <w:instrText xml:space="preserve"> PAGEREF _Toc422218254 \h </w:instrText>
            </w:r>
            <w:r w:rsidR="00E33D06">
              <w:rPr>
                <w:webHidden/>
              </w:rPr>
            </w:r>
            <w:r w:rsidR="00E33D06">
              <w:rPr>
                <w:webHidden/>
              </w:rPr>
              <w:fldChar w:fldCharType="separate"/>
            </w:r>
            <w:r w:rsidR="00E33D06">
              <w:rPr>
                <w:webHidden/>
              </w:rPr>
              <w:t>73</w:t>
            </w:r>
            <w:r w:rsidR="00E33D06">
              <w:rPr>
                <w:webHidden/>
              </w:rPr>
              <w:fldChar w:fldCharType="end"/>
            </w:r>
          </w:hyperlink>
        </w:p>
        <w:p w:rsidR="00E33D06" w:rsidRDefault="00E9536E">
          <w:pPr>
            <w:pStyle w:val="TOC2"/>
            <w:rPr>
              <w:rFonts w:eastAsiaTheme="minorEastAsia" w:cstheme="minorBidi"/>
              <w:smallCaps w:val="0"/>
              <w:szCs w:val="22"/>
            </w:rPr>
          </w:pPr>
          <w:hyperlink w:anchor="_Toc422218255" w:history="1">
            <w:r w:rsidR="00E33D06" w:rsidRPr="003D61C2">
              <w:rPr>
                <w:rStyle w:val="Hyperlink"/>
              </w:rPr>
              <w:t>UNEMPLOYMENT INSURANCE</w:t>
            </w:r>
            <w:r w:rsidR="00E33D06">
              <w:rPr>
                <w:webHidden/>
              </w:rPr>
              <w:tab/>
            </w:r>
            <w:r w:rsidR="00E33D06">
              <w:rPr>
                <w:webHidden/>
              </w:rPr>
              <w:fldChar w:fldCharType="begin"/>
            </w:r>
            <w:r w:rsidR="00E33D06">
              <w:rPr>
                <w:webHidden/>
              </w:rPr>
              <w:instrText xml:space="preserve"> PAGEREF _Toc422218255 \h </w:instrText>
            </w:r>
            <w:r w:rsidR="00E33D06">
              <w:rPr>
                <w:webHidden/>
              </w:rPr>
            </w:r>
            <w:r w:rsidR="00E33D06">
              <w:rPr>
                <w:webHidden/>
              </w:rPr>
              <w:fldChar w:fldCharType="separate"/>
            </w:r>
            <w:r w:rsidR="00E33D06">
              <w:rPr>
                <w:webHidden/>
              </w:rPr>
              <w:t>73</w:t>
            </w:r>
            <w:r w:rsidR="00E33D06">
              <w:rPr>
                <w:webHidden/>
              </w:rPr>
              <w:fldChar w:fldCharType="end"/>
            </w:r>
          </w:hyperlink>
        </w:p>
        <w:p w:rsidR="00E33D06" w:rsidRDefault="00E9536E">
          <w:pPr>
            <w:pStyle w:val="TOC2"/>
            <w:rPr>
              <w:rFonts w:eastAsiaTheme="minorEastAsia" w:cstheme="minorBidi"/>
              <w:smallCaps w:val="0"/>
              <w:szCs w:val="22"/>
            </w:rPr>
          </w:pPr>
          <w:hyperlink w:anchor="_Toc422218256" w:history="1">
            <w:r w:rsidR="00E33D06" w:rsidRPr="003D61C2">
              <w:rPr>
                <w:rStyle w:val="Hyperlink"/>
              </w:rPr>
              <w:t>FAST-FOOD WORKER STRIKES</w:t>
            </w:r>
            <w:r w:rsidR="00E33D06">
              <w:rPr>
                <w:webHidden/>
              </w:rPr>
              <w:tab/>
            </w:r>
            <w:r w:rsidR="00E33D06">
              <w:rPr>
                <w:webHidden/>
              </w:rPr>
              <w:fldChar w:fldCharType="begin"/>
            </w:r>
            <w:r w:rsidR="00E33D06">
              <w:rPr>
                <w:webHidden/>
              </w:rPr>
              <w:instrText xml:space="preserve"> PAGEREF _Toc422218256 \h </w:instrText>
            </w:r>
            <w:r w:rsidR="00E33D06">
              <w:rPr>
                <w:webHidden/>
              </w:rPr>
            </w:r>
            <w:r w:rsidR="00E33D06">
              <w:rPr>
                <w:webHidden/>
              </w:rPr>
              <w:fldChar w:fldCharType="separate"/>
            </w:r>
            <w:r w:rsidR="00E33D06">
              <w:rPr>
                <w:webHidden/>
              </w:rPr>
              <w:t>74</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57" w:history="1">
            <w:r w:rsidR="00E33D06" w:rsidRPr="003D61C2">
              <w:rPr>
                <w:rStyle w:val="Hyperlink"/>
              </w:rPr>
              <w:t>DRUG POLICY</w:t>
            </w:r>
            <w:r w:rsidR="00E33D06">
              <w:rPr>
                <w:webHidden/>
              </w:rPr>
              <w:tab/>
            </w:r>
            <w:r w:rsidR="00E33D06">
              <w:rPr>
                <w:webHidden/>
              </w:rPr>
              <w:fldChar w:fldCharType="begin"/>
            </w:r>
            <w:r w:rsidR="00E33D06">
              <w:rPr>
                <w:webHidden/>
              </w:rPr>
              <w:instrText xml:space="preserve"> PAGEREF _Toc422218257 \h </w:instrText>
            </w:r>
            <w:r w:rsidR="00E33D06">
              <w:rPr>
                <w:webHidden/>
              </w:rPr>
            </w:r>
            <w:r w:rsidR="00E33D06">
              <w:rPr>
                <w:webHidden/>
              </w:rPr>
              <w:fldChar w:fldCharType="separate"/>
            </w:r>
            <w:r w:rsidR="00E33D06">
              <w:rPr>
                <w:webHidden/>
              </w:rPr>
              <w:t>74</w:t>
            </w:r>
            <w:r w:rsidR="00E33D06">
              <w:rPr>
                <w:webHidden/>
              </w:rPr>
              <w:fldChar w:fldCharType="end"/>
            </w:r>
          </w:hyperlink>
        </w:p>
        <w:p w:rsidR="00E33D06" w:rsidRDefault="00E9536E">
          <w:pPr>
            <w:pStyle w:val="TOC2"/>
            <w:rPr>
              <w:rFonts w:eastAsiaTheme="minorEastAsia" w:cstheme="minorBidi"/>
              <w:smallCaps w:val="0"/>
              <w:szCs w:val="22"/>
            </w:rPr>
          </w:pPr>
          <w:hyperlink w:anchor="_Toc422218258" w:history="1">
            <w:r w:rsidR="00E33D06" w:rsidRPr="003D61C2">
              <w:rPr>
                <w:rStyle w:val="Hyperlink"/>
              </w:rPr>
              <w:t>SUBSTANCE ABUSE</w:t>
            </w:r>
            <w:r w:rsidR="00E33D06">
              <w:rPr>
                <w:webHidden/>
              </w:rPr>
              <w:tab/>
            </w:r>
            <w:r w:rsidR="00E33D06">
              <w:rPr>
                <w:webHidden/>
              </w:rPr>
              <w:fldChar w:fldCharType="begin"/>
            </w:r>
            <w:r w:rsidR="00E33D06">
              <w:rPr>
                <w:webHidden/>
              </w:rPr>
              <w:instrText xml:space="preserve"> PAGEREF _Toc422218258 \h </w:instrText>
            </w:r>
            <w:r w:rsidR="00E33D06">
              <w:rPr>
                <w:webHidden/>
              </w:rPr>
            </w:r>
            <w:r w:rsidR="00E33D06">
              <w:rPr>
                <w:webHidden/>
              </w:rPr>
              <w:fldChar w:fldCharType="separate"/>
            </w:r>
            <w:r w:rsidR="00E33D06">
              <w:rPr>
                <w:webHidden/>
              </w:rPr>
              <w:t>74</w:t>
            </w:r>
            <w:r w:rsidR="00E33D06">
              <w:rPr>
                <w:webHidden/>
              </w:rPr>
              <w:fldChar w:fldCharType="end"/>
            </w:r>
          </w:hyperlink>
        </w:p>
        <w:p w:rsidR="00E33D06" w:rsidRDefault="00E9536E">
          <w:pPr>
            <w:pStyle w:val="TOC2"/>
            <w:rPr>
              <w:rFonts w:eastAsiaTheme="minorEastAsia" w:cstheme="minorBidi"/>
              <w:smallCaps w:val="0"/>
              <w:szCs w:val="22"/>
            </w:rPr>
          </w:pPr>
          <w:hyperlink w:anchor="_Toc422218259" w:history="1">
            <w:r w:rsidR="00E33D06" w:rsidRPr="003D61C2">
              <w:rPr>
                <w:rStyle w:val="Hyperlink"/>
              </w:rPr>
              <w:t>COMMENTS ON MARIJUANA LAWS</w:t>
            </w:r>
            <w:r w:rsidR="00E33D06">
              <w:rPr>
                <w:webHidden/>
              </w:rPr>
              <w:tab/>
            </w:r>
            <w:r w:rsidR="00E33D06">
              <w:rPr>
                <w:webHidden/>
              </w:rPr>
              <w:fldChar w:fldCharType="begin"/>
            </w:r>
            <w:r w:rsidR="00E33D06">
              <w:rPr>
                <w:webHidden/>
              </w:rPr>
              <w:instrText xml:space="preserve"> PAGEREF _Toc422218259 \h </w:instrText>
            </w:r>
            <w:r w:rsidR="00E33D06">
              <w:rPr>
                <w:webHidden/>
              </w:rPr>
            </w:r>
            <w:r w:rsidR="00E33D06">
              <w:rPr>
                <w:webHidden/>
              </w:rPr>
              <w:fldChar w:fldCharType="separate"/>
            </w:r>
            <w:r w:rsidR="00E33D06">
              <w:rPr>
                <w:webHidden/>
              </w:rPr>
              <w:t>74</w:t>
            </w:r>
            <w:r w:rsidR="00E33D06">
              <w:rPr>
                <w:webHidden/>
              </w:rPr>
              <w:fldChar w:fldCharType="end"/>
            </w:r>
          </w:hyperlink>
        </w:p>
        <w:p w:rsidR="00E33D06" w:rsidRDefault="00E9536E">
          <w:pPr>
            <w:pStyle w:val="TOC2"/>
            <w:rPr>
              <w:rFonts w:eastAsiaTheme="minorEastAsia" w:cstheme="minorBidi"/>
              <w:smallCaps w:val="0"/>
              <w:szCs w:val="22"/>
            </w:rPr>
          </w:pPr>
          <w:hyperlink w:anchor="_Toc422218260" w:history="1">
            <w:r w:rsidR="00E33D06" w:rsidRPr="003D61C2">
              <w:rPr>
                <w:rStyle w:val="Hyperlink"/>
              </w:rPr>
              <w:t>CRITICISM FOR MARIJUANA COMMENTS</w:t>
            </w:r>
            <w:r w:rsidR="00E33D06">
              <w:rPr>
                <w:webHidden/>
              </w:rPr>
              <w:tab/>
            </w:r>
            <w:r w:rsidR="00E33D06">
              <w:rPr>
                <w:webHidden/>
              </w:rPr>
              <w:fldChar w:fldCharType="begin"/>
            </w:r>
            <w:r w:rsidR="00E33D06">
              <w:rPr>
                <w:webHidden/>
              </w:rPr>
              <w:instrText xml:space="preserve"> PAGEREF _Toc422218260 \h </w:instrText>
            </w:r>
            <w:r w:rsidR="00E33D06">
              <w:rPr>
                <w:webHidden/>
              </w:rPr>
            </w:r>
            <w:r w:rsidR="00E33D06">
              <w:rPr>
                <w:webHidden/>
              </w:rPr>
              <w:fldChar w:fldCharType="separate"/>
            </w:r>
            <w:r w:rsidR="00E33D06">
              <w:rPr>
                <w:webHidden/>
              </w:rPr>
              <w:t>75</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61" w:history="1">
            <w:r w:rsidR="00E33D06" w:rsidRPr="003D61C2">
              <w:rPr>
                <w:rStyle w:val="Hyperlink"/>
                <w:noProof/>
              </w:rPr>
              <w:t>FROM PUNDITS</w:t>
            </w:r>
            <w:r w:rsidR="00E33D06">
              <w:rPr>
                <w:noProof/>
                <w:webHidden/>
              </w:rPr>
              <w:tab/>
            </w:r>
            <w:r w:rsidR="00E33D06">
              <w:rPr>
                <w:noProof/>
                <w:webHidden/>
              </w:rPr>
              <w:fldChar w:fldCharType="begin"/>
            </w:r>
            <w:r w:rsidR="00E33D06">
              <w:rPr>
                <w:noProof/>
                <w:webHidden/>
              </w:rPr>
              <w:instrText xml:space="preserve"> PAGEREF _Toc422218261 \h </w:instrText>
            </w:r>
            <w:r w:rsidR="00E33D06">
              <w:rPr>
                <w:noProof/>
                <w:webHidden/>
              </w:rPr>
            </w:r>
            <w:r w:rsidR="00E33D06">
              <w:rPr>
                <w:noProof/>
                <w:webHidden/>
              </w:rPr>
              <w:fldChar w:fldCharType="separate"/>
            </w:r>
            <w:r w:rsidR="00E33D06">
              <w:rPr>
                <w:noProof/>
                <w:webHidden/>
              </w:rPr>
              <w:t>75</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62" w:history="1">
            <w:r w:rsidR="00E33D06" w:rsidRPr="003D61C2">
              <w:rPr>
                <w:rStyle w:val="Hyperlink"/>
              </w:rPr>
              <w:t>COMPARISONS TO REPUBLICAN CANDIDATES</w:t>
            </w:r>
            <w:r w:rsidR="00E33D06">
              <w:rPr>
                <w:webHidden/>
              </w:rPr>
              <w:tab/>
            </w:r>
            <w:r w:rsidR="00E33D06">
              <w:rPr>
                <w:webHidden/>
              </w:rPr>
              <w:fldChar w:fldCharType="begin"/>
            </w:r>
            <w:r w:rsidR="00E33D06">
              <w:rPr>
                <w:webHidden/>
              </w:rPr>
              <w:instrText xml:space="preserve"> PAGEREF _Toc422218262 \h </w:instrText>
            </w:r>
            <w:r w:rsidR="00E33D06">
              <w:rPr>
                <w:webHidden/>
              </w:rPr>
            </w:r>
            <w:r w:rsidR="00E33D06">
              <w:rPr>
                <w:webHidden/>
              </w:rPr>
              <w:fldChar w:fldCharType="separate"/>
            </w:r>
            <w:r w:rsidR="00E33D06">
              <w:rPr>
                <w:webHidden/>
              </w:rPr>
              <w:t>75</w:t>
            </w:r>
            <w:r w:rsidR="00E33D06">
              <w:rPr>
                <w:webHidden/>
              </w:rPr>
              <w:fldChar w:fldCharType="end"/>
            </w:r>
          </w:hyperlink>
        </w:p>
        <w:p w:rsidR="00E33D06" w:rsidRDefault="00E9536E">
          <w:pPr>
            <w:pStyle w:val="TOC2"/>
            <w:rPr>
              <w:rFonts w:eastAsiaTheme="minorEastAsia" w:cstheme="minorBidi"/>
              <w:smallCaps w:val="0"/>
              <w:szCs w:val="22"/>
            </w:rPr>
          </w:pPr>
          <w:hyperlink w:anchor="_Toc422218263" w:history="1">
            <w:r w:rsidR="00E33D06" w:rsidRPr="003D61C2">
              <w:rPr>
                <w:rStyle w:val="Hyperlink"/>
              </w:rPr>
              <w:t>MARCO RUBIO</w:t>
            </w:r>
            <w:r w:rsidR="00E33D06">
              <w:rPr>
                <w:webHidden/>
              </w:rPr>
              <w:tab/>
            </w:r>
            <w:r w:rsidR="00E33D06">
              <w:rPr>
                <w:webHidden/>
              </w:rPr>
              <w:fldChar w:fldCharType="begin"/>
            </w:r>
            <w:r w:rsidR="00E33D06">
              <w:rPr>
                <w:webHidden/>
              </w:rPr>
              <w:instrText xml:space="preserve"> PAGEREF _Toc422218263 \h </w:instrText>
            </w:r>
            <w:r w:rsidR="00E33D06">
              <w:rPr>
                <w:webHidden/>
              </w:rPr>
            </w:r>
            <w:r w:rsidR="00E33D06">
              <w:rPr>
                <w:webHidden/>
              </w:rPr>
              <w:fldChar w:fldCharType="separate"/>
            </w:r>
            <w:r w:rsidR="00E33D06">
              <w:rPr>
                <w:webHidden/>
              </w:rPr>
              <w:t>75</w:t>
            </w:r>
            <w:r w:rsidR="00E33D06">
              <w:rPr>
                <w:webHidden/>
              </w:rPr>
              <w:fldChar w:fldCharType="end"/>
            </w:r>
          </w:hyperlink>
        </w:p>
        <w:p w:rsidR="00E33D06" w:rsidRDefault="00E9536E">
          <w:pPr>
            <w:pStyle w:val="TOC2"/>
            <w:rPr>
              <w:rFonts w:eastAsiaTheme="minorEastAsia" w:cstheme="minorBidi"/>
              <w:smallCaps w:val="0"/>
              <w:szCs w:val="22"/>
            </w:rPr>
          </w:pPr>
          <w:hyperlink w:anchor="_Toc422218264" w:history="1">
            <w:r w:rsidR="00E33D06" w:rsidRPr="003D61C2">
              <w:rPr>
                <w:rStyle w:val="Hyperlink"/>
              </w:rPr>
              <w:t>RAND PAUL</w:t>
            </w:r>
            <w:r w:rsidR="00E33D06">
              <w:rPr>
                <w:webHidden/>
              </w:rPr>
              <w:tab/>
            </w:r>
            <w:r w:rsidR="00E33D06">
              <w:rPr>
                <w:webHidden/>
              </w:rPr>
              <w:fldChar w:fldCharType="begin"/>
            </w:r>
            <w:r w:rsidR="00E33D06">
              <w:rPr>
                <w:webHidden/>
              </w:rPr>
              <w:instrText xml:space="preserve"> PAGEREF _Toc422218264 \h </w:instrText>
            </w:r>
            <w:r w:rsidR="00E33D06">
              <w:rPr>
                <w:webHidden/>
              </w:rPr>
            </w:r>
            <w:r w:rsidR="00E33D06">
              <w:rPr>
                <w:webHidden/>
              </w:rPr>
              <w:fldChar w:fldCharType="separate"/>
            </w:r>
            <w:r w:rsidR="00E33D06">
              <w:rPr>
                <w:webHidden/>
              </w:rPr>
              <w:t>75</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65" w:history="1">
            <w:r w:rsidR="00E33D06" w:rsidRPr="003D61C2">
              <w:rPr>
                <w:rStyle w:val="Hyperlink"/>
              </w:rPr>
              <w:t>CANDIDACY</w:t>
            </w:r>
            <w:r w:rsidR="00E33D06">
              <w:rPr>
                <w:webHidden/>
              </w:rPr>
              <w:tab/>
            </w:r>
            <w:r w:rsidR="00E33D06">
              <w:rPr>
                <w:webHidden/>
              </w:rPr>
              <w:fldChar w:fldCharType="begin"/>
            </w:r>
            <w:r w:rsidR="00E33D06">
              <w:rPr>
                <w:webHidden/>
              </w:rPr>
              <w:instrText xml:space="preserve"> PAGEREF _Toc422218265 \h </w:instrText>
            </w:r>
            <w:r w:rsidR="00E33D06">
              <w:rPr>
                <w:webHidden/>
              </w:rPr>
            </w:r>
            <w:r w:rsidR="00E33D06">
              <w:rPr>
                <w:webHidden/>
              </w:rPr>
              <w:fldChar w:fldCharType="separate"/>
            </w:r>
            <w:r w:rsidR="00E33D06">
              <w:rPr>
                <w:webHidden/>
              </w:rPr>
              <w:t>76</w:t>
            </w:r>
            <w:r w:rsidR="00E33D06">
              <w:rPr>
                <w:webHidden/>
              </w:rPr>
              <w:fldChar w:fldCharType="end"/>
            </w:r>
          </w:hyperlink>
        </w:p>
        <w:p w:rsidR="00E33D06" w:rsidRDefault="00E9536E">
          <w:pPr>
            <w:pStyle w:val="TOC2"/>
            <w:rPr>
              <w:rFonts w:eastAsiaTheme="minorEastAsia" w:cstheme="minorBidi"/>
              <w:smallCaps w:val="0"/>
              <w:szCs w:val="22"/>
            </w:rPr>
          </w:pPr>
          <w:hyperlink w:anchor="_Toc422218266" w:history="1">
            <w:r w:rsidR="00E33D06" w:rsidRPr="003D61C2">
              <w:rPr>
                <w:rStyle w:val="Hyperlink"/>
              </w:rPr>
              <w:t>VISION FOR THE COUNTRY</w:t>
            </w:r>
            <w:r w:rsidR="00E33D06">
              <w:rPr>
                <w:webHidden/>
              </w:rPr>
              <w:tab/>
            </w:r>
            <w:r w:rsidR="00E33D06">
              <w:rPr>
                <w:webHidden/>
              </w:rPr>
              <w:fldChar w:fldCharType="begin"/>
            </w:r>
            <w:r w:rsidR="00E33D06">
              <w:rPr>
                <w:webHidden/>
              </w:rPr>
              <w:instrText xml:space="preserve"> PAGEREF _Toc422218266 \h </w:instrText>
            </w:r>
            <w:r w:rsidR="00E33D06">
              <w:rPr>
                <w:webHidden/>
              </w:rPr>
            </w:r>
            <w:r w:rsidR="00E33D06">
              <w:rPr>
                <w:webHidden/>
              </w:rPr>
              <w:fldChar w:fldCharType="separate"/>
            </w:r>
            <w:r w:rsidR="00E33D06">
              <w:rPr>
                <w:webHidden/>
              </w:rPr>
              <w:t>76</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67" w:history="1">
            <w:r w:rsidR="00E33D06" w:rsidRPr="003D61C2">
              <w:rPr>
                <w:rStyle w:val="Hyperlink"/>
                <w:noProof/>
              </w:rPr>
              <w:t>CRITICISM FOR VISION FOR COUNTRY</w:t>
            </w:r>
            <w:r w:rsidR="00E33D06">
              <w:rPr>
                <w:noProof/>
                <w:webHidden/>
              </w:rPr>
              <w:tab/>
            </w:r>
            <w:r w:rsidR="00E33D06">
              <w:rPr>
                <w:noProof/>
                <w:webHidden/>
              </w:rPr>
              <w:fldChar w:fldCharType="begin"/>
            </w:r>
            <w:r w:rsidR="00E33D06">
              <w:rPr>
                <w:noProof/>
                <w:webHidden/>
              </w:rPr>
              <w:instrText xml:space="preserve"> PAGEREF _Toc422218267 \h </w:instrText>
            </w:r>
            <w:r w:rsidR="00E33D06">
              <w:rPr>
                <w:noProof/>
                <w:webHidden/>
              </w:rPr>
            </w:r>
            <w:r w:rsidR="00E33D06">
              <w:rPr>
                <w:noProof/>
                <w:webHidden/>
              </w:rPr>
              <w:fldChar w:fldCharType="separate"/>
            </w:r>
            <w:r w:rsidR="00E33D06">
              <w:rPr>
                <w:noProof/>
                <w:webHidden/>
              </w:rPr>
              <w:t>76</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68" w:history="1">
            <w:r w:rsidR="00E33D06" w:rsidRPr="003D61C2">
              <w:rPr>
                <w:rStyle w:val="Hyperlink"/>
                <w:noProof/>
              </w:rPr>
              <w:t>DEFENSE OF VISION FOR COUNTRY</w:t>
            </w:r>
            <w:r w:rsidR="00E33D06">
              <w:rPr>
                <w:noProof/>
                <w:webHidden/>
              </w:rPr>
              <w:tab/>
            </w:r>
            <w:r w:rsidR="00E33D06">
              <w:rPr>
                <w:noProof/>
                <w:webHidden/>
              </w:rPr>
              <w:fldChar w:fldCharType="begin"/>
            </w:r>
            <w:r w:rsidR="00E33D06">
              <w:rPr>
                <w:noProof/>
                <w:webHidden/>
              </w:rPr>
              <w:instrText xml:space="preserve"> PAGEREF _Toc422218268 \h </w:instrText>
            </w:r>
            <w:r w:rsidR="00E33D06">
              <w:rPr>
                <w:noProof/>
                <w:webHidden/>
              </w:rPr>
            </w:r>
            <w:r w:rsidR="00E33D06">
              <w:rPr>
                <w:noProof/>
                <w:webHidden/>
              </w:rPr>
              <w:fldChar w:fldCharType="separate"/>
            </w:r>
            <w:r w:rsidR="00E33D06">
              <w:rPr>
                <w:noProof/>
                <w:webHidden/>
              </w:rPr>
              <w:t>76</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69" w:history="1">
            <w:r w:rsidR="00E33D06" w:rsidRPr="003D61C2">
              <w:rPr>
                <w:rStyle w:val="Hyperlink"/>
              </w:rPr>
              <w:t>BEATABILITY</w:t>
            </w:r>
            <w:r w:rsidR="00E33D06">
              <w:rPr>
                <w:webHidden/>
              </w:rPr>
              <w:tab/>
            </w:r>
            <w:r w:rsidR="00E33D06">
              <w:rPr>
                <w:webHidden/>
              </w:rPr>
              <w:fldChar w:fldCharType="begin"/>
            </w:r>
            <w:r w:rsidR="00E33D06">
              <w:rPr>
                <w:webHidden/>
              </w:rPr>
              <w:instrText xml:space="preserve"> PAGEREF _Toc422218269 \h </w:instrText>
            </w:r>
            <w:r w:rsidR="00E33D06">
              <w:rPr>
                <w:webHidden/>
              </w:rPr>
            </w:r>
            <w:r w:rsidR="00E33D06">
              <w:rPr>
                <w:webHidden/>
              </w:rPr>
              <w:fldChar w:fldCharType="separate"/>
            </w:r>
            <w:r w:rsidR="00E33D06">
              <w:rPr>
                <w:webHidden/>
              </w:rPr>
              <w:t>76</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70" w:history="1">
            <w:r w:rsidR="00E33D06" w:rsidRPr="003D61C2">
              <w:rPr>
                <w:rStyle w:val="Hyperlink"/>
                <w:noProof/>
              </w:rPr>
              <w:t>CRITICISM FOR LACK OF AUTHENTICITY</w:t>
            </w:r>
            <w:r w:rsidR="00E33D06">
              <w:rPr>
                <w:noProof/>
                <w:webHidden/>
              </w:rPr>
              <w:tab/>
            </w:r>
            <w:r w:rsidR="00E33D06">
              <w:rPr>
                <w:noProof/>
                <w:webHidden/>
              </w:rPr>
              <w:fldChar w:fldCharType="begin"/>
            </w:r>
            <w:r w:rsidR="00E33D06">
              <w:rPr>
                <w:noProof/>
                <w:webHidden/>
              </w:rPr>
              <w:instrText xml:space="preserve"> PAGEREF _Toc422218270 \h </w:instrText>
            </w:r>
            <w:r w:rsidR="00E33D06">
              <w:rPr>
                <w:noProof/>
                <w:webHidden/>
              </w:rPr>
            </w:r>
            <w:r w:rsidR="00E33D06">
              <w:rPr>
                <w:noProof/>
                <w:webHidden/>
              </w:rPr>
              <w:fldChar w:fldCharType="separate"/>
            </w:r>
            <w:r w:rsidR="00E33D06">
              <w:rPr>
                <w:noProof/>
                <w:webHidden/>
              </w:rPr>
              <w:t>76</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71" w:history="1">
            <w:r w:rsidR="00E33D06" w:rsidRPr="003D61C2">
              <w:rPr>
                <w:rStyle w:val="Hyperlink"/>
                <w:noProof/>
              </w:rPr>
              <w:t>REPUBLICAN CONFIDENCE OF VICTORY</w:t>
            </w:r>
            <w:r w:rsidR="00E33D06">
              <w:rPr>
                <w:noProof/>
                <w:webHidden/>
              </w:rPr>
              <w:tab/>
            </w:r>
            <w:r w:rsidR="00E33D06">
              <w:rPr>
                <w:noProof/>
                <w:webHidden/>
              </w:rPr>
              <w:fldChar w:fldCharType="begin"/>
            </w:r>
            <w:r w:rsidR="00E33D06">
              <w:rPr>
                <w:noProof/>
                <w:webHidden/>
              </w:rPr>
              <w:instrText xml:space="preserve"> PAGEREF _Toc422218271 \h </w:instrText>
            </w:r>
            <w:r w:rsidR="00E33D06">
              <w:rPr>
                <w:noProof/>
                <w:webHidden/>
              </w:rPr>
            </w:r>
            <w:r w:rsidR="00E33D06">
              <w:rPr>
                <w:noProof/>
                <w:webHidden/>
              </w:rPr>
              <w:fldChar w:fldCharType="separate"/>
            </w:r>
            <w:r w:rsidR="00E33D06">
              <w:rPr>
                <w:noProof/>
                <w:webHidden/>
              </w:rPr>
              <w:t>77</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72" w:history="1">
            <w:r w:rsidR="00E33D06" w:rsidRPr="003D61C2">
              <w:rPr>
                <w:rStyle w:val="Hyperlink"/>
              </w:rPr>
              <w:t>ENTHUSIASM AMONG DEMOCRATS</w:t>
            </w:r>
            <w:r w:rsidR="00E33D06">
              <w:rPr>
                <w:webHidden/>
              </w:rPr>
              <w:tab/>
            </w:r>
            <w:r w:rsidR="00E33D06">
              <w:rPr>
                <w:webHidden/>
              </w:rPr>
              <w:fldChar w:fldCharType="begin"/>
            </w:r>
            <w:r w:rsidR="00E33D06">
              <w:rPr>
                <w:webHidden/>
              </w:rPr>
              <w:instrText xml:space="preserve"> PAGEREF _Toc422218272 \h </w:instrText>
            </w:r>
            <w:r w:rsidR="00E33D06">
              <w:rPr>
                <w:webHidden/>
              </w:rPr>
            </w:r>
            <w:r w:rsidR="00E33D06">
              <w:rPr>
                <w:webHidden/>
              </w:rPr>
              <w:fldChar w:fldCharType="separate"/>
            </w:r>
            <w:r w:rsidR="00E33D06">
              <w:rPr>
                <w:webHidden/>
              </w:rPr>
              <w:t>77</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73" w:history="1">
            <w:r w:rsidR="00E33D06" w:rsidRPr="003D61C2">
              <w:rPr>
                <w:rStyle w:val="Hyperlink"/>
                <w:noProof/>
              </w:rPr>
              <w:t>SUPPORT FROM LIBERALS</w:t>
            </w:r>
            <w:r w:rsidR="00E33D06">
              <w:rPr>
                <w:noProof/>
                <w:webHidden/>
              </w:rPr>
              <w:tab/>
            </w:r>
            <w:r w:rsidR="00E33D06">
              <w:rPr>
                <w:noProof/>
                <w:webHidden/>
              </w:rPr>
              <w:fldChar w:fldCharType="begin"/>
            </w:r>
            <w:r w:rsidR="00E33D06">
              <w:rPr>
                <w:noProof/>
                <w:webHidden/>
              </w:rPr>
              <w:instrText xml:space="preserve"> PAGEREF _Toc422218273 \h </w:instrText>
            </w:r>
            <w:r w:rsidR="00E33D06">
              <w:rPr>
                <w:noProof/>
                <w:webHidden/>
              </w:rPr>
            </w:r>
            <w:r w:rsidR="00E33D06">
              <w:rPr>
                <w:noProof/>
                <w:webHidden/>
              </w:rPr>
              <w:fldChar w:fldCharType="separate"/>
            </w:r>
            <w:r w:rsidR="00E33D06">
              <w:rPr>
                <w:noProof/>
                <w:webHidden/>
              </w:rPr>
              <w:t>77</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74" w:history="1">
            <w:r w:rsidR="00E33D06" w:rsidRPr="003D61C2">
              <w:rPr>
                <w:rStyle w:val="Hyperlink"/>
              </w:rPr>
              <w:t>INEVITABILITY OF NOMINATION</w:t>
            </w:r>
            <w:r w:rsidR="00E33D06">
              <w:rPr>
                <w:webHidden/>
              </w:rPr>
              <w:tab/>
            </w:r>
            <w:r w:rsidR="00E33D06">
              <w:rPr>
                <w:webHidden/>
              </w:rPr>
              <w:fldChar w:fldCharType="begin"/>
            </w:r>
            <w:r w:rsidR="00E33D06">
              <w:rPr>
                <w:webHidden/>
              </w:rPr>
              <w:instrText xml:space="preserve"> PAGEREF _Toc422218274 \h </w:instrText>
            </w:r>
            <w:r w:rsidR="00E33D06">
              <w:rPr>
                <w:webHidden/>
              </w:rPr>
            </w:r>
            <w:r w:rsidR="00E33D06">
              <w:rPr>
                <w:webHidden/>
              </w:rPr>
              <w:fldChar w:fldCharType="separate"/>
            </w:r>
            <w:r w:rsidR="00E33D06">
              <w:rPr>
                <w:webHidden/>
              </w:rPr>
              <w:t>77</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75" w:history="1">
            <w:r w:rsidR="00E33D06" w:rsidRPr="003D61C2">
              <w:rPr>
                <w:rStyle w:val="Hyperlink"/>
                <w:noProof/>
              </w:rPr>
              <w:t>STATEMENTS OF INEVITABILITY</w:t>
            </w:r>
            <w:r w:rsidR="00E33D06">
              <w:rPr>
                <w:noProof/>
                <w:webHidden/>
              </w:rPr>
              <w:tab/>
            </w:r>
            <w:r w:rsidR="00E33D06">
              <w:rPr>
                <w:noProof/>
                <w:webHidden/>
              </w:rPr>
              <w:fldChar w:fldCharType="begin"/>
            </w:r>
            <w:r w:rsidR="00E33D06">
              <w:rPr>
                <w:noProof/>
                <w:webHidden/>
              </w:rPr>
              <w:instrText xml:space="preserve"> PAGEREF _Toc422218275 \h </w:instrText>
            </w:r>
            <w:r w:rsidR="00E33D06">
              <w:rPr>
                <w:noProof/>
                <w:webHidden/>
              </w:rPr>
            </w:r>
            <w:r w:rsidR="00E33D06">
              <w:rPr>
                <w:noProof/>
                <w:webHidden/>
              </w:rPr>
              <w:fldChar w:fldCharType="separate"/>
            </w:r>
            <w:r w:rsidR="00E33D06">
              <w:rPr>
                <w:noProof/>
                <w:webHidden/>
              </w:rPr>
              <w:t>77</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76" w:history="1">
            <w:r w:rsidR="00E33D06" w:rsidRPr="003D61C2">
              <w:rPr>
                <w:rStyle w:val="Hyperlink"/>
                <w:noProof/>
              </w:rPr>
              <w:t>CRITICISM OVER INEVITABILITY</w:t>
            </w:r>
            <w:r w:rsidR="00E33D06">
              <w:rPr>
                <w:noProof/>
                <w:webHidden/>
              </w:rPr>
              <w:tab/>
            </w:r>
            <w:r w:rsidR="00E33D06">
              <w:rPr>
                <w:noProof/>
                <w:webHidden/>
              </w:rPr>
              <w:fldChar w:fldCharType="begin"/>
            </w:r>
            <w:r w:rsidR="00E33D06">
              <w:rPr>
                <w:noProof/>
                <w:webHidden/>
              </w:rPr>
              <w:instrText xml:space="preserve"> PAGEREF _Toc422218276 \h </w:instrText>
            </w:r>
            <w:r w:rsidR="00E33D06">
              <w:rPr>
                <w:noProof/>
                <w:webHidden/>
              </w:rPr>
            </w:r>
            <w:r w:rsidR="00E33D06">
              <w:rPr>
                <w:noProof/>
                <w:webHidden/>
              </w:rPr>
              <w:fldChar w:fldCharType="separate"/>
            </w:r>
            <w:r w:rsidR="00E33D06">
              <w:rPr>
                <w:noProof/>
                <w:webHidden/>
              </w:rPr>
              <w:t>78</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77" w:history="1">
            <w:r w:rsidR="00E33D06" w:rsidRPr="003D61C2">
              <w:rPr>
                <w:rStyle w:val="Hyperlink"/>
              </w:rPr>
              <w:t>WORKING WITH CONGRESS</w:t>
            </w:r>
            <w:r w:rsidR="00E33D06">
              <w:rPr>
                <w:webHidden/>
              </w:rPr>
              <w:tab/>
            </w:r>
            <w:r w:rsidR="00E33D06">
              <w:rPr>
                <w:webHidden/>
              </w:rPr>
              <w:fldChar w:fldCharType="begin"/>
            </w:r>
            <w:r w:rsidR="00E33D06">
              <w:rPr>
                <w:webHidden/>
              </w:rPr>
              <w:instrText xml:space="preserve"> PAGEREF _Toc422218277 \h </w:instrText>
            </w:r>
            <w:r w:rsidR="00E33D06">
              <w:rPr>
                <w:webHidden/>
              </w:rPr>
            </w:r>
            <w:r w:rsidR="00E33D06">
              <w:rPr>
                <w:webHidden/>
              </w:rPr>
              <w:fldChar w:fldCharType="separate"/>
            </w:r>
            <w:r w:rsidR="00E33D06">
              <w:rPr>
                <w:webHidden/>
              </w:rPr>
              <w:t>78</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78" w:history="1">
            <w:r w:rsidR="00E33D06" w:rsidRPr="003D61C2">
              <w:rPr>
                <w:rStyle w:val="Hyperlink"/>
                <w:noProof/>
              </w:rPr>
              <w:t>SUPPORT FOR ABILITY TO WORK WITH CONGRESS</w:t>
            </w:r>
            <w:r w:rsidR="00E33D06">
              <w:rPr>
                <w:noProof/>
                <w:webHidden/>
              </w:rPr>
              <w:tab/>
            </w:r>
            <w:r w:rsidR="00E33D06">
              <w:rPr>
                <w:noProof/>
                <w:webHidden/>
              </w:rPr>
              <w:fldChar w:fldCharType="begin"/>
            </w:r>
            <w:r w:rsidR="00E33D06">
              <w:rPr>
                <w:noProof/>
                <w:webHidden/>
              </w:rPr>
              <w:instrText xml:space="preserve"> PAGEREF _Toc422218278 \h </w:instrText>
            </w:r>
            <w:r w:rsidR="00E33D06">
              <w:rPr>
                <w:noProof/>
                <w:webHidden/>
              </w:rPr>
            </w:r>
            <w:r w:rsidR="00E33D06">
              <w:rPr>
                <w:noProof/>
                <w:webHidden/>
              </w:rPr>
              <w:fldChar w:fldCharType="separate"/>
            </w:r>
            <w:r w:rsidR="00E33D06">
              <w:rPr>
                <w:noProof/>
                <w:webHidden/>
              </w:rPr>
              <w:t>78</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79" w:history="1">
            <w:r w:rsidR="00E33D06" w:rsidRPr="003D61C2">
              <w:rPr>
                <w:rStyle w:val="Hyperlink"/>
              </w:rPr>
              <w:t>RELATIONSHIP WITH THE PRESS</w:t>
            </w:r>
            <w:r w:rsidR="00E33D06">
              <w:rPr>
                <w:webHidden/>
              </w:rPr>
              <w:tab/>
            </w:r>
            <w:r w:rsidR="00E33D06">
              <w:rPr>
                <w:webHidden/>
              </w:rPr>
              <w:fldChar w:fldCharType="begin"/>
            </w:r>
            <w:r w:rsidR="00E33D06">
              <w:rPr>
                <w:webHidden/>
              </w:rPr>
              <w:instrText xml:space="preserve"> PAGEREF _Toc422218279 \h </w:instrText>
            </w:r>
            <w:r w:rsidR="00E33D06">
              <w:rPr>
                <w:webHidden/>
              </w:rPr>
            </w:r>
            <w:r w:rsidR="00E33D06">
              <w:rPr>
                <w:webHidden/>
              </w:rPr>
              <w:fldChar w:fldCharType="separate"/>
            </w:r>
            <w:r w:rsidR="00E33D06">
              <w:rPr>
                <w:webHidden/>
              </w:rPr>
              <w:t>78</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80" w:history="1">
            <w:r w:rsidR="00E33D06" w:rsidRPr="003D61C2">
              <w:rPr>
                <w:rStyle w:val="Hyperlink"/>
                <w:noProof/>
              </w:rPr>
              <w:t>COMMENTS ON RELATIONSHIP WITH PRESS</w:t>
            </w:r>
            <w:r w:rsidR="00E33D06">
              <w:rPr>
                <w:noProof/>
                <w:webHidden/>
              </w:rPr>
              <w:tab/>
            </w:r>
            <w:r w:rsidR="00E33D06">
              <w:rPr>
                <w:noProof/>
                <w:webHidden/>
              </w:rPr>
              <w:fldChar w:fldCharType="begin"/>
            </w:r>
            <w:r w:rsidR="00E33D06">
              <w:rPr>
                <w:noProof/>
                <w:webHidden/>
              </w:rPr>
              <w:instrText xml:space="preserve"> PAGEREF _Toc422218280 \h </w:instrText>
            </w:r>
            <w:r w:rsidR="00E33D06">
              <w:rPr>
                <w:noProof/>
                <w:webHidden/>
              </w:rPr>
            </w:r>
            <w:r w:rsidR="00E33D06">
              <w:rPr>
                <w:noProof/>
                <w:webHidden/>
              </w:rPr>
              <w:fldChar w:fldCharType="separate"/>
            </w:r>
            <w:r w:rsidR="00E33D06">
              <w:rPr>
                <w:noProof/>
                <w:webHidden/>
              </w:rPr>
              <w:t>78</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81" w:history="1">
            <w:r w:rsidR="00E33D06" w:rsidRPr="003D61C2">
              <w:rPr>
                <w:rStyle w:val="Hyperlink"/>
              </w:rPr>
              <w:t>POLLING</w:t>
            </w:r>
            <w:r w:rsidR="00E33D06">
              <w:rPr>
                <w:webHidden/>
              </w:rPr>
              <w:tab/>
            </w:r>
            <w:r w:rsidR="00E33D06">
              <w:rPr>
                <w:webHidden/>
              </w:rPr>
              <w:fldChar w:fldCharType="begin"/>
            </w:r>
            <w:r w:rsidR="00E33D06">
              <w:rPr>
                <w:webHidden/>
              </w:rPr>
              <w:instrText xml:space="preserve"> PAGEREF _Toc422218281 \h </w:instrText>
            </w:r>
            <w:r w:rsidR="00E33D06">
              <w:rPr>
                <w:webHidden/>
              </w:rPr>
            </w:r>
            <w:r w:rsidR="00E33D06">
              <w:rPr>
                <w:webHidden/>
              </w:rPr>
              <w:fldChar w:fldCharType="separate"/>
            </w:r>
            <w:r w:rsidR="00E33D06">
              <w:rPr>
                <w:webHidden/>
              </w:rPr>
              <w:t>78</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82" w:history="1">
            <w:r w:rsidR="00E33D06" w:rsidRPr="003D61C2">
              <w:rPr>
                <w:rStyle w:val="Hyperlink"/>
                <w:noProof/>
              </w:rPr>
              <w:t>GOOD POLLING</w:t>
            </w:r>
            <w:r w:rsidR="00E33D06">
              <w:rPr>
                <w:noProof/>
                <w:webHidden/>
              </w:rPr>
              <w:tab/>
            </w:r>
            <w:r w:rsidR="00E33D06">
              <w:rPr>
                <w:noProof/>
                <w:webHidden/>
              </w:rPr>
              <w:fldChar w:fldCharType="begin"/>
            </w:r>
            <w:r w:rsidR="00E33D06">
              <w:rPr>
                <w:noProof/>
                <w:webHidden/>
              </w:rPr>
              <w:instrText xml:space="preserve"> PAGEREF _Toc422218282 \h </w:instrText>
            </w:r>
            <w:r w:rsidR="00E33D06">
              <w:rPr>
                <w:noProof/>
                <w:webHidden/>
              </w:rPr>
            </w:r>
            <w:r w:rsidR="00E33D06">
              <w:rPr>
                <w:noProof/>
                <w:webHidden/>
              </w:rPr>
              <w:fldChar w:fldCharType="separate"/>
            </w:r>
            <w:r w:rsidR="00E33D06">
              <w:rPr>
                <w:noProof/>
                <w:webHidden/>
              </w:rPr>
              <w:t>78</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83" w:history="1">
            <w:r w:rsidR="00E33D06" w:rsidRPr="003D61C2">
              <w:rPr>
                <w:rStyle w:val="Hyperlink"/>
                <w:noProof/>
              </w:rPr>
              <w:t>BAD POLLING</w:t>
            </w:r>
            <w:r w:rsidR="00E33D06">
              <w:rPr>
                <w:noProof/>
                <w:webHidden/>
              </w:rPr>
              <w:tab/>
            </w:r>
            <w:r w:rsidR="00E33D06">
              <w:rPr>
                <w:noProof/>
                <w:webHidden/>
              </w:rPr>
              <w:fldChar w:fldCharType="begin"/>
            </w:r>
            <w:r w:rsidR="00E33D06">
              <w:rPr>
                <w:noProof/>
                <w:webHidden/>
              </w:rPr>
              <w:instrText xml:space="preserve"> PAGEREF _Toc422218283 \h </w:instrText>
            </w:r>
            <w:r w:rsidR="00E33D06">
              <w:rPr>
                <w:noProof/>
                <w:webHidden/>
              </w:rPr>
            </w:r>
            <w:r w:rsidR="00E33D06">
              <w:rPr>
                <w:noProof/>
                <w:webHidden/>
              </w:rPr>
              <w:fldChar w:fldCharType="separate"/>
            </w:r>
            <w:r w:rsidR="00E33D06">
              <w:rPr>
                <w:noProof/>
                <w:webHidden/>
              </w:rPr>
              <w:t>79</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84" w:history="1">
            <w:r w:rsidR="00E33D06" w:rsidRPr="003D61C2">
              <w:rPr>
                <w:rStyle w:val="Hyperlink"/>
              </w:rPr>
              <w:t>UNAUTHORIZED BIOGRAPHIES</w:t>
            </w:r>
            <w:r w:rsidR="00E33D06">
              <w:rPr>
                <w:webHidden/>
              </w:rPr>
              <w:tab/>
            </w:r>
            <w:r w:rsidR="00E33D06">
              <w:rPr>
                <w:webHidden/>
              </w:rPr>
              <w:fldChar w:fldCharType="begin"/>
            </w:r>
            <w:r w:rsidR="00E33D06">
              <w:rPr>
                <w:webHidden/>
              </w:rPr>
              <w:instrText xml:space="preserve"> PAGEREF _Toc422218284 \h </w:instrText>
            </w:r>
            <w:r w:rsidR="00E33D06">
              <w:rPr>
                <w:webHidden/>
              </w:rPr>
            </w:r>
            <w:r w:rsidR="00E33D06">
              <w:rPr>
                <w:webHidden/>
              </w:rPr>
              <w:fldChar w:fldCharType="separate"/>
            </w:r>
            <w:r w:rsidR="00E33D06">
              <w:rPr>
                <w:webHidden/>
              </w:rPr>
              <w:t>79</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85" w:history="1">
            <w:r w:rsidR="00E33D06" w:rsidRPr="003D61C2">
              <w:rPr>
                <w:rStyle w:val="Hyperlink"/>
                <w:noProof/>
              </w:rPr>
              <w:t>BIOGRAPHY SALES</w:t>
            </w:r>
            <w:r w:rsidR="00E33D06">
              <w:rPr>
                <w:noProof/>
                <w:webHidden/>
              </w:rPr>
              <w:tab/>
            </w:r>
            <w:r w:rsidR="00E33D06">
              <w:rPr>
                <w:noProof/>
                <w:webHidden/>
              </w:rPr>
              <w:fldChar w:fldCharType="begin"/>
            </w:r>
            <w:r w:rsidR="00E33D06">
              <w:rPr>
                <w:noProof/>
                <w:webHidden/>
              </w:rPr>
              <w:instrText xml:space="preserve"> PAGEREF _Toc422218285 \h </w:instrText>
            </w:r>
            <w:r w:rsidR="00E33D06">
              <w:rPr>
                <w:noProof/>
                <w:webHidden/>
              </w:rPr>
            </w:r>
            <w:r w:rsidR="00E33D06">
              <w:rPr>
                <w:noProof/>
                <w:webHidden/>
              </w:rPr>
              <w:fldChar w:fldCharType="separate"/>
            </w:r>
            <w:r w:rsidR="00E33D06">
              <w:rPr>
                <w:noProof/>
                <w:webHidden/>
              </w:rPr>
              <w:t>79</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86" w:history="1">
            <w:r w:rsidR="00E33D06" w:rsidRPr="003D61C2">
              <w:rPr>
                <w:rStyle w:val="Hyperlink"/>
                <w:noProof/>
              </w:rPr>
              <w:t>COMMENTS FROM CLINTON CIRCLE ON BIOGRAPHIES</w:t>
            </w:r>
            <w:r w:rsidR="00E33D06">
              <w:rPr>
                <w:noProof/>
                <w:webHidden/>
              </w:rPr>
              <w:tab/>
            </w:r>
            <w:r w:rsidR="00E33D06">
              <w:rPr>
                <w:noProof/>
                <w:webHidden/>
              </w:rPr>
              <w:fldChar w:fldCharType="begin"/>
            </w:r>
            <w:r w:rsidR="00E33D06">
              <w:rPr>
                <w:noProof/>
                <w:webHidden/>
              </w:rPr>
              <w:instrText xml:space="preserve"> PAGEREF _Toc422218286 \h </w:instrText>
            </w:r>
            <w:r w:rsidR="00E33D06">
              <w:rPr>
                <w:noProof/>
                <w:webHidden/>
              </w:rPr>
            </w:r>
            <w:r w:rsidR="00E33D06">
              <w:rPr>
                <w:noProof/>
                <w:webHidden/>
              </w:rPr>
              <w:fldChar w:fldCharType="separate"/>
            </w:r>
            <w:r w:rsidR="00E33D06">
              <w:rPr>
                <w:noProof/>
                <w:webHidden/>
              </w:rPr>
              <w:t>79</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87" w:history="1">
            <w:r w:rsidR="00E33D06" w:rsidRPr="003D61C2">
              <w:rPr>
                <w:rStyle w:val="Hyperlink"/>
                <w:noProof/>
              </w:rPr>
              <w:t>COMMENTS FROM PUNDITS ON BIOGRPAHIES</w:t>
            </w:r>
            <w:r w:rsidR="00E33D06">
              <w:rPr>
                <w:noProof/>
                <w:webHidden/>
              </w:rPr>
              <w:tab/>
            </w:r>
            <w:r w:rsidR="00E33D06">
              <w:rPr>
                <w:noProof/>
                <w:webHidden/>
              </w:rPr>
              <w:fldChar w:fldCharType="begin"/>
            </w:r>
            <w:r w:rsidR="00E33D06">
              <w:rPr>
                <w:noProof/>
                <w:webHidden/>
              </w:rPr>
              <w:instrText xml:space="preserve"> PAGEREF _Toc422218287 \h </w:instrText>
            </w:r>
            <w:r w:rsidR="00E33D06">
              <w:rPr>
                <w:noProof/>
                <w:webHidden/>
              </w:rPr>
            </w:r>
            <w:r w:rsidR="00E33D06">
              <w:rPr>
                <w:noProof/>
                <w:webHidden/>
              </w:rPr>
              <w:fldChar w:fldCharType="separate"/>
            </w:r>
            <w:r w:rsidR="00E33D06">
              <w:rPr>
                <w:noProof/>
                <w:webHidden/>
              </w:rPr>
              <w:t>80</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88" w:history="1">
            <w:r w:rsidR="00E33D06" w:rsidRPr="003D61C2">
              <w:rPr>
                <w:rStyle w:val="Hyperlink"/>
              </w:rPr>
              <w:t>BOOK TOUR / SPEAKING FEES</w:t>
            </w:r>
            <w:r w:rsidR="00E33D06">
              <w:rPr>
                <w:webHidden/>
              </w:rPr>
              <w:tab/>
            </w:r>
            <w:r w:rsidR="00E33D06">
              <w:rPr>
                <w:webHidden/>
              </w:rPr>
              <w:fldChar w:fldCharType="begin"/>
            </w:r>
            <w:r w:rsidR="00E33D06">
              <w:rPr>
                <w:webHidden/>
              </w:rPr>
              <w:instrText xml:space="preserve"> PAGEREF _Toc422218288 \h </w:instrText>
            </w:r>
            <w:r w:rsidR="00E33D06">
              <w:rPr>
                <w:webHidden/>
              </w:rPr>
            </w:r>
            <w:r w:rsidR="00E33D06">
              <w:rPr>
                <w:webHidden/>
              </w:rPr>
              <w:fldChar w:fldCharType="separate"/>
            </w:r>
            <w:r w:rsidR="00E33D06">
              <w:rPr>
                <w:webHidden/>
              </w:rPr>
              <w:t>80</w:t>
            </w:r>
            <w:r w:rsidR="00E33D06">
              <w:rPr>
                <w:webHidden/>
              </w:rPr>
              <w:fldChar w:fldCharType="end"/>
            </w:r>
          </w:hyperlink>
        </w:p>
        <w:p w:rsidR="00E33D06" w:rsidRDefault="00E9536E">
          <w:pPr>
            <w:pStyle w:val="TOC2"/>
            <w:rPr>
              <w:rFonts w:eastAsiaTheme="minorEastAsia" w:cstheme="minorBidi"/>
              <w:smallCaps w:val="0"/>
              <w:szCs w:val="22"/>
            </w:rPr>
          </w:pPr>
          <w:hyperlink w:anchor="_Toc422218289" w:history="1">
            <w:r w:rsidR="00E33D06" w:rsidRPr="003D61C2">
              <w:rPr>
                <w:rStyle w:val="Hyperlink"/>
              </w:rPr>
              <w:t>AMOUNT OF MONEY EARNED</w:t>
            </w:r>
            <w:r w:rsidR="00E33D06">
              <w:rPr>
                <w:webHidden/>
              </w:rPr>
              <w:tab/>
            </w:r>
            <w:r w:rsidR="00E33D06">
              <w:rPr>
                <w:webHidden/>
              </w:rPr>
              <w:fldChar w:fldCharType="begin"/>
            </w:r>
            <w:r w:rsidR="00E33D06">
              <w:rPr>
                <w:webHidden/>
              </w:rPr>
              <w:instrText xml:space="preserve"> PAGEREF _Toc422218289 \h </w:instrText>
            </w:r>
            <w:r w:rsidR="00E33D06">
              <w:rPr>
                <w:webHidden/>
              </w:rPr>
            </w:r>
            <w:r w:rsidR="00E33D06">
              <w:rPr>
                <w:webHidden/>
              </w:rPr>
              <w:fldChar w:fldCharType="separate"/>
            </w:r>
            <w:r w:rsidR="00E33D06">
              <w:rPr>
                <w:webHidden/>
              </w:rPr>
              <w:t>80</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90" w:history="1">
            <w:r w:rsidR="00E33D06" w:rsidRPr="003D61C2">
              <w:rPr>
                <w:rStyle w:val="Hyperlink"/>
                <w:noProof/>
              </w:rPr>
              <w:t>CRITICISM FOR AMOUNT OF MONEY EARNED</w:t>
            </w:r>
            <w:r w:rsidR="00E33D06">
              <w:rPr>
                <w:noProof/>
                <w:webHidden/>
              </w:rPr>
              <w:tab/>
            </w:r>
            <w:r w:rsidR="00E33D06">
              <w:rPr>
                <w:noProof/>
                <w:webHidden/>
              </w:rPr>
              <w:fldChar w:fldCharType="begin"/>
            </w:r>
            <w:r w:rsidR="00E33D06">
              <w:rPr>
                <w:noProof/>
                <w:webHidden/>
              </w:rPr>
              <w:instrText xml:space="preserve"> PAGEREF _Toc422218290 \h </w:instrText>
            </w:r>
            <w:r w:rsidR="00E33D06">
              <w:rPr>
                <w:noProof/>
                <w:webHidden/>
              </w:rPr>
            </w:r>
            <w:r w:rsidR="00E33D06">
              <w:rPr>
                <w:noProof/>
                <w:webHidden/>
              </w:rPr>
              <w:fldChar w:fldCharType="separate"/>
            </w:r>
            <w:r w:rsidR="00E33D06">
              <w:rPr>
                <w:noProof/>
                <w:webHidden/>
              </w:rPr>
              <w:t>80</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91" w:history="1">
            <w:r w:rsidR="00E33D06" w:rsidRPr="003D61C2">
              <w:rPr>
                <w:rStyle w:val="Hyperlink"/>
                <w:noProof/>
              </w:rPr>
              <w:t>DEFENSE OF AMOUNT OF MONEY EARNED</w:t>
            </w:r>
            <w:r w:rsidR="00E33D06">
              <w:rPr>
                <w:noProof/>
                <w:webHidden/>
              </w:rPr>
              <w:tab/>
            </w:r>
            <w:r w:rsidR="00E33D06">
              <w:rPr>
                <w:noProof/>
                <w:webHidden/>
              </w:rPr>
              <w:fldChar w:fldCharType="begin"/>
            </w:r>
            <w:r w:rsidR="00E33D06">
              <w:rPr>
                <w:noProof/>
                <w:webHidden/>
              </w:rPr>
              <w:instrText xml:space="preserve"> PAGEREF _Toc422218291 \h </w:instrText>
            </w:r>
            <w:r w:rsidR="00E33D06">
              <w:rPr>
                <w:noProof/>
                <w:webHidden/>
              </w:rPr>
            </w:r>
            <w:r w:rsidR="00E33D06">
              <w:rPr>
                <w:noProof/>
                <w:webHidden/>
              </w:rPr>
              <w:fldChar w:fldCharType="separate"/>
            </w:r>
            <w:r w:rsidR="00E33D06">
              <w:rPr>
                <w:noProof/>
                <w:webHidden/>
              </w:rPr>
              <w:t>81</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92" w:history="1">
            <w:r w:rsidR="00E33D06" w:rsidRPr="003D61C2">
              <w:rPr>
                <w:rStyle w:val="Hyperlink"/>
              </w:rPr>
              <w:t>DEMANDS MADE OF VENUES</w:t>
            </w:r>
            <w:r w:rsidR="00E33D06">
              <w:rPr>
                <w:webHidden/>
              </w:rPr>
              <w:tab/>
            </w:r>
            <w:r w:rsidR="00E33D06">
              <w:rPr>
                <w:webHidden/>
              </w:rPr>
              <w:fldChar w:fldCharType="begin"/>
            </w:r>
            <w:r w:rsidR="00E33D06">
              <w:rPr>
                <w:webHidden/>
              </w:rPr>
              <w:instrText xml:space="preserve"> PAGEREF _Toc422218292 \h </w:instrText>
            </w:r>
            <w:r w:rsidR="00E33D06">
              <w:rPr>
                <w:webHidden/>
              </w:rPr>
            </w:r>
            <w:r w:rsidR="00E33D06">
              <w:rPr>
                <w:webHidden/>
              </w:rPr>
              <w:fldChar w:fldCharType="separate"/>
            </w:r>
            <w:r w:rsidR="00E33D06">
              <w:rPr>
                <w:webHidden/>
              </w:rPr>
              <w:t>82</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93" w:history="1">
            <w:r w:rsidR="00E33D06" w:rsidRPr="003D61C2">
              <w:rPr>
                <w:rStyle w:val="Hyperlink"/>
                <w:noProof/>
                <w:shd w:val="clear" w:color="auto" w:fill="FFFFFF"/>
              </w:rPr>
              <w:t>CRITICISM FROM CONSERVATIVE GROUPS</w:t>
            </w:r>
            <w:r w:rsidR="00E33D06">
              <w:rPr>
                <w:noProof/>
                <w:webHidden/>
              </w:rPr>
              <w:tab/>
            </w:r>
            <w:r w:rsidR="00E33D06">
              <w:rPr>
                <w:noProof/>
                <w:webHidden/>
              </w:rPr>
              <w:fldChar w:fldCharType="begin"/>
            </w:r>
            <w:r w:rsidR="00E33D06">
              <w:rPr>
                <w:noProof/>
                <w:webHidden/>
              </w:rPr>
              <w:instrText xml:space="preserve"> PAGEREF _Toc422218293 \h </w:instrText>
            </w:r>
            <w:r w:rsidR="00E33D06">
              <w:rPr>
                <w:noProof/>
                <w:webHidden/>
              </w:rPr>
            </w:r>
            <w:r w:rsidR="00E33D06">
              <w:rPr>
                <w:noProof/>
                <w:webHidden/>
              </w:rPr>
              <w:fldChar w:fldCharType="separate"/>
            </w:r>
            <w:r w:rsidR="00E33D06">
              <w:rPr>
                <w:noProof/>
                <w:webHidden/>
              </w:rPr>
              <w:t>83</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294" w:history="1">
            <w:r w:rsidR="00E33D06" w:rsidRPr="003D61C2">
              <w:rPr>
                <w:rStyle w:val="Hyperlink"/>
              </w:rPr>
              <w:t>NEGATIVE PRESS</w:t>
            </w:r>
            <w:r w:rsidR="00E33D06">
              <w:rPr>
                <w:webHidden/>
              </w:rPr>
              <w:tab/>
            </w:r>
            <w:r w:rsidR="00E33D06">
              <w:rPr>
                <w:webHidden/>
              </w:rPr>
              <w:fldChar w:fldCharType="begin"/>
            </w:r>
            <w:r w:rsidR="00E33D06">
              <w:rPr>
                <w:webHidden/>
              </w:rPr>
              <w:instrText xml:space="preserve"> PAGEREF _Toc422218294 \h </w:instrText>
            </w:r>
            <w:r w:rsidR="00E33D06">
              <w:rPr>
                <w:webHidden/>
              </w:rPr>
            </w:r>
            <w:r w:rsidR="00E33D06">
              <w:rPr>
                <w:webHidden/>
              </w:rPr>
              <w:fldChar w:fldCharType="separate"/>
            </w:r>
            <w:r w:rsidR="00E33D06">
              <w:rPr>
                <w:webHidden/>
              </w:rPr>
              <w:t>83</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95" w:history="1">
            <w:r w:rsidR="00E33D06" w:rsidRPr="003D61C2">
              <w:rPr>
                <w:rStyle w:val="Hyperlink"/>
              </w:rPr>
              <w:t>ETHICS</w:t>
            </w:r>
            <w:r w:rsidR="00E33D06">
              <w:rPr>
                <w:webHidden/>
              </w:rPr>
              <w:tab/>
            </w:r>
            <w:r w:rsidR="00E33D06">
              <w:rPr>
                <w:webHidden/>
              </w:rPr>
              <w:fldChar w:fldCharType="begin"/>
            </w:r>
            <w:r w:rsidR="00E33D06">
              <w:rPr>
                <w:webHidden/>
              </w:rPr>
              <w:instrText xml:space="preserve"> PAGEREF _Toc422218295 \h </w:instrText>
            </w:r>
            <w:r w:rsidR="00E33D06">
              <w:rPr>
                <w:webHidden/>
              </w:rPr>
            </w:r>
            <w:r w:rsidR="00E33D06">
              <w:rPr>
                <w:webHidden/>
              </w:rPr>
              <w:fldChar w:fldCharType="separate"/>
            </w:r>
            <w:r w:rsidR="00E33D06">
              <w:rPr>
                <w:webHidden/>
              </w:rPr>
              <w:t>85</w:t>
            </w:r>
            <w:r w:rsidR="00E33D06">
              <w:rPr>
                <w:webHidden/>
              </w:rPr>
              <w:fldChar w:fldCharType="end"/>
            </w:r>
          </w:hyperlink>
        </w:p>
        <w:p w:rsidR="00E33D06" w:rsidRDefault="00E9536E">
          <w:pPr>
            <w:pStyle w:val="TOC2"/>
            <w:rPr>
              <w:rFonts w:eastAsiaTheme="minorEastAsia" w:cstheme="minorBidi"/>
              <w:smallCaps w:val="0"/>
              <w:szCs w:val="22"/>
            </w:rPr>
          </w:pPr>
          <w:hyperlink w:anchor="_Toc422218296" w:history="1">
            <w:r w:rsidR="00E33D06" w:rsidRPr="003D61C2">
              <w:rPr>
                <w:rStyle w:val="Hyperlink"/>
              </w:rPr>
              <w:t>TENURE AS SECRETARY OF STATE</w:t>
            </w:r>
            <w:r w:rsidR="00E33D06">
              <w:rPr>
                <w:webHidden/>
              </w:rPr>
              <w:tab/>
            </w:r>
            <w:r w:rsidR="00E33D06">
              <w:rPr>
                <w:webHidden/>
              </w:rPr>
              <w:fldChar w:fldCharType="begin"/>
            </w:r>
            <w:r w:rsidR="00E33D06">
              <w:rPr>
                <w:webHidden/>
              </w:rPr>
              <w:instrText xml:space="preserve"> PAGEREF _Toc422218296 \h </w:instrText>
            </w:r>
            <w:r w:rsidR="00E33D06">
              <w:rPr>
                <w:webHidden/>
              </w:rPr>
            </w:r>
            <w:r w:rsidR="00E33D06">
              <w:rPr>
                <w:webHidden/>
              </w:rPr>
              <w:fldChar w:fldCharType="separate"/>
            </w:r>
            <w:r w:rsidR="00E33D06">
              <w:rPr>
                <w:webHidden/>
              </w:rPr>
              <w:t>85</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297" w:history="1">
            <w:r w:rsidR="00E33D06" w:rsidRPr="003D61C2">
              <w:rPr>
                <w:rStyle w:val="Hyperlink"/>
                <w:noProof/>
              </w:rPr>
              <w:t>MONEY EARNED FROM SPEECHES DURING TENURE</w:t>
            </w:r>
            <w:r w:rsidR="00E33D06">
              <w:rPr>
                <w:noProof/>
                <w:webHidden/>
              </w:rPr>
              <w:tab/>
            </w:r>
            <w:r w:rsidR="00E33D06">
              <w:rPr>
                <w:noProof/>
                <w:webHidden/>
              </w:rPr>
              <w:fldChar w:fldCharType="begin"/>
            </w:r>
            <w:r w:rsidR="00E33D06">
              <w:rPr>
                <w:noProof/>
                <w:webHidden/>
              </w:rPr>
              <w:instrText xml:space="preserve"> PAGEREF _Toc422218297 \h </w:instrText>
            </w:r>
            <w:r w:rsidR="00E33D06">
              <w:rPr>
                <w:noProof/>
                <w:webHidden/>
              </w:rPr>
            </w:r>
            <w:r w:rsidR="00E33D06">
              <w:rPr>
                <w:noProof/>
                <w:webHidden/>
              </w:rPr>
              <w:fldChar w:fldCharType="separate"/>
            </w:r>
            <w:r w:rsidR="00E33D06">
              <w:rPr>
                <w:noProof/>
                <w:webHidden/>
              </w:rPr>
              <w:t>85</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298" w:history="1">
            <w:r w:rsidR="00E33D06" w:rsidRPr="003D61C2">
              <w:rPr>
                <w:rStyle w:val="Hyperlink"/>
              </w:rPr>
              <w:t>HEALTHCARE</w:t>
            </w:r>
            <w:r w:rsidR="00E33D06">
              <w:rPr>
                <w:webHidden/>
              </w:rPr>
              <w:tab/>
            </w:r>
            <w:r w:rsidR="00E33D06">
              <w:rPr>
                <w:webHidden/>
              </w:rPr>
              <w:fldChar w:fldCharType="begin"/>
            </w:r>
            <w:r w:rsidR="00E33D06">
              <w:rPr>
                <w:webHidden/>
              </w:rPr>
              <w:instrText xml:space="preserve"> PAGEREF _Toc422218298 \h </w:instrText>
            </w:r>
            <w:r w:rsidR="00E33D06">
              <w:rPr>
                <w:webHidden/>
              </w:rPr>
            </w:r>
            <w:r w:rsidR="00E33D06">
              <w:rPr>
                <w:webHidden/>
              </w:rPr>
              <w:fldChar w:fldCharType="separate"/>
            </w:r>
            <w:r w:rsidR="00E33D06">
              <w:rPr>
                <w:webHidden/>
              </w:rPr>
              <w:t>86</w:t>
            </w:r>
            <w:r w:rsidR="00E33D06">
              <w:rPr>
                <w:webHidden/>
              </w:rPr>
              <w:fldChar w:fldCharType="end"/>
            </w:r>
          </w:hyperlink>
        </w:p>
        <w:p w:rsidR="00E33D06" w:rsidRDefault="00E9536E">
          <w:pPr>
            <w:pStyle w:val="TOC2"/>
            <w:rPr>
              <w:rFonts w:eastAsiaTheme="minorEastAsia" w:cstheme="minorBidi"/>
              <w:smallCaps w:val="0"/>
              <w:szCs w:val="22"/>
            </w:rPr>
          </w:pPr>
          <w:hyperlink w:anchor="_Toc422218299" w:history="1">
            <w:r w:rsidR="00E33D06" w:rsidRPr="003D61C2">
              <w:rPr>
                <w:rStyle w:val="Hyperlink"/>
              </w:rPr>
              <w:t>PRE-OBAMACARE POSITIONS</w:t>
            </w:r>
            <w:r w:rsidR="00E33D06">
              <w:rPr>
                <w:webHidden/>
              </w:rPr>
              <w:tab/>
            </w:r>
            <w:r w:rsidR="00E33D06">
              <w:rPr>
                <w:webHidden/>
              </w:rPr>
              <w:fldChar w:fldCharType="begin"/>
            </w:r>
            <w:r w:rsidR="00E33D06">
              <w:rPr>
                <w:webHidden/>
              </w:rPr>
              <w:instrText xml:space="preserve"> PAGEREF _Toc422218299 \h </w:instrText>
            </w:r>
            <w:r w:rsidR="00E33D06">
              <w:rPr>
                <w:webHidden/>
              </w:rPr>
            </w:r>
            <w:r w:rsidR="00E33D06">
              <w:rPr>
                <w:webHidden/>
              </w:rPr>
              <w:fldChar w:fldCharType="separate"/>
            </w:r>
            <w:r w:rsidR="00E33D06">
              <w:rPr>
                <w:webHidden/>
              </w:rPr>
              <w:t>86</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300" w:history="1">
            <w:r w:rsidR="00E33D06" w:rsidRPr="003D61C2">
              <w:rPr>
                <w:rStyle w:val="Hyperlink"/>
              </w:rPr>
              <w:t>SOCIAL SECURITY</w:t>
            </w:r>
            <w:r w:rsidR="00E33D06">
              <w:rPr>
                <w:webHidden/>
              </w:rPr>
              <w:tab/>
            </w:r>
            <w:r w:rsidR="00E33D06">
              <w:rPr>
                <w:webHidden/>
              </w:rPr>
              <w:fldChar w:fldCharType="begin"/>
            </w:r>
            <w:r w:rsidR="00E33D06">
              <w:rPr>
                <w:webHidden/>
              </w:rPr>
              <w:instrText xml:space="preserve"> PAGEREF _Toc422218300 \h </w:instrText>
            </w:r>
            <w:r w:rsidR="00E33D06">
              <w:rPr>
                <w:webHidden/>
              </w:rPr>
            </w:r>
            <w:r w:rsidR="00E33D06">
              <w:rPr>
                <w:webHidden/>
              </w:rPr>
              <w:fldChar w:fldCharType="separate"/>
            </w:r>
            <w:r w:rsidR="00E33D06">
              <w:rPr>
                <w:webHidden/>
              </w:rPr>
              <w:t>86</w:t>
            </w:r>
            <w:r w:rsidR="00E33D06">
              <w:rPr>
                <w:webHidden/>
              </w:rPr>
              <w:fldChar w:fldCharType="end"/>
            </w:r>
          </w:hyperlink>
        </w:p>
        <w:p w:rsidR="00E33D06" w:rsidRDefault="00E9536E">
          <w:pPr>
            <w:pStyle w:val="TOC2"/>
            <w:rPr>
              <w:rFonts w:eastAsiaTheme="minorEastAsia" w:cstheme="minorBidi"/>
              <w:smallCaps w:val="0"/>
              <w:szCs w:val="22"/>
            </w:rPr>
          </w:pPr>
          <w:hyperlink w:anchor="_Toc422218301" w:history="1">
            <w:r w:rsidR="00E33D06" w:rsidRPr="003D61C2">
              <w:rPr>
                <w:rStyle w:val="Hyperlink"/>
              </w:rPr>
              <w:t>CHANGES TO SOCIAL SECURITY</w:t>
            </w:r>
            <w:r w:rsidR="00E33D06">
              <w:rPr>
                <w:webHidden/>
              </w:rPr>
              <w:tab/>
            </w:r>
            <w:r w:rsidR="00E33D06">
              <w:rPr>
                <w:webHidden/>
              </w:rPr>
              <w:fldChar w:fldCharType="begin"/>
            </w:r>
            <w:r w:rsidR="00E33D06">
              <w:rPr>
                <w:webHidden/>
              </w:rPr>
              <w:instrText xml:space="preserve"> PAGEREF _Toc422218301 \h </w:instrText>
            </w:r>
            <w:r w:rsidR="00E33D06">
              <w:rPr>
                <w:webHidden/>
              </w:rPr>
            </w:r>
            <w:r w:rsidR="00E33D06">
              <w:rPr>
                <w:webHidden/>
              </w:rPr>
              <w:fldChar w:fldCharType="separate"/>
            </w:r>
            <w:r w:rsidR="00E33D06">
              <w:rPr>
                <w:webHidden/>
              </w:rPr>
              <w:t>86</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02" w:history="1">
            <w:r w:rsidR="00E33D06" w:rsidRPr="003D61C2">
              <w:rPr>
                <w:rStyle w:val="Hyperlink"/>
                <w:noProof/>
              </w:rPr>
              <w:t>COMMENTS ON CHANGES TO SOCIAL SECURITY</w:t>
            </w:r>
            <w:r w:rsidR="00E33D06">
              <w:rPr>
                <w:noProof/>
                <w:webHidden/>
              </w:rPr>
              <w:tab/>
            </w:r>
            <w:r w:rsidR="00E33D06">
              <w:rPr>
                <w:noProof/>
                <w:webHidden/>
              </w:rPr>
              <w:fldChar w:fldCharType="begin"/>
            </w:r>
            <w:r w:rsidR="00E33D06">
              <w:rPr>
                <w:noProof/>
                <w:webHidden/>
              </w:rPr>
              <w:instrText xml:space="preserve"> PAGEREF _Toc422218302 \h </w:instrText>
            </w:r>
            <w:r w:rsidR="00E33D06">
              <w:rPr>
                <w:noProof/>
                <w:webHidden/>
              </w:rPr>
            </w:r>
            <w:r w:rsidR="00E33D06">
              <w:rPr>
                <w:noProof/>
                <w:webHidden/>
              </w:rPr>
              <w:fldChar w:fldCharType="separate"/>
            </w:r>
            <w:r w:rsidR="00E33D06">
              <w:rPr>
                <w:noProof/>
                <w:webHidden/>
              </w:rPr>
              <w:t>87</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303" w:history="1">
            <w:r w:rsidR="00E33D06" w:rsidRPr="003D61C2">
              <w:rPr>
                <w:rStyle w:val="Hyperlink"/>
              </w:rPr>
              <w:t>TAXES</w:t>
            </w:r>
            <w:r w:rsidR="00E33D06">
              <w:rPr>
                <w:webHidden/>
              </w:rPr>
              <w:tab/>
            </w:r>
            <w:r w:rsidR="00E33D06">
              <w:rPr>
                <w:webHidden/>
              </w:rPr>
              <w:fldChar w:fldCharType="begin"/>
            </w:r>
            <w:r w:rsidR="00E33D06">
              <w:rPr>
                <w:webHidden/>
              </w:rPr>
              <w:instrText xml:space="preserve"> PAGEREF _Toc422218303 \h </w:instrText>
            </w:r>
            <w:r w:rsidR="00E33D06">
              <w:rPr>
                <w:webHidden/>
              </w:rPr>
            </w:r>
            <w:r w:rsidR="00E33D06">
              <w:rPr>
                <w:webHidden/>
              </w:rPr>
              <w:fldChar w:fldCharType="separate"/>
            </w:r>
            <w:r w:rsidR="00E33D06">
              <w:rPr>
                <w:webHidden/>
              </w:rPr>
              <w:t>87</w:t>
            </w:r>
            <w:r w:rsidR="00E33D06">
              <w:rPr>
                <w:webHidden/>
              </w:rPr>
              <w:fldChar w:fldCharType="end"/>
            </w:r>
          </w:hyperlink>
        </w:p>
        <w:p w:rsidR="00E33D06" w:rsidRDefault="00E9536E">
          <w:pPr>
            <w:pStyle w:val="TOC2"/>
            <w:rPr>
              <w:rFonts w:eastAsiaTheme="minorEastAsia" w:cstheme="minorBidi"/>
              <w:smallCaps w:val="0"/>
              <w:szCs w:val="22"/>
            </w:rPr>
          </w:pPr>
          <w:hyperlink w:anchor="_Toc422218304" w:history="1">
            <w:r w:rsidR="00E33D06" w:rsidRPr="003D61C2">
              <w:rPr>
                <w:rStyle w:val="Hyperlink"/>
              </w:rPr>
              <w:t>BUSH TAX CUTS</w:t>
            </w:r>
            <w:r w:rsidR="00E33D06">
              <w:rPr>
                <w:webHidden/>
              </w:rPr>
              <w:tab/>
            </w:r>
            <w:r w:rsidR="00E33D06">
              <w:rPr>
                <w:webHidden/>
              </w:rPr>
              <w:fldChar w:fldCharType="begin"/>
            </w:r>
            <w:r w:rsidR="00E33D06">
              <w:rPr>
                <w:webHidden/>
              </w:rPr>
              <w:instrText xml:space="preserve"> PAGEREF _Toc422218304 \h </w:instrText>
            </w:r>
            <w:r w:rsidR="00E33D06">
              <w:rPr>
                <w:webHidden/>
              </w:rPr>
            </w:r>
            <w:r w:rsidR="00E33D06">
              <w:rPr>
                <w:webHidden/>
              </w:rPr>
              <w:fldChar w:fldCharType="separate"/>
            </w:r>
            <w:r w:rsidR="00E33D06">
              <w:rPr>
                <w:webHidden/>
              </w:rPr>
              <w:t>87</w:t>
            </w:r>
            <w:r w:rsidR="00E33D06">
              <w:rPr>
                <w:webHidden/>
              </w:rPr>
              <w:fldChar w:fldCharType="end"/>
            </w:r>
          </w:hyperlink>
        </w:p>
        <w:p w:rsidR="00E33D06" w:rsidRDefault="00E9536E">
          <w:pPr>
            <w:pStyle w:val="TOC2"/>
            <w:rPr>
              <w:rFonts w:eastAsiaTheme="minorEastAsia" w:cstheme="minorBidi"/>
              <w:smallCaps w:val="0"/>
              <w:szCs w:val="22"/>
            </w:rPr>
          </w:pPr>
          <w:hyperlink w:anchor="_Toc422218305" w:history="1">
            <w:r w:rsidR="00E33D06" w:rsidRPr="003D61C2">
              <w:rPr>
                <w:rStyle w:val="Hyperlink"/>
              </w:rPr>
              <w:t>CAPITAL GAINS TAX</w:t>
            </w:r>
            <w:r w:rsidR="00E33D06">
              <w:rPr>
                <w:webHidden/>
              </w:rPr>
              <w:tab/>
            </w:r>
            <w:r w:rsidR="00E33D06">
              <w:rPr>
                <w:webHidden/>
              </w:rPr>
              <w:fldChar w:fldCharType="begin"/>
            </w:r>
            <w:r w:rsidR="00E33D06">
              <w:rPr>
                <w:webHidden/>
              </w:rPr>
              <w:instrText xml:space="preserve"> PAGEREF _Toc422218305 \h </w:instrText>
            </w:r>
            <w:r w:rsidR="00E33D06">
              <w:rPr>
                <w:webHidden/>
              </w:rPr>
            </w:r>
            <w:r w:rsidR="00E33D06">
              <w:rPr>
                <w:webHidden/>
              </w:rPr>
              <w:fldChar w:fldCharType="separate"/>
            </w:r>
            <w:r w:rsidR="00E33D06">
              <w:rPr>
                <w:webHidden/>
              </w:rPr>
              <w:t>87</w:t>
            </w:r>
            <w:r w:rsidR="00E33D06">
              <w:rPr>
                <w:webHidden/>
              </w:rPr>
              <w:fldChar w:fldCharType="end"/>
            </w:r>
          </w:hyperlink>
        </w:p>
        <w:p w:rsidR="00E33D06" w:rsidRDefault="00E9536E">
          <w:pPr>
            <w:pStyle w:val="TOC2"/>
            <w:rPr>
              <w:rFonts w:eastAsiaTheme="minorEastAsia" w:cstheme="minorBidi"/>
              <w:smallCaps w:val="0"/>
              <w:szCs w:val="22"/>
            </w:rPr>
          </w:pPr>
          <w:hyperlink w:anchor="_Toc422218306" w:history="1">
            <w:r w:rsidR="00E33D06" w:rsidRPr="003D61C2">
              <w:rPr>
                <w:rStyle w:val="Hyperlink"/>
              </w:rPr>
              <w:t>FINANCIAL TRANSACTION TAX</w:t>
            </w:r>
            <w:r w:rsidR="00E33D06">
              <w:rPr>
                <w:webHidden/>
              </w:rPr>
              <w:tab/>
            </w:r>
            <w:r w:rsidR="00E33D06">
              <w:rPr>
                <w:webHidden/>
              </w:rPr>
              <w:fldChar w:fldCharType="begin"/>
            </w:r>
            <w:r w:rsidR="00E33D06">
              <w:rPr>
                <w:webHidden/>
              </w:rPr>
              <w:instrText xml:space="preserve"> PAGEREF _Toc422218306 \h </w:instrText>
            </w:r>
            <w:r w:rsidR="00E33D06">
              <w:rPr>
                <w:webHidden/>
              </w:rPr>
            </w:r>
            <w:r w:rsidR="00E33D06">
              <w:rPr>
                <w:webHidden/>
              </w:rPr>
              <w:fldChar w:fldCharType="separate"/>
            </w:r>
            <w:r w:rsidR="00E33D06">
              <w:rPr>
                <w:webHidden/>
              </w:rPr>
              <w:t>88</w:t>
            </w:r>
            <w:r w:rsidR="00E33D06">
              <w:rPr>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307" w:history="1">
            <w:r w:rsidR="00E33D06" w:rsidRPr="003D61C2">
              <w:rPr>
                <w:rStyle w:val="Hyperlink"/>
              </w:rPr>
              <w:t>DEBT</w:t>
            </w:r>
            <w:r w:rsidR="00E33D06">
              <w:rPr>
                <w:webHidden/>
              </w:rPr>
              <w:tab/>
            </w:r>
            <w:r w:rsidR="00E33D06">
              <w:rPr>
                <w:webHidden/>
              </w:rPr>
              <w:fldChar w:fldCharType="begin"/>
            </w:r>
            <w:r w:rsidR="00E33D06">
              <w:rPr>
                <w:webHidden/>
              </w:rPr>
              <w:instrText xml:space="preserve"> PAGEREF _Toc422218307 \h </w:instrText>
            </w:r>
            <w:r w:rsidR="00E33D06">
              <w:rPr>
                <w:webHidden/>
              </w:rPr>
            </w:r>
            <w:r w:rsidR="00E33D06">
              <w:rPr>
                <w:webHidden/>
              </w:rPr>
              <w:fldChar w:fldCharType="separate"/>
            </w:r>
            <w:r w:rsidR="00E33D06">
              <w:rPr>
                <w:webHidden/>
              </w:rPr>
              <w:t>88</w:t>
            </w:r>
            <w:r w:rsidR="00E33D06">
              <w:rPr>
                <w:webHidden/>
              </w:rPr>
              <w:fldChar w:fldCharType="end"/>
            </w:r>
          </w:hyperlink>
        </w:p>
        <w:p w:rsidR="00E33D06" w:rsidRDefault="00E9536E">
          <w:pPr>
            <w:pStyle w:val="TOC2"/>
            <w:rPr>
              <w:rFonts w:eastAsiaTheme="minorEastAsia" w:cstheme="minorBidi"/>
              <w:smallCaps w:val="0"/>
              <w:szCs w:val="22"/>
            </w:rPr>
          </w:pPr>
          <w:hyperlink w:anchor="_Toc422218308" w:history="1">
            <w:r w:rsidR="00E33D06" w:rsidRPr="003D61C2">
              <w:rPr>
                <w:rStyle w:val="Hyperlink"/>
              </w:rPr>
              <w:t>BANKRUPTCY</w:t>
            </w:r>
            <w:r w:rsidR="00E33D06">
              <w:rPr>
                <w:webHidden/>
              </w:rPr>
              <w:tab/>
            </w:r>
            <w:r w:rsidR="00E33D06">
              <w:rPr>
                <w:webHidden/>
              </w:rPr>
              <w:fldChar w:fldCharType="begin"/>
            </w:r>
            <w:r w:rsidR="00E33D06">
              <w:rPr>
                <w:webHidden/>
              </w:rPr>
              <w:instrText xml:space="preserve"> PAGEREF _Toc422218308 \h </w:instrText>
            </w:r>
            <w:r w:rsidR="00E33D06">
              <w:rPr>
                <w:webHidden/>
              </w:rPr>
            </w:r>
            <w:r w:rsidR="00E33D06">
              <w:rPr>
                <w:webHidden/>
              </w:rPr>
              <w:fldChar w:fldCharType="separate"/>
            </w:r>
            <w:r w:rsidR="00E33D06">
              <w:rPr>
                <w:webHidden/>
              </w:rPr>
              <w:t>88</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09" w:history="1">
            <w:r w:rsidR="00E33D06" w:rsidRPr="003D61C2">
              <w:rPr>
                <w:rStyle w:val="Hyperlink"/>
                <w:noProof/>
              </w:rPr>
              <w:t>BANKRUPTCY POLICY</w:t>
            </w:r>
            <w:r w:rsidR="00E33D06">
              <w:rPr>
                <w:noProof/>
                <w:webHidden/>
              </w:rPr>
              <w:tab/>
            </w:r>
            <w:r w:rsidR="00E33D06">
              <w:rPr>
                <w:noProof/>
                <w:webHidden/>
              </w:rPr>
              <w:fldChar w:fldCharType="begin"/>
            </w:r>
            <w:r w:rsidR="00E33D06">
              <w:rPr>
                <w:noProof/>
                <w:webHidden/>
              </w:rPr>
              <w:instrText xml:space="preserve"> PAGEREF _Toc422218309 \h </w:instrText>
            </w:r>
            <w:r w:rsidR="00E33D06">
              <w:rPr>
                <w:noProof/>
                <w:webHidden/>
              </w:rPr>
            </w:r>
            <w:r w:rsidR="00E33D06">
              <w:rPr>
                <w:noProof/>
                <w:webHidden/>
              </w:rPr>
              <w:fldChar w:fldCharType="separate"/>
            </w:r>
            <w:r w:rsidR="00E33D06">
              <w:rPr>
                <w:noProof/>
                <w:webHidden/>
              </w:rPr>
              <w:t>88</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310" w:history="1">
            <w:r w:rsidR="00E33D06" w:rsidRPr="003D61C2">
              <w:rPr>
                <w:rStyle w:val="Hyperlink"/>
              </w:rPr>
              <w:t>PEOPLE FROM THE PAST</w:t>
            </w:r>
            <w:r w:rsidR="00E33D06">
              <w:rPr>
                <w:webHidden/>
              </w:rPr>
              <w:tab/>
            </w:r>
            <w:r w:rsidR="00E33D06">
              <w:rPr>
                <w:webHidden/>
              </w:rPr>
              <w:fldChar w:fldCharType="begin"/>
            </w:r>
            <w:r w:rsidR="00E33D06">
              <w:rPr>
                <w:webHidden/>
              </w:rPr>
              <w:instrText xml:space="preserve"> PAGEREF _Toc422218310 \h </w:instrText>
            </w:r>
            <w:r w:rsidR="00E33D06">
              <w:rPr>
                <w:webHidden/>
              </w:rPr>
            </w:r>
            <w:r w:rsidR="00E33D06">
              <w:rPr>
                <w:webHidden/>
              </w:rPr>
              <w:fldChar w:fldCharType="separate"/>
            </w:r>
            <w:r w:rsidR="00E33D06">
              <w:rPr>
                <w:webHidden/>
              </w:rPr>
              <w:t>88</w:t>
            </w:r>
            <w:r w:rsidR="00E33D06">
              <w:rPr>
                <w:webHidden/>
              </w:rPr>
              <w:fldChar w:fldCharType="end"/>
            </w:r>
          </w:hyperlink>
        </w:p>
        <w:p w:rsidR="00E33D06" w:rsidRDefault="00E9536E">
          <w:pPr>
            <w:pStyle w:val="TOC2"/>
            <w:rPr>
              <w:rFonts w:eastAsiaTheme="minorEastAsia" w:cstheme="minorBidi"/>
              <w:smallCaps w:val="0"/>
              <w:szCs w:val="22"/>
            </w:rPr>
          </w:pPr>
          <w:hyperlink w:anchor="_Toc422218311" w:history="1">
            <w:r w:rsidR="00E33D06" w:rsidRPr="003D61C2">
              <w:rPr>
                <w:rStyle w:val="Hyperlink"/>
              </w:rPr>
              <w:t>DEFENSE OF ACCUSED RAPIST</w:t>
            </w:r>
            <w:r w:rsidR="00E33D06">
              <w:rPr>
                <w:webHidden/>
              </w:rPr>
              <w:tab/>
            </w:r>
            <w:r w:rsidR="00E33D06">
              <w:rPr>
                <w:webHidden/>
              </w:rPr>
              <w:fldChar w:fldCharType="begin"/>
            </w:r>
            <w:r w:rsidR="00E33D06">
              <w:rPr>
                <w:webHidden/>
              </w:rPr>
              <w:instrText xml:space="preserve"> PAGEREF _Toc422218311 \h </w:instrText>
            </w:r>
            <w:r w:rsidR="00E33D06">
              <w:rPr>
                <w:webHidden/>
              </w:rPr>
            </w:r>
            <w:r w:rsidR="00E33D06">
              <w:rPr>
                <w:webHidden/>
              </w:rPr>
              <w:fldChar w:fldCharType="separate"/>
            </w:r>
            <w:r w:rsidR="00E33D06">
              <w:rPr>
                <w:webHidden/>
              </w:rPr>
              <w:t>88</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12" w:history="1">
            <w:r w:rsidR="00E33D06" w:rsidRPr="003D61C2">
              <w:rPr>
                <w:rStyle w:val="Hyperlink"/>
                <w:noProof/>
              </w:rPr>
              <w:t>CRITICISM FOR DEFENSE OF ACCUSED RAPIST</w:t>
            </w:r>
            <w:r w:rsidR="00E33D06">
              <w:rPr>
                <w:noProof/>
                <w:webHidden/>
              </w:rPr>
              <w:tab/>
            </w:r>
            <w:r w:rsidR="00E33D06">
              <w:rPr>
                <w:noProof/>
                <w:webHidden/>
              </w:rPr>
              <w:fldChar w:fldCharType="begin"/>
            </w:r>
            <w:r w:rsidR="00E33D06">
              <w:rPr>
                <w:noProof/>
                <w:webHidden/>
              </w:rPr>
              <w:instrText xml:space="preserve"> PAGEREF _Toc422218312 \h </w:instrText>
            </w:r>
            <w:r w:rsidR="00E33D06">
              <w:rPr>
                <w:noProof/>
                <w:webHidden/>
              </w:rPr>
            </w:r>
            <w:r w:rsidR="00E33D06">
              <w:rPr>
                <w:noProof/>
                <w:webHidden/>
              </w:rPr>
              <w:fldChar w:fldCharType="separate"/>
            </w:r>
            <w:r w:rsidR="00E33D06">
              <w:rPr>
                <w:noProof/>
                <w:webHidden/>
              </w:rPr>
              <w:t>88</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13" w:history="1">
            <w:r w:rsidR="00E33D06" w:rsidRPr="003D61C2">
              <w:rPr>
                <w:rStyle w:val="Hyperlink"/>
                <w:noProof/>
              </w:rPr>
              <w:t>DEFENSE OF DEFENSE OF ACCUSED RAPIST</w:t>
            </w:r>
            <w:r w:rsidR="00E33D06">
              <w:rPr>
                <w:noProof/>
                <w:webHidden/>
              </w:rPr>
              <w:tab/>
            </w:r>
            <w:r w:rsidR="00E33D06">
              <w:rPr>
                <w:noProof/>
                <w:webHidden/>
              </w:rPr>
              <w:fldChar w:fldCharType="begin"/>
            </w:r>
            <w:r w:rsidR="00E33D06">
              <w:rPr>
                <w:noProof/>
                <w:webHidden/>
              </w:rPr>
              <w:instrText xml:space="preserve"> PAGEREF _Toc422218313 \h </w:instrText>
            </w:r>
            <w:r w:rsidR="00E33D06">
              <w:rPr>
                <w:noProof/>
                <w:webHidden/>
              </w:rPr>
            </w:r>
            <w:r w:rsidR="00E33D06">
              <w:rPr>
                <w:noProof/>
                <w:webHidden/>
              </w:rPr>
              <w:fldChar w:fldCharType="separate"/>
            </w:r>
            <w:r w:rsidR="00E33D06">
              <w:rPr>
                <w:noProof/>
                <w:webHidden/>
              </w:rPr>
              <w:t>89</w:t>
            </w:r>
            <w:r w:rsidR="00E33D06">
              <w:rPr>
                <w:noProof/>
                <w:webHidden/>
              </w:rPr>
              <w:fldChar w:fldCharType="end"/>
            </w:r>
          </w:hyperlink>
        </w:p>
        <w:p w:rsidR="00E33D06" w:rsidRDefault="00E9536E">
          <w:pPr>
            <w:pStyle w:val="TOC2"/>
            <w:rPr>
              <w:rFonts w:eastAsiaTheme="minorEastAsia" w:cstheme="minorBidi"/>
              <w:smallCaps w:val="0"/>
              <w:szCs w:val="22"/>
            </w:rPr>
          </w:pPr>
          <w:hyperlink w:anchor="_Toc422218314" w:history="1">
            <w:r w:rsidR="00E33D06" w:rsidRPr="003D61C2">
              <w:rPr>
                <w:rStyle w:val="Hyperlink"/>
              </w:rPr>
              <w:t>BARBARA COMSTOCK</w:t>
            </w:r>
            <w:r w:rsidR="00E33D06">
              <w:rPr>
                <w:webHidden/>
              </w:rPr>
              <w:tab/>
            </w:r>
            <w:r w:rsidR="00E33D06">
              <w:rPr>
                <w:webHidden/>
              </w:rPr>
              <w:fldChar w:fldCharType="begin"/>
            </w:r>
            <w:r w:rsidR="00E33D06">
              <w:rPr>
                <w:webHidden/>
              </w:rPr>
              <w:instrText xml:space="preserve"> PAGEREF _Toc422218314 \h </w:instrText>
            </w:r>
            <w:r w:rsidR="00E33D06">
              <w:rPr>
                <w:webHidden/>
              </w:rPr>
            </w:r>
            <w:r w:rsidR="00E33D06">
              <w:rPr>
                <w:webHidden/>
              </w:rPr>
              <w:fldChar w:fldCharType="separate"/>
            </w:r>
            <w:r w:rsidR="00E33D06">
              <w:rPr>
                <w:webHidden/>
              </w:rPr>
              <w:t>89</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15" w:history="1">
            <w:r w:rsidR="00E33D06" w:rsidRPr="003D61C2">
              <w:rPr>
                <w:rStyle w:val="Hyperlink"/>
                <w:noProof/>
              </w:rPr>
              <w:t>CRITICISM OF CLINTON REACTION TO COMSTOCK’S 2014 RACE</w:t>
            </w:r>
            <w:r w:rsidR="00E33D06">
              <w:rPr>
                <w:noProof/>
                <w:webHidden/>
              </w:rPr>
              <w:tab/>
            </w:r>
            <w:r w:rsidR="00E33D06">
              <w:rPr>
                <w:noProof/>
                <w:webHidden/>
              </w:rPr>
              <w:fldChar w:fldCharType="begin"/>
            </w:r>
            <w:r w:rsidR="00E33D06">
              <w:rPr>
                <w:noProof/>
                <w:webHidden/>
              </w:rPr>
              <w:instrText xml:space="preserve"> PAGEREF _Toc422218315 \h </w:instrText>
            </w:r>
            <w:r w:rsidR="00E33D06">
              <w:rPr>
                <w:noProof/>
                <w:webHidden/>
              </w:rPr>
            </w:r>
            <w:r w:rsidR="00E33D06">
              <w:rPr>
                <w:noProof/>
                <w:webHidden/>
              </w:rPr>
              <w:fldChar w:fldCharType="separate"/>
            </w:r>
            <w:r w:rsidR="00E33D06">
              <w:rPr>
                <w:noProof/>
                <w:webHidden/>
              </w:rPr>
              <w:t>89</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316" w:history="1">
            <w:r w:rsidR="00E33D06" w:rsidRPr="003D61C2">
              <w:rPr>
                <w:rStyle w:val="Hyperlink"/>
              </w:rPr>
              <w:t>ORGANIZATIONS LINKED TO CLINTON</w:t>
            </w:r>
            <w:r w:rsidR="00E33D06">
              <w:rPr>
                <w:webHidden/>
              </w:rPr>
              <w:tab/>
            </w:r>
            <w:r w:rsidR="00E33D06">
              <w:rPr>
                <w:webHidden/>
              </w:rPr>
              <w:fldChar w:fldCharType="begin"/>
            </w:r>
            <w:r w:rsidR="00E33D06">
              <w:rPr>
                <w:webHidden/>
              </w:rPr>
              <w:instrText xml:space="preserve"> PAGEREF _Toc422218316 \h </w:instrText>
            </w:r>
            <w:r w:rsidR="00E33D06">
              <w:rPr>
                <w:webHidden/>
              </w:rPr>
            </w:r>
            <w:r w:rsidR="00E33D06">
              <w:rPr>
                <w:webHidden/>
              </w:rPr>
              <w:fldChar w:fldCharType="separate"/>
            </w:r>
            <w:r w:rsidR="00E33D06">
              <w:rPr>
                <w:webHidden/>
              </w:rPr>
              <w:t>90</w:t>
            </w:r>
            <w:r w:rsidR="00E33D06">
              <w:rPr>
                <w:webHidden/>
              </w:rPr>
              <w:fldChar w:fldCharType="end"/>
            </w:r>
          </w:hyperlink>
        </w:p>
        <w:p w:rsidR="00E33D06" w:rsidRDefault="00E9536E">
          <w:pPr>
            <w:pStyle w:val="TOC2"/>
            <w:rPr>
              <w:rFonts w:eastAsiaTheme="minorEastAsia" w:cstheme="minorBidi"/>
              <w:smallCaps w:val="0"/>
              <w:szCs w:val="22"/>
            </w:rPr>
          </w:pPr>
          <w:hyperlink w:anchor="_Toc422218317" w:history="1">
            <w:r w:rsidR="00E33D06" w:rsidRPr="003D61C2">
              <w:rPr>
                <w:rStyle w:val="Hyperlink"/>
              </w:rPr>
              <w:t>READY FOR HILLARY</w:t>
            </w:r>
            <w:r w:rsidR="00E33D06">
              <w:rPr>
                <w:webHidden/>
              </w:rPr>
              <w:tab/>
            </w:r>
            <w:r w:rsidR="00E33D06">
              <w:rPr>
                <w:webHidden/>
              </w:rPr>
              <w:fldChar w:fldCharType="begin"/>
            </w:r>
            <w:r w:rsidR="00E33D06">
              <w:rPr>
                <w:webHidden/>
              </w:rPr>
              <w:instrText xml:space="preserve"> PAGEREF _Toc422218317 \h </w:instrText>
            </w:r>
            <w:r w:rsidR="00E33D06">
              <w:rPr>
                <w:webHidden/>
              </w:rPr>
            </w:r>
            <w:r w:rsidR="00E33D06">
              <w:rPr>
                <w:webHidden/>
              </w:rPr>
              <w:fldChar w:fldCharType="separate"/>
            </w:r>
            <w:r w:rsidR="00E33D06">
              <w:rPr>
                <w:webHidden/>
              </w:rPr>
              <w:t>90</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18" w:history="1">
            <w:r w:rsidR="00E33D06" w:rsidRPr="003D61C2">
              <w:rPr>
                <w:rStyle w:val="Hyperlink"/>
                <w:noProof/>
              </w:rPr>
              <w:t>CRITICISM OF CONSULTANTS</w:t>
            </w:r>
            <w:r w:rsidR="00E33D06">
              <w:rPr>
                <w:noProof/>
                <w:webHidden/>
              </w:rPr>
              <w:tab/>
            </w:r>
            <w:r w:rsidR="00E33D06">
              <w:rPr>
                <w:noProof/>
                <w:webHidden/>
              </w:rPr>
              <w:fldChar w:fldCharType="begin"/>
            </w:r>
            <w:r w:rsidR="00E33D06">
              <w:rPr>
                <w:noProof/>
                <w:webHidden/>
              </w:rPr>
              <w:instrText xml:space="preserve"> PAGEREF _Toc422218318 \h </w:instrText>
            </w:r>
            <w:r w:rsidR="00E33D06">
              <w:rPr>
                <w:noProof/>
                <w:webHidden/>
              </w:rPr>
            </w:r>
            <w:r w:rsidR="00E33D06">
              <w:rPr>
                <w:noProof/>
                <w:webHidden/>
              </w:rPr>
              <w:fldChar w:fldCharType="separate"/>
            </w:r>
            <w:r w:rsidR="00E33D06">
              <w:rPr>
                <w:noProof/>
                <w:webHidden/>
              </w:rPr>
              <w:t>90</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319" w:history="1">
            <w:r w:rsidR="00E33D06" w:rsidRPr="003D61C2">
              <w:rPr>
                <w:rStyle w:val="Hyperlink"/>
              </w:rPr>
              <w:t>MISCELLANEOUS ISSUES</w:t>
            </w:r>
            <w:r w:rsidR="00E33D06">
              <w:rPr>
                <w:webHidden/>
              </w:rPr>
              <w:tab/>
            </w:r>
            <w:r w:rsidR="00E33D06">
              <w:rPr>
                <w:webHidden/>
              </w:rPr>
              <w:fldChar w:fldCharType="begin"/>
            </w:r>
            <w:r w:rsidR="00E33D06">
              <w:rPr>
                <w:webHidden/>
              </w:rPr>
              <w:instrText xml:space="preserve"> PAGEREF _Toc422218319 \h </w:instrText>
            </w:r>
            <w:r w:rsidR="00E33D06">
              <w:rPr>
                <w:webHidden/>
              </w:rPr>
            </w:r>
            <w:r w:rsidR="00E33D06">
              <w:rPr>
                <w:webHidden/>
              </w:rPr>
              <w:fldChar w:fldCharType="separate"/>
            </w:r>
            <w:r w:rsidR="00E33D06">
              <w:rPr>
                <w:webHidden/>
              </w:rPr>
              <w:t>90</w:t>
            </w:r>
            <w:r w:rsidR="00E33D06">
              <w:rPr>
                <w:webHidden/>
              </w:rPr>
              <w:fldChar w:fldCharType="end"/>
            </w:r>
          </w:hyperlink>
        </w:p>
        <w:p w:rsidR="00E33D06" w:rsidRDefault="00E9536E">
          <w:pPr>
            <w:pStyle w:val="TOC2"/>
            <w:rPr>
              <w:rFonts w:eastAsiaTheme="minorEastAsia" w:cstheme="minorBidi"/>
              <w:smallCaps w:val="0"/>
              <w:szCs w:val="22"/>
            </w:rPr>
          </w:pPr>
          <w:hyperlink w:anchor="_Toc422218320" w:history="1">
            <w:r w:rsidR="00E33D06" w:rsidRPr="003D61C2">
              <w:rPr>
                <w:rStyle w:val="Hyperlink"/>
              </w:rPr>
              <w:t>REDSKINS TEAM NAME</w:t>
            </w:r>
            <w:r w:rsidR="00E33D06">
              <w:rPr>
                <w:webHidden/>
              </w:rPr>
              <w:tab/>
            </w:r>
            <w:r w:rsidR="00E33D06">
              <w:rPr>
                <w:webHidden/>
              </w:rPr>
              <w:fldChar w:fldCharType="begin"/>
            </w:r>
            <w:r w:rsidR="00E33D06">
              <w:rPr>
                <w:webHidden/>
              </w:rPr>
              <w:instrText xml:space="preserve"> PAGEREF _Toc422218320 \h </w:instrText>
            </w:r>
            <w:r w:rsidR="00E33D06">
              <w:rPr>
                <w:webHidden/>
              </w:rPr>
            </w:r>
            <w:r w:rsidR="00E33D06">
              <w:rPr>
                <w:webHidden/>
              </w:rPr>
              <w:fldChar w:fldCharType="separate"/>
            </w:r>
            <w:r w:rsidR="00E33D06">
              <w:rPr>
                <w:webHidden/>
              </w:rPr>
              <w:t>90</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21" w:history="1">
            <w:r w:rsidR="00E33D06" w:rsidRPr="003D61C2">
              <w:rPr>
                <w:rStyle w:val="Hyperlink"/>
                <w:noProof/>
              </w:rPr>
              <w:t>COMMENTS FROM SECRETARY CLINTON</w:t>
            </w:r>
            <w:r w:rsidR="00E33D06">
              <w:rPr>
                <w:noProof/>
                <w:webHidden/>
              </w:rPr>
              <w:tab/>
            </w:r>
            <w:r w:rsidR="00E33D06">
              <w:rPr>
                <w:noProof/>
                <w:webHidden/>
              </w:rPr>
              <w:fldChar w:fldCharType="begin"/>
            </w:r>
            <w:r w:rsidR="00E33D06">
              <w:rPr>
                <w:noProof/>
                <w:webHidden/>
              </w:rPr>
              <w:instrText xml:space="preserve"> PAGEREF _Toc422218321 \h </w:instrText>
            </w:r>
            <w:r w:rsidR="00E33D06">
              <w:rPr>
                <w:noProof/>
                <w:webHidden/>
              </w:rPr>
            </w:r>
            <w:r w:rsidR="00E33D06">
              <w:rPr>
                <w:noProof/>
                <w:webHidden/>
              </w:rPr>
              <w:fldChar w:fldCharType="separate"/>
            </w:r>
            <w:r w:rsidR="00E33D06">
              <w:rPr>
                <w:noProof/>
                <w:webHidden/>
              </w:rPr>
              <w:t>90</w:t>
            </w:r>
            <w:r w:rsidR="00E33D06">
              <w:rPr>
                <w:noProof/>
                <w:webHidden/>
              </w:rPr>
              <w:fldChar w:fldCharType="end"/>
            </w:r>
          </w:hyperlink>
        </w:p>
        <w:p w:rsidR="00E33D06" w:rsidRDefault="00E9536E">
          <w:pPr>
            <w:pStyle w:val="TOC1"/>
            <w:rPr>
              <w:rFonts w:eastAsiaTheme="minorEastAsia" w:cstheme="minorBidi"/>
              <w:b w:val="0"/>
              <w:bCs w:val="0"/>
              <w:caps w:val="0"/>
              <w:smallCaps w:val="0"/>
              <w:sz w:val="22"/>
              <w:szCs w:val="22"/>
            </w:rPr>
          </w:pPr>
          <w:hyperlink w:anchor="_Toc422218322" w:history="1">
            <w:r w:rsidR="00E33D06" w:rsidRPr="003D61C2">
              <w:rPr>
                <w:rStyle w:val="Hyperlink"/>
              </w:rPr>
              <w:t>THE RESIDENCE BULLETS</w:t>
            </w:r>
            <w:r w:rsidR="00E33D06">
              <w:rPr>
                <w:webHidden/>
              </w:rPr>
              <w:tab/>
            </w:r>
            <w:r w:rsidR="00E33D06">
              <w:rPr>
                <w:webHidden/>
              </w:rPr>
              <w:fldChar w:fldCharType="begin"/>
            </w:r>
            <w:r w:rsidR="00E33D06">
              <w:rPr>
                <w:webHidden/>
              </w:rPr>
              <w:instrText xml:space="preserve"> PAGEREF _Toc422218322 \h </w:instrText>
            </w:r>
            <w:r w:rsidR="00E33D06">
              <w:rPr>
                <w:webHidden/>
              </w:rPr>
            </w:r>
            <w:r w:rsidR="00E33D06">
              <w:rPr>
                <w:webHidden/>
              </w:rPr>
              <w:fldChar w:fldCharType="separate"/>
            </w:r>
            <w:r w:rsidR="00E33D06">
              <w:rPr>
                <w:webHidden/>
              </w:rPr>
              <w:t>90</w:t>
            </w:r>
            <w:r w:rsidR="00E33D06">
              <w:rPr>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23" w:history="1">
            <w:r w:rsidR="00E33D06" w:rsidRPr="003D61C2">
              <w:rPr>
                <w:rStyle w:val="Hyperlink"/>
                <w:noProof/>
              </w:rPr>
              <w:t>LEWINSKY SCANDAL</w:t>
            </w:r>
            <w:r w:rsidR="00E33D06">
              <w:rPr>
                <w:noProof/>
                <w:webHidden/>
              </w:rPr>
              <w:tab/>
            </w:r>
            <w:r w:rsidR="00E33D06">
              <w:rPr>
                <w:noProof/>
                <w:webHidden/>
              </w:rPr>
              <w:fldChar w:fldCharType="begin"/>
            </w:r>
            <w:r w:rsidR="00E33D06">
              <w:rPr>
                <w:noProof/>
                <w:webHidden/>
              </w:rPr>
              <w:instrText xml:space="preserve"> PAGEREF _Toc422218323 \h </w:instrText>
            </w:r>
            <w:r w:rsidR="00E33D06">
              <w:rPr>
                <w:noProof/>
                <w:webHidden/>
              </w:rPr>
            </w:r>
            <w:r w:rsidR="00E33D06">
              <w:rPr>
                <w:noProof/>
                <w:webHidden/>
              </w:rPr>
              <w:fldChar w:fldCharType="separate"/>
            </w:r>
            <w:r w:rsidR="00E33D06">
              <w:rPr>
                <w:noProof/>
                <w:webHidden/>
              </w:rPr>
              <w:t>90</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24" w:history="1">
            <w:r w:rsidR="00E33D06" w:rsidRPr="003D61C2">
              <w:rPr>
                <w:rStyle w:val="Hyperlink"/>
                <w:noProof/>
              </w:rPr>
              <w:t>FAMILY RELATIONSHIP</w:t>
            </w:r>
            <w:r w:rsidR="00E33D06">
              <w:rPr>
                <w:noProof/>
                <w:webHidden/>
              </w:rPr>
              <w:tab/>
            </w:r>
            <w:r w:rsidR="00E33D06">
              <w:rPr>
                <w:noProof/>
                <w:webHidden/>
              </w:rPr>
              <w:fldChar w:fldCharType="begin"/>
            </w:r>
            <w:r w:rsidR="00E33D06">
              <w:rPr>
                <w:noProof/>
                <w:webHidden/>
              </w:rPr>
              <w:instrText xml:space="preserve"> PAGEREF _Toc422218324 \h </w:instrText>
            </w:r>
            <w:r w:rsidR="00E33D06">
              <w:rPr>
                <w:noProof/>
                <w:webHidden/>
              </w:rPr>
            </w:r>
            <w:r w:rsidR="00E33D06">
              <w:rPr>
                <w:noProof/>
                <w:webHidden/>
              </w:rPr>
              <w:fldChar w:fldCharType="separate"/>
            </w:r>
            <w:r w:rsidR="00E33D06">
              <w:rPr>
                <w:noProof/>
                <w:webHidden/>
              </w:rPr>
              <w:t>92</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25" w:history="1">
            <w:r w:rsidR="00E33D06" w:rsidRPr="003D61C2">
              <w:rPr>
                <w:rStyle w:val="Hyperlink"/>
                <w:noProof/>
              </w:rPr>
              <w:t>RELATIONSHIP WITH STAFF</w:t>
            </w:r>
            <w:r w:rsidR="00E33D06">
              <w:rPr>
                <w:noProof/>
                <w:webHidden/>
              </w:rPr>
              <w:tab/>
            </w:r>
            <w:r w:rsidR="00E33D06">
              <w:rPr>
                <w:noProof/>
                <w:webHidden/>
              </w:rPr>
              <w:fldChar w:fldCharType="begin"/>
            </w:r>
            <w:r w:rsidR="00E33D06">
              <w:rPr>
                <w:noProof/>
                <w:webHidden/>
              </w:rPr>
              <w:instrText xml:space="preserve"> PAGEREF _Toc422218325 \h </w:instrText>
            </w:r>
            <w:r w:rsidR="00E33D06">
              <w:rPr>
                <w:noProof/>
                <w:webHidden/>
              </w:rPr>
            </w:r>
            <w:r w:rsidR="00E33D06">
              <w:rPr>
                <w:noProof/>
                <w:webHidden/>
              </w:rPr>
              <w:fldChar w:fldCharType="separate"/>
            </w:r>
            <w:r w:rsidR="00E33D06">
              <w:rPr>
                <w:noProof/>
                <w:webHidden/>
              </w:rPr>
              <w:t>93</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26" w:history="1">
            <w:r w:rsidR="00E33D06" w:rsidRPr="003D61C2">
              <w:rPr>
                <w:rStyle w:val="Hyperlink"/>
                <w:noProof/>
              </w:rPr>
              <w:t>DEMANDS AND EXCESSES</w:t>
            </w:r>
            <w:r w:rsidR="00E33D06">
              <w:rPr>
                <w:noProof/>
                <w:webHidden/>
              </w:rPr>
              <w:tab/>
            </w:r>
            <w:r w:rsidR="00E33D06">
              <w:rPr>
                <w:noProof/>
                <w:webHidden/>
              </w:rPr>
              <w:fldChar w:fldCharType="begin"/>
            </w:r>
            <w:r w:rsidR="00E33D06">
              <w:rPr>
                <w:noProof/>
                <w:webHidden/>
              </w:rPr>
              <w:instrText xml:space="preserve"> PAGEREF _Toc422218326 \h </w:instrText>
            </w:r>
            <w:r w:rsidR="00E33D06">
              <w:rPr>
                <w:noProof/>
                <w:webHidden/>
              </w:rPr>
            </w:r>
            <w:r w:rsidR="00E33D06">
              <w:rPr>
                <w:noProof/>
                <w:webHidden/>
              </w:rPr>
              <w:fldChar w:fldCharType="separate"/>
            </w:r>
            <w:r w:rsidR="00E33D06">
              <w:rPr>
                <w:noProof/>
                <w:webHidden/>
              </w:rPr>
              <w:t>96</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27" w:history="1">
            <w:r w:rsidR="00E33D06" w:rsidRPr="003D61C2">
              <w:rPr>
                <w:rStyle w:val="Hyperlink"/>
                <w:noProof/>
              </w:rPr>
              <w:t>LOVE OF WHITE HOUSE</w:t>
            </w:r>
            <w:r w:rsidR="00E33D06">
              <w:rPr>
                <w:noProof/>
                <w:webHidden/>
              </w:rPr>
              <w:tab/>
            </w:r>
            <w:r w:rsidR="00E33D06">
              <w:rPr>
                <w:noProof/>
                <w:webHidden/>
              </w:rPr>
              <w:fldChar w:fldCharType="begin"/>
            </w:r>
            <w:r w:rsidR="00E33D06">
              <w:rPr>
                <w:noProof/>
                <w:webHidden/>
              </w:rPr>
              <w:instrText xml:space="preserve"> PAGEREF _Toc422218327 \h </w:instrText>
            </w:r>
            <w:r w:rsidR="00E33D06">
              <w:rPr>
                <w:noProof/>
                <w:webHidden/>
              </w:rPr>
            </w:r>
            <w:r w:rsidR="00E33D06">
              <w:rPr>
                <w:noProof/>
                <w:webHidden/>
              </w:rPr>
              <w:fldChar w:fldCharType="separate"/>
            </w:r>
            <w:r w:rsidR="00E33D06">
              <w:rPr>
                <w:noProof/>
                <w:webHidden/>
              </w:rPr>
              <w:t>97</w:t>
            </w:r>
            <w:r w:rsidR="00E33D06">
              <w:rPr>
                <w:noProof/>
                <w:webHidden/>
              </w:rPr>
              <w:fldChar w:fldCharType="end"/>
            </w:r>
          </w:hyperlink>
        </w:p>
        <w:p w:rsidR="00E33D06" w:rsidRDefault="00E9536E">
          <w:pPr>
            <w:pStyle w:val="TOC3"/>
            <w:tabs>
              <w:tab w:val="right" w:leader="dot" w:pos="9350"/>
            </w:tabs>
            <w:rPr>
              <w:rFonts w:asciiTheme="minorHAnsi" w:eastAsiaTheme="minorEastAsia" w:hAnsiTheme="minorHAnsi"/>
              <w:i w:val="0"/>
              <w:iCs w:val="0"/>
              <w:noProof/>
              <w:sz w:val="22"/>
              <w:szCs w:val="22"/>
            </w:rPr>
          </w:pPr>
          <w:hyperlink w:anchor="_Toc422218328" w:history="1">
            <w:r w:rsidR="00E33D06" w:rsidRPr="003D61C2">
              <w:rPr>
                <w:rStyle w:val="Hyperlink"/>
                <w:noProof/>
              </w:rPr>
              <w:t>PRIVACY CONCERNS</w:t>
            </w:r>
            <w:r w:rsidR="00E33D06">
              <w:rPr>
                <w:noProof/>
                <w:webHidden/>
              </w:rPr>
              <w:tab/>
            </w:r>
            <w:r w:rsidR="00E33D06">
              <w:rPr>
                <w:noProof/>
                <w:webHidden/>
              </w:rPr>
              <w:fldChar w:fldCharType="begin"/>
            </w:r>
            <w:r w:rsidR="00E33D06">
              <w:rPr>
                <w:noProof/>
                <w:webHidden/>
              </w:rPr>
              <w:instrText xml:space="preserve"> PAGEREF _Toc422218328 \h </w:instrText>
            </w:r>
            <w:r w:rsidR="00E33D06">
              <w:rPr>
                <w:noProof/>
                <w:webHidden/>
              </w:rPr>
            </w:r>
            <w:r w:rsidR="00E33D06">
              <w:rPr>
                <w:noProof/>
                <w:webHidden/>
              </w:rPr>
              <w:fldChar w:fldCharType="separate"/>
            </w:r>
            <w:r w:rsidR="00E33D06">
              <w:rPr>
                <w:noProof/>
                <w:webHidden/>
              </w:rPr>
              <w:t>98</w:t>
            </w:r>
            <w:r w:rsidR="00E33D06">
              <w:rPr>
                <w:noProof/>
                <w:webHidden/>
              </w:rPr>
              <w:fldChar w:fldCharType="end"/>
            </w:r>
          </w:hyperlink>
        </w:p>
        <w:p w:rsidR="00E33D06" w:rsidRDefault="00E33D06">
          <w:r>
            <w:rPr>
              <w:b/>
              <w:bCs/>
              <w:noProof/>
            </w:rPr>
            <w:fldChar w:fldCharType="end"/>
          </w:r>
        </w:p>
      </w:sdtContent>
    </w:sdt>
    <w:p w:rsidR="00E33D06" w:rsidRDefault="00E33D06" w:rsidP="00E33D06"/>
    <w:p w:rsidR="00E33D06" w:rsidRDefault="00E33D06" w:rsidP="00E33D06"/>
    <w:p w:rsidR="00E33D06" w:rsidRDefault="00E33D06" w:rsidP="00E33D06"/>
    <w:p w:rsidR="00E33D06" w:rsidRDefault="00E33D06" w:rsidP="00E33D06"/>
    <w:p w:rsidR="00E33D06" w:rsidRDefault="00E33D06" w:rsidP="00E33D06"/>
    <w:p w:rsidR="00E33D06" w:rsidRDefault="00E33D06" w:rsidP="00E33D06"/>
    <w:p w:rsidR="00E33D06" w:rsidRDefault="00E33D06" w:rsidP="00E33D06"/>
    <w:p w:rsidR="00E33D06" w:rsidRDefault="00E33D06" w:rsidP="00E33D06"/>
    <w:p w:rsidR="00E33D06" w:rsidRDefault="00E33D06" w:rsidP="00E33D06"/>
    <w:p w:rsidR="00E33D06" w:rsidRDefault="00E33D06" w:rsidP="00E33D06"/>
    <w:p w:rsidR="00746A19" w:rsidRDefault="00746A19" w:rsidP="00746A19">
      <w:pPr>
        <w:pStyle w:val="Heading1"/>
      </w:pPr>
      <w:bookmarkStart w:id="0" w:name="_Toc422218172"/>
      <w:bookmarkStart w:id="1" w:name="_Toc422218104"/>
      <w:r>
        <w:t>B</w:t>
      </w:r>
      <w:r>
        <w:rPr>
          <w:caps w:val="0"/>
        </w:rPr>
        <w:t>ENGHAZI</w:t>
      </w:r>
      <w:bookmarkEnd w:id="0"/>
    </w:p>
    <w:p w:rsidR="00746A19" w:rsidRPr="00C13EA4" w:rsidRDefault="00746A19" w:rsidP="00746A19"/>
    <w:p w:rsidR="00746A19" w:rsidRDefault="00746A19" w:rsidP="00746A19">
      <w:pPr>
        <w:pStyle w:val="Heading2"/>
      </w:pPr>
      <w:bookmarkStart w:id="2" w:name="_Toc422218173"/>
      <w:r>
        <w:t>SECRETARY CLINTON’S ACCOUNT OF EMBASSY ATTACK</w:t>
      </w:r>
      <w:bookmarkEnd w:id="2"/>
    </w:p>
    <w:p w:rsidR="00746A19" w:rsidRDefault="00746A19" w:rsidP="00746A19"/>
    <w:p w:rsidR="00746A19" w:rsidRPr="00F16ED1" w:rsidRDefault="00746A19" w:rsidP="00746A19">
      <w:pPr>
        <w:pStyle w:val="Heading3"/>
      </w:pPr>
      <w:bookmarkStart w:id="3" w:name="_Toc422218174"/>
      <w:r>
        <w:lastRenderedPageBreak/>
        <w:t>CRITICISM FOR ACCOUNT OF EMBASSY ATTACK</w:t>
      </w:r>
      <w:bookmarkEnd w:id="3"/>
    </w:p>
    <w:p w:rsidR="00746A19" w:rsidRDefault="00746A19" w:rsidP="00746A19">
      <w:pPr>
        <w:jc w:val="both"/>
      </w:pPr>
    </w:p>
    <w:p w:rsidR="00746A19" w:rsidRDefault="00746A19" w:rsidP="00746A19">
      <w:pPr>
        <w:pStyle w:val="Heading4"/>
      </w:pPr>
      <w:r>
        <w:t>FROM 2016 REPUBLICAN CANDIDATES</w:t>
      </w:r>
    </w:p>
    <w:p w:rsidR="00746A19" w:rsidRDefault="00746A19" w:rsidP="00746A19"/>
    <w:p w:rsidR="00746A19" w:rsidRDefault="00746A19" w:rsidP="00746A19">
      <w:r w:rsidRPr="00AD23EE">
        <w:rPr>
          <w:b/>
          <w:u w:val="single"/>
        </w:rPr>
        <w:t>Des Moines Register’</w:t>
      </w:r>
      <w:r w:rsidRPr="00AD23EE">
        <w:rPr>
          <w:b/>
        </w:rPr>
        <w:t>s Jennifer Jacobs: Rand Paul gets applause bashing Hillary Clinton for Benghazi, saying she's fair game because she wants to be leader of the free world.”</w:t>
      </w:r>
      <w:r>
        <w:rPr>
          <w:b/>
        </w:rPr>
        <w:t xml:space="preserve"> </w:t>
      </w:r>
      <w:r>
        <w:t>[@</w:t>
      </w:r>
      <w:proofErr w:type="spellStart"/>
      <w:r>
        <w:t>JenniferJJacobs</w:t>
      </w:r>
      <w:proofErr w:type="spellEnd"/>
      <w:r>
        <w:t xml:space="preserve">, Twitter, </w:t>
      </w:r>
      <w:hyperlink r:id="rId9" w:history="1">
        <w:r w:rsidRPr="00AD23EE">
          <w:rPr>
            <w:rStyle w:val="Hyperlink"/>
          </w:rPr>
          <w:t>8/4/14</w:t>
        </w:r>
      </w:hyperlink>
      <w:r>
        <w:t>]</w:t>
      </w:r>
    </w:p>
    <w:p w:rsidR="00746A19" w:rsidRPr="00F16ED1" w:rsidRDefault="00746A19" w:rsidP="00746A19">
      <w:pPr>
        <w:pStyle w:val="Heading4"/>
      </w:pPr>
      <w:r>
        <w:t>FROM CONSERVATIVE GROUPS</w:t>
      </w:r>
    </w:p>
    <w:p w:rsidR="00746A19" w:rsidRDefault="00746A19" w:rsidP="00746A19">
      <w:pPr>
        <w:jc w:val="both"/>
        <w:rPr>
          <w:b/>
          <w:u w:val="single"/>
        </w:rPr>
      </w:pPr>
    </w:p>
    <w:p w:rsidR="00746A19" w:rsidRDefault="00746A19" w:rsidP="00746A19">
      <w:pPr>
        <w:jc w:val="both"/>
      </w:pPr>
      <w:r>
        <w:rPr>
          <w:b/>
          <w:u w:val="single"/>
        </w:rPr>
        <w:t>America Rising</w:t>
      </w:r>
      <w:r w:rsidRPr="0084645C">
        <w:rPr>
          <w:b/>
        </w:rPr>
        <w:t xml:space="preserve"> Executive Director Tim Miller</w:t>
      </w:r>
      <w:r>
        <w:t xml:space="preserve">: </w:t>
      </w:r>
      <w:r w:rsidRPr="0084645C">
        <w:rPr>
          <w:b/>
        </w:rPr>
        <w:t>“[Washington Examiner Writer] @</w:t>
      </w:r>
      <w:proofErr w:type="spellStart"/>
      <w:r w:rsidRPr="0084645C">
        <w:rPr>
          <w:b/>
        </w:rPr>
        <w:t>BecketAdams</w:t>
      </w:r>
      <w:proofErr w:type="spellEnd"/>
      <w:r w:rsidRPr="0084645C">
        <w:rPr>
          <w:b/>
        </w:rPr>
        <w:t xml:space="preserve"> Rehashes The Serious Error I</w:t>
      </w:r>
      <w:r>
        <w:rPr>
          <w:b/>
        </w:rPr>
        <w:t>n</w:t>
      </w:r>
      <w:r w:rsidRPr="0084645C">
        <w:rPr>
          <w:b/>
        </w:rPr>
        <w:t xml:space="preserve"> Hard Choices On Whether There Were Marines In Libya During #Benghazi.”</w:t>
      </w:r>
      <w:r>
        <w:t xml:space="preserve"> [Twitter, @</w:t>
      </w:r>
      <w:proofErr w:type="spellStart"/>
      <w:r>
        <w:t>Timodc</w:t>
      </w:r>
      <w:proofErr w:type="spellEnd"/>
      <w:r>
        <w:t xml:space="preserve">, </w:t>
      </w:r>
      <w:r w:rsidRPr="00864BF0">
        <w:t>7/25/14</w:t>
      </w:r>
      <w:r>
        <w:t>]</w:t>
      </w:r>
    </w:p>
    <w:p w:rsidR="00746A19" w:rsidRDefault="00746A19" w:rsidP="00746A19">
      <w:pPr>
        <w:jc w:val="both"/>
      </w:pPr>
    </w:p>
    <w:p w:rsidR="00746A19" w:rsidRDefault="00746A19" w:rsidP="00746A19">
      <w:pPr>
        <w:pStyle w:val="Heading2"/>
      </w:pPr>
      <w:bookmarkStart w:id="4" w:name="_Toc422218175"/>
      <w:r>
        <w:t>MESSAGING OVER BENGHAZI</w:t>
      </w:r>
      <w:bookmarkEnd w:id="4"/>
    </w:p>
    <w:p w:rsidR="00746A19" w:rsidRDefault="00746A19" w:rsidP="00746A19"/>
    <w:p w:rsidR="00746A19" w:rsidRDefault="00746A19" w:rsidP="00746A19">
      <w:pPr>
        <w:pStyle w:val="Heading3"/>
      </w:pPr>
      <w:bookmarkStart w:id="5" w:name="_Toc422218176"/>
      <w:r>
        <w:t>CRITICISM FOR MESSAGING</w:t>
      </w:r>
      <w:bookmarkEnd w:id="5"/>
    </w:p>
    <w:p w:rsidR="00746A19" w:rsidRDefault="00746A19" w:rsidP="00746A19"/>
    <w:p w:rsidR="00746A19" w:rsidRDefault="00746A19" w:rsidP="00746A19">
      <w:pPr>
        <w:pStyle w:val="Heading4"/>
      </w:pPr>
      <w:r>
        <w:t>FROM CONSERVATIVE GROUPS</w:t>
      </w:r>
    </w:p>
    <w:p w:rsidR="00746A19" w:rsidRDefault="00746A19" w:rsidP="00746A19"/>
    <w:p w:rsidR="00746A19" w:rsidRPr="00172C6B" w:rsidRDefault="00746A19" w:rsidP="00746A19">
      <w:pPr>
        <w:jc w:val="both"/>
      </w:pPr>
      <w:r w:rsidRPr="001475E1">
        <w:rPr>
          <w:b/>
          <w:u w:val="single"/>
        </w:rPr>
        <w:t>America Rising</w:t>
      </w:r>
      <w:r w:rsidRPr="006F34B5">
        <w:rPr>
          <w:b/>
        </w:rPr>
        <w:t xml:space="preserve"> Executive Director Tim Miller On Equating A Focus On Benghazi With </w:t>
      </w:r>
      <w:proofErr w:type="spellStart"/>
      <w:r w:rsidRPr="006F34B5">
        <w:rPr>
          <w:b/>
        </w:rPr>
        <w:t>Birtherism</w:t>
      </w:r>
      <w:proofErr w:type="spellEnd"/>
      <w:r w:rsidRPr="006F34B5">
        <w:rPr>
          <w:b/>
        </w:rPr>
        <w:t>: “This Is Where The Left Is Going.”</w:t>
      </w:r>
      <w:r>
        <w:t xml:space="preserve"> “</w:t>
      </w:r>
      <w:r w:rsidRPr="006F34B5">
        <w:t>This</w:t>
      </w:r>
      <w:r>
        <w:t xml:space="preserve"> is where the left is going... ‘</w:t>
      </w:r>
      <w:r w:rsidRPr="006F34B5">
        <w:t xml:space="preserve">The Benghazi issue is almost like </w:t>
      </w:r>
      <w:proofErr w:type="spellStart"/>
      <w:r w:rsidRPr="006F34B5">
        <w:t>birtherism</w:t>
      </w:r>
      <w:proofErr w:type="spellEnd"/>
      <w:r>
        <w:t xml:space="preserve"> at this point’ – [Media Matters for America founder] David Brock.” [@</w:t>
      </w:r>
      <w:proofErr w:type="spellStart"/>
      <w:r>
        <w:t>Timodc</w:t>
      </w:r>
      <w:proofErr w:type="spellEnd"/>
      <w:r>
        <w:t xml:space="preserve">, Twitter, </w:t>
      </w:r>
      <w:hyperlink r:id="rId10" w:history="1">
        <w:r w:rsidRPr="006F34B5">
          <w:rPr>
            <w:rStyle w:val="Hyperlink"/>
          </w:rPr>
          <w:t>7/30/14</w:t>
        </w:r>
      </w:hyperlink>
      <w:r>
        <w:t>]</w:t>
      </w:r>
    </w:p>
    <w:p w:rsidR="00746A19" w:rsidRDefault="00746A19" w:rsidP="00746A19"/>
    <w:p w:rsidR="00746A19" w:rsidRDefault="00746A19" w:rsidP="00746A19">
      <w:pPr>
        <w:pStyle w:val="Heading2"/>
      </w:pPr>
      <w:bookmarkStart w:id="6" w:name="_Toc422218177"/>
      <w:r>
        <w:t>COMMITTEE TESTIMONY</w:t>
      </w:r>
      <w:bookmarkEnd w:id="6"/>
    </w:p>
    <w:p w:rsidR="00746A19" w:rsidRDefault="00746A19" w:rsidP="00746A19"/>
    <w:p w:rsidR="00746A19" w:rsidRDefault="00746A19" w:rsidP="00746A19">
      <w:pPr>
        <w:pStyle w:val="Heading3"/>
      </w:pPr>
      <w:bookmarkStart w:id="7" w:name="_Toc422218178"/>
      <w:r>
        <w:t>LEAD UP TO 2015 TESTIMONY</w:t>
      </w:r>
      <w:bookmarkEnd w:id="7"/>
    </w:p>
    <w:p w:rsidR="00746A19" w:rsidRDefault="00746A19" w:rsidP="00746A19"/>
    <w:p w:rsidR="00746A19" w:rsidRDefault="00746A19" w:rsidP="00746A19">
      <w:r w:rsidRPr="00480A26">
        <w:rPr>
          <w:b/>
          <w:u w:val="single"/>
        </w:rPr>
        <w:t>CNN</w:t>
      </w:r>
      <w:r>
        <w:rPr>
          <w:b/>
        </w:rPr>
        <w:t xml:space="preserve">: </w:t>
      </w:r>
      <w:r w:rsidRPr="00480A26">
        <w:rPr>
          <w:b/>
        </w:rPr>
        <w:t>Rep. Elijah Cummings Confirmed That Secretary Clinton “Agreed To Testify Before The Committee Investigating The 2012 Terrorist Attack</w:t>
      </w:r>
      <w:r>
        <w:rPr>
          <w:b/>
        </w:rPr>
        <w:t>”</w:t>
      </w:r>
      <w:r w:rsidRPr="00480A26">
        <w:rPr>
          <w:b/>
        </w:rPr>
        <w:t xml:space="preserve"> In December 2014.</w:t>
      </w:r>
      <w:r>
        <w:t xml:space="preserve"> “Former Secretary of State Hillary Clinton has agreed to testify to the House's select committee investigating Benghazi, the panel's Democratic ranking member told CNN on Tuesday. Rep. Elijah Cummings said that Clinton agreed to testify before the committee investigating the 2012 terrorist attack in December after he contacted her months earlier.” [CNN, </w:t>
      </w:r>
      <w:hyperlink r:id="rId11" w:history="1">
        <w:r w:rsidRPr="00480A26">
          <w:rPr>
            <w:rStyle w:val="Hyperlink"/>
          </w:rPr>
          <w:t>1/27/15</w:t>
        </w:r>
      </w:hyperlink>
      <w:r>
        <w:t>]</w:t>
      </w:r>
    </w:p>
    <w:p w:rsidR="00746A19" w:rsidRDefault="00746A19" w:rsidP="00746A19"/>
    <w:p w:rsidR="00746A19" w:rsidRDefault="00746A19" w:rsidP="00746A19">
      <w:r w:rsidRPr="005E6E24">
        <w:rPr>
          <w:b/>
        </w:rPr>
        <w:t xml:space="preserve">Rep. Cummings: When Asked If She Would Testify In Front Of The House Select Committee On Benghazi, Secretary Clinton “Immediately Said She Would…She Did Not Hesitate For One Second.” </w:t>
      </w:r>
      <w:r>
        <w:t>“‘</w:t>
      </w:r>
      <w:r w:rsidRPr="005E6E24">
        <w:t>The chairman asked me back in September to inquire as to whether Secretary Clinton would testify,</w:t>
      </w:r>
      <w:r>
        <w:t>’</w:t>
      </w:r>
      <w:r w:rsidRPr="005E6E24">
        <w:t xml:space="preserve"> Cummings said. </w:t>
      </w:r>
      <w:r>
        <w:t>‘</w:t>
      </w:r>
      <w:r w:rsidRPr="005E6E24">
        <w:t>She immediately said she would and that she wanted to come in December, but if December did not work, she would come in January. She said I'll do it, period. The fact is she was very clear. She did not hesitate for one second.</w:t>
      </w:r>
      <w:r>
        <w:t xml:space="preserve">’” [CNN, </w:t>
      </w:r>
      <w:hyperlink r:id="rId12" w:history="1">
        <w:r w:rsidRPr="00480A26">
          <w:rPr>
            <w:rStyle w:val="Hyperlink"/>
          </w:rPr>
          <w:t>1/27/15</w:t>
        </w:r>
      </w:hyperlink>
      <w:r>
        <w:t>]</w:t>
      </w:r>
    </w:p>
    <w:p w:rsidR="00746A19" w:rsidRDefault="00746A19" w:rsidP="00746A19"/>
    <w:p w:rsidR="00746A19" w:rsidRDefault="00746A19" w:rsidP="00746A19">
      <w:r w:rsidRPr="00B444C8">
        <w:rPr>
          <w:b/>
        </w:rPr>
        <w:t>June 2014: Secretary Clinton Said Of The House Select Committee On Benghazi, “Let’s See If It’s On The Level Or Not…I Don’t Want To Be Part Of Anything That In Any Way Politicizes Or Demeans The Sacrifice That We Saw Happen There.”</w:t>
      </w:r>
      <w:r>
        <w:t xml:space="preserve"> “While touring the country selling her new memoir in June 2014, Clinton was asked whether she would be willing to testify before the House committee. ‘We'll see,’ she told NBC in an interview. ‘I'm not going to prejudge it.’ Clinton added that she took a lot of notes during the attack, but declined to say whether she would hand over the notes. ‘Let's see if it's on the level or not. I don't want to be part of anything that in any way politicizes or demeans the sacrifice that we saw happen there,’ Clinton said.” [CNN, </w:t>
      </w:r>
      <w:hyperlink r:id="rId13" w:history="1">
        <w:r w:rsidRPr="00480A26">
          <w:rPr>
            <w:rStyle w:val="Hyperlink"/>
          </w:rPr>
          <w:t>1/27/15</w:t>
        </w:r>
      </w:hyperlink>
      <w:r>
        <w:t>]</w:t>
      </w:r>
    </w:p>
    <w:p w:rsidR="00746A19" w:rsidRDefault="00746A19" w:rsidP="00746A19"/>
    <w:p w:rsidR="00746A19" w:rsidRDefault="00746A19" w:rsidP="00746A19">
      <w:r w:rsidRPr="00554362">
        <w:rPr>
          <w:b/>
          <w:u w:val="single"/>
        </w:rPr>
        <w:t>CNN</w:t>
      </w:r>
      <w:r w:rsidRPr="00554362">
        <w:rPr>
          <w:b/>
        </w:rPr>
        <w:t xml:space="preserve">: Rep. </w:t>
      </w:r>
      <w:proofErr w:type="spellStart"/>
      <w:r w:rsidRPr="00554362">
        <w:rPr>
          <w:b/>
        </w:rPr>
        <w:t>Gowdy</w:t>
      </w:r>
      <w:proofErr w:type="spellEnd"/>
      <w:r w:rsidRPr="00554362">
        <w:rPr>
          <w:b/>
        </w:rPr>
        <w:t xml:space="preserve"> “Is Only Prepared To Hear From Clinton 30 Days After Receiving ‘</w:t>
      </w:r>
      <w:proofErr w:type="gramStart"/>
      <w:r w:rsidRPr="00554362">
        <w:rPr>
          <w:b/>
        </w:rPr>
        <w:t>All The</w:t>
      </w:r>
      <w:proofErr w:type="gramEnd"/>
      <w:r w:rsidRPr="00554362">
        <w:rPr>
          <w:b/>
        </w:rPr>
        <w:t xml:space="preserve"> [State Department] Documents’ On The Attack, Including Notes And Emails From Clinton.” </w:t>
      </w:r>
      <w:r>
        <w:t xml:space="preserve">“Rep. Trey </w:t>
      </w:r>
      <w:proofErr w:type="spellStart"/>
      <w:r>
        <w:t>Gowdy</w:t>
      </w:r>
      <w:proofErr w:type="spellEnd"/>
      <w:r>
        <w:t xml:space="preserve">, the chairman of the Benghazi committee, told reporters on Tuesday that he still intends to have </w:t>
      </w:r>
      <w:r>
        <w:lastRenderedPageBreak/>
        <w:t xml:space="preserve">Clinton testify as part of the investigation. ‘Every witness who has relevant information needs to be talked to,’ he said. But </w:t>
      </w:r>
      <w:proofErr w:type="spellStart"/>
      <w:r>
        <w:t>Gowdy</w:t>
      </w:r>
      <w:proofErr w:type="spellEnd"/>
      <w:r>
        <w:t xml:space="preserve"> is only prepared to hear from Clinton 30 days after receiving ‘all the [State Department] documents’ on the attack, including notes and emails from Clinton. ‘We intend to access all of the information necessary to do the job the House instructed us to do,’ </w:t>
      </w:r>
      <w:proofErr w:type="spellStart"/>
      <w:r>
        <w:t>Gowdy</w:t>
      </w:r>
      <w:proofErr w:type="spellEnd"/>
      <w:r>
        <w:t xml:space="preserve"> said in his opening statement at a committee meeting on Tuesday. ‘And we need to access that information now. Talking to only some of the witnesses will not work. Accessing only some of the documents will not work. </w:t>
      </w:r>
      <w:proofErr w:type="gramStart"/>
      <w:r>
        <w:t>If you want all of the truth, you need all of the information.’”</w:t>
      </w:r>
      <w:proofErr w:type="gramEnd"/>
      <w:r>
        <w:t xml:space="preserve"> [CNN, </w:t>
      </w:r>
      <w:hyperlink r:id="rId14" w:history="1">
        <w:r w:rsidRPr="00480A26">
          <w:rPr>
            <w:rStyle w:val="Hyperlink"/>
          </w:rPr>
          <w:t>1/27/15</w:t>
        </w:r>
      </w:hyperlink>
      <w:r>
        <w:t>]</w:t>
      </w:r>
    </w:p>
    <w:p w:rsidR="00746A19" w:rsidRDefault="00746A19" w:rsidP="00746A19"/>
    <w:p w:rsidR="00746A19" w:rsidRDefault="00746A19" w:rsidP="00746A19">
      <w:r w:rsidRPr="004C1F4B">
        <w:rPr>
          <w:b/>
          <w:u w:val="single"/>
        </w:rPr>
        <w:t>CNN</w:t>
      </w:r>
      <w:r w:rsidRPr="003177A3">
        <w:rPr>
          <w:b/>
        </w:rPr>
        <w:t xml:space="preserve">: Stop Hillary PAC “Delivered More Than 264,000 Signatures To The Committee In September 2014 Urging </w:t>
      </w:r>
      <w:proofErr w:type="spellStart"/>
      <w:r w:rsidRPr="003177A3">
        <w:rPr>
          <w:b/>
        </w:rPr>
        <w:t>Gowdy</w:t>
      </w:r>
      <w:proofErr w:type="spellEnd"/>
      <w:r w:rsidRPr="003177A3">
        <w:rPr>
          <w:b/>
        </w:rPr>
        <w:t xml:space="preserve">” To Subpoena Secretary Clinton. </w:t>
      </w:r>
      <w:r>
        <w:t>“</w:t>
      </w:r>
      <w:r w:rsidRPr="00554362">
        <w:t xml:space="preserve">Republicans have been long urging </w:t>
      </w:r>
      <w:proofErr w:type="spellStart"/>
      <w:r w:rsidRPr="00554362">
        <w:t>Gowdy</w:t>
      </w:r>
      <w:proofErr w:type="spellEnd"/>
      <w:r w:rsidRPr="00554362">
        <w:t xml:space="preserve"> to call Clinton to testify. Stop Hillary PAC, an anti-Clinton group, delivered more than 264,000 signatures to the committee in September 2014 urging </w:t>
      </w:r>
      <w:proofErr w:type="spellStart"/>
      <w:r w:rsidRPr="00554362">
        <w:t>Gowdy</w:t>
      </w:r>
      <w:proofErr w:type="spellEnd"/>
      <w:r w:rsidRPr="00554362">
        <w:t xml:space="preserve"> </w:t>
      </w:r>
      <w:r>
        <w:t>‘</w:t>
      </w:r>
      <w:r w:rsidRPr="00554362">
        <w:t>to subpoena Hillary in order to uncover the truth about Benghazi and subsequent cover up by the then Secretary of State and President Barack Obama.</w:t>
      </w:r>
      <w:r>
        <w:t xml:space="preserve">’” [CNN, </w:t>
      </w:r>
      <w:hyperlink r:id="rId15" w:history="1">
        <w:r w:rsidRPr="00480A26">
          <w:rPr>
            <w:rStyle w:val="Hyperlink"/>
          </w:rPr>
          <w:t>1/27/15</w:t>
        </w:r>
      </w:hyperlink>
      <w:r>
        <w:t>]</w:t>
      </w:r>
    </w:p>
    <w:p w:rsidR="00746A19" w:rsidRDefault="00746A19" w:rsidP="00746A19"/>
    <w:p w:rsidR="00746A19" w:rsidRDefault="00746A19" w:rsidP="00746A19">
      <w:r w:rsidRPr="00DF43BA">
        <w:rPr>
          <w:b/>
          <w:u w:val="single"/>
        </w:rPr>
        <w:t>MSNBC</w:t>
      </w:r>
      <w:r>
        <w:rPr>
          <w:b/>
        </w:rPr>
        <w:t xml:space="preserve">: </w:t>
      </w:r>
      <w:r w:rsidRPr="00DF43BA">
        <w:rPr>
          <w:b/>
        </w:rPr>
        <w:t xml:space="preserve">Senate Historian Don Ritchie Called Secretary Clinton’s Potential Testimony In </w:t>
      </w:r>
      <w:proofErr w:type="gramStart"/>
      <w:r w:rsidRPr="00DF43BA">
        <w:rPr>
          <w:b/>
        </w:rPr>
        <w:t>Front Of A House Benghazi Committee As A</w:t>
      </w:r>
      <w:proofErr w:type="gramEnd"/>
      <w:r w:rsidRPr="00DF43BA">
        <w:rPr>
          <w:b/>
        </w:rPr>
        <w:t xml:space="preserve"> Presidential Candidate A “Very Rare” Practice.</w:t>
      </w:r>
      <w:r>
        <w:t xml:space="preserve"> “Hillary Clinton won’t be the first presumed presidential candidate to be dragged before a congressional committee if and when she testifies before the House Select Committee on Benghazi, but she won’t be far from it.  ‘We’d put it in the rare, but not unprecedented category,’ Don Ritchie, the official historian of the Senate, told </w:t>
      </w:r>
      <w:proofErr w:type="spellStart"/>
      <w:r>
        <w:t>msnbc</w:t>
      </w:r>
      <w:proofErr w:type="spellEnd"/>
      <w:r>
        <w:t xml:space="preserve">. Ritchie could find only a few instances of declared or likely presidential candidates testifying before congressional committees in American history. While there might be a few more examples, given the vagaries of declaring a run for the presidency, there’s no question the practice is ‘very rare,’ he said.” [MSNBC, </w:t>
      </w:r>
      <w:hyperlink r:id="rId16" w:history="1">
        <w:r w:rsidRPr="00DF43BA">
          <w:rPr>
            <w:rStyle w:val="Hyperlink"/>
          </w:rPr>
          <w:t>1/28/15</w:t>
        </w:r>
      </w:hyperlink>
      <w:r>
        <w:t>]</w:t>
      </w:r>
    </w:p>
    <w:p w:rsidR="00746A19" w:rsidRPr="00153D70" w:rsidRDefault="00746A19" w:rsidP="00746A19"/>
    <w:p w:rsidR="00746A19" w:rsidRDefault="00746A19" w:rsidP="00746A19"/>
    <w:p w:rsidR="00746A19" w:rsidRPr="00496D4D" w:rsidRDefault="00746A19" w:rsidP="00746A19">
      <w:pPr>
        <w:pStyle w:val="Heading1"/>
      </w:pPr>
      <w:bookmarkStart w:id="8" w:name="_Toc422218288"/>
      <w:bookmarkStart w:id="9" w:name="_Toc422218265"/>
      <w:bookmarkStart w:id="10" w:name="_Toc422218262"/>
      <w:bookmarkStart w:id="11" w:name="_Toc422218257"/>
      <w:bookmarkStart w:id="12" w:name="_Toc422218199"/>
      <w:bookmarkStart w:id="13" w:name="_Toc422218187"/>
      <w:bookmarkStart w:id="14" w:name="_Toc422218183"/>
      <w:r>
        <w:t>BOOK TOUR / SPEAKING FEES</w:t>
      </w:r>
      <w:bookmarkEnd w:id="8"/>
    </w:p>
    <w:p w:rsidR="00746A19" w:rsidRDefault="00746A19" w:rsidP="00746A19"/>
    <w:p w:rsidR="00746A19" w:rsidRDefault="00746A19" w:rsidP="00746A19">
      <w:pPr>
        <w:pStyle w:val="Heading2"/>
      </w:pPr>
      <w:r>
        <w:t>TECH SECTOR</w:t>
      </w:r>
    </w:p>
    <w:p w:rsidR="00746A19" w:rsidRDefault="00746A19" w:rsidP="00746A19"/>
    <w:p w:rsidR="00746A19" w:rsidRPr="006B2996" w:rsidRDefault="00746A19" w:rsidP="00746A19">
      <w:r w:rsidRPr="00CA18B5">
        <w:rPr>
          <w:b/>
        </w:rPr>
        <w:t>HEADLINE: “Hillary Clinton Was Paid Millions By Tech Industry For Speeches.”</w:t>
      </w:r>
      <w:r w:rsidRPr="00CA18B5">
        <w:t xml:space="preserve"> </w:t>
      </w:r>
      <w:r>
        <w:t xml:space="preserve">[Washington Post, </w:t>
      </w:r>
      <w:hyperlink r:id="rId17" w:history="1">
        <w:r w:rsidRPr="00CA18B5">
          <w:rPr>
            <w:rStyle w:val="Hyperlink"/>
          </w:rPr>
          <w:t>5/18/15</w:t>
        </w:r>
      </w:hyperlink>
      <w:r>
        <w:t>]</w:t>
      </w:r>
    </w:p>
    <w:p w:rsidR="00746A19" w:rsidRPr="006B2996" w:rsidRDefault="00746A19" w:rsidP="00746A19">
      <w:pPr>
        <w:rPr>
          <w:b/>
        </w:rPr>
      </w:pPr>
    </w:p>
    <w:p w:rsidR="00746A19" w:rsidRDefault="00746A19" w:rsidP="00746A19">
      <w:r w:rsidRPr="00CA18B5">
        <w:rPr>
          <w:b/>
          <w:u w:val="single"/>
        </w:rPr>
        <w:t>Washington Post</w:t>
      </w:r>
      <w:r>
        <w:rPr>
          <w:b/>
        </w:rPr>
        <w:t xml:space="preserve">: </w:t>
      </w:r>
      <w:r w:rsidRPr="00CA18B5">
        <w:rPr>
          <w:b/>
        </w:rPr>
        <w:t>“The Clintons Have Personally Profited By Drawing On The Same Network Of Supporters Who Have Backed Their Political Campaigns And Philanthropic Efforts — While Those Supporters Have Gained Entree To A Potential Future President.”</w:t>
      </w:r>
      <w:r>
        <w:t xml:space="preserve"> “</w:t>
      </w:r>
      <w:r w:rsidRPr="00CA18B5">
        <w:t>While Bill Clinton’s lucrative speaking career since leaving the White House in 2001 has been well documented, the new disclosures offer the first public accounting of Hillary Clinton’s paid addresses since she stepped down as secretary of state. And they illustrate how the Clintons have personally profited by drawing on the same network of supporters who have backed their political campaigns and philanthropic efforts — while those supporters have gained entree to a potential future president.</w:t>
      </w:r>
      <w:r>
        <w:t xml:space="preserve">” [Washington Post, </w:t>
      </w:r>
      <w:hyperlink r:id="rId18"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Pr>
          <w:b/>
        </w:rPr>
        <w:t>:</w:t>
      </w:r>
      <w:r w:rsidRPr="00A66F01">
        <w:rPr>
          <w:b/>
        </w:rPr>
        <w:t xml:space="preserve"> “Out Of The $11.7 Million That Hillary Clinton Has Made Delivering 51 Speeches Since January 2014, $3.2 Million Came From The Technology Industry</w:t>
      </w:r>
      <w:r>
        <w:rPr>
          <w:b/>
        </w:rPr>
        <w:t>.</w:t>
      </w:r>
      <w:r w:rsidRPr="00A66F01">
        <w:rPr>
          <w:b/>
        </w:rPr>
        <w:t>”</w:t>
      </w:r>
      <w:r>
        <w:t xml:space="preserve"> “</w:t>
      </w:r>
      <w:r w:rsidRPr="00CA18B5">
        <w:t>Out of the $11.7 million that Hillary Clinton has made delivering 51 speeches since January 2014, $3.2 million came from the technology industry, the analysis found. Several of the companies that paid Clinton to address their employees also have senior leaders who have been early and avid supporters of her presidential bid.</w:t>
      </w:r>
      <w:r>
        <w:t xml:space="preserve">” [Washington Post, </w:t>
      </w:r>
      <w:hyperlink r:id="rId19"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sidRPr="00A53CC4">
        <w:rPr>
          <w:b/>
        </w:rPr>
        <w:t>:</w:t>
      </w:r>
      <w:r w:rsidRPr="00DF4360">
        <w:rPr>
          <w:b/>
        </w:rPr>
        <w:t xml:space="preserve"> “The Tech Sector Was The Largest Single Source Of Speaking Fees For Clinton, Followed By Health Care And Financial Services.”</w:t>
      </w:r>
      <w:r>
        <w:t xml:space="preserve"> “</w:t>
      </w:r>
      <w:r w:rsidRPr="00A66F01">
        <w:t>The tech sector was the largest single source of speaking fees for Clinton, followed by health care and financial services, according to the Post analysis. Bill Clinton also made substantial income speaking to tech groups but focused more heavily on financial services, insurance and real estate companies.</w:t>
      </w:r>
      <w:r>
        <w:t xml:space="preserve">” [Washington Post, </w:t>
      </w:r>
      <w:hyperlink r:id="rId20" w:history="1">
        <w:r w:rsidRPr="00CA18B5">
          <w:rPr>
            <w:rStyle w:val="Hyperlink"/>
          </w:rPr>
          <w:t>5/18/15</w:t>
        </w:r>
      </w:hyperlink>
      <w:r>
        <w:t>]</w:t>
      </w:r>
    </w:p>
    <w:p w:rsidR="00746A19" w:rsidRDefault="00746A19" w:rsidP="00746A19"/>
    <w:p w:rsidR="00746A19" w:rsidRDefault="00746A19" w:rsidP="00746A19">
      <w:r w:rsidRPr="002B0358">
        <w:rPr>
          <w:b/>
        </w:rPr>
        <w:lastRenderedPageBreak/>
        <w:t>Leaders Of Qualcomm And Salesforce.com, Which Gave Secretary Clinton Hundreds Of Thousands Of Dollars In Speaking Fees, Were Contributors To Ready For Hillary.</w:t>
      </w:r>
      <w:r>
        <w:t xml:space="preserve"> “Companies that paid her to speak include industry giants such as Xerox, Cisco Systems and Qualcomm, as well as start-ups and trade groups focused on biotechnology and medical technology. The blurred line between personal and political is apparent in the cases of companies that hired Clinton to speak and are connected to prominent backers of her campaign. Salesforce.com, for instance, paid Clinton $451,000 to deliver two talks last year, and its CEO, Marc </w:t>
      </w:r>
      <w:proofErr w:type="spellStart"/>
      <w:r>
        <w:t>Benioff</w:t>
      </w:r>
      <w:proofErr w:type="spellEnd"/>
      <w:r>
        <w:t xml:space="preserve">, is a major donor to Ready for Hillary, a super PAC that laid the groundwork for her presidential bid. Another major backer of the PAC is Irwin Jacobs, the former chairman of Qualcomm, which shelled out $335,000 for Clinton to speak in late October.” [Washington Post, </w:t>
      </w:r>
      <w:hyperlink r:id="rId21"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sidRPr="00A53CC4">
        <w:rPr>
          <w:b/>
        </w:rPr>
        <w:t>:</w:t>
      </w:r>
      <w:r w:rsidRPr="00DF4360">
        <w:rPr>
          <w:b/>
        </w:rPr>
        <w:t xml:space="preserve"> </w:t>
      </w:r>
      <w:r w:rsidRPr="00A53CC4">
        <w:rPr>
          <w:b/>
        </w:rPr>
        <w:t xml:space="preserve">“When Clinton Arrived </w:t>
      </w:r>
      <w:proofErr w:type="gramStart"/>
      <w:r w:rsidRPr="00A53CC4">
        <w:rPr>
          <w:b/>
        </w:rPr>
        <w:t xml:space="preserve">At </w:t>
      </w:r>
      <w:proofErr w:type="spellStart"/>
      <w:r w:rsidRPr="00A53CC4">
        <w:rPr>
          <w:b/>
        </w:rPr>
        <w:t>Ebay</w:t>
      </w:r>
      <w:proofErr w:type="spellEnd"/>
      <w:r w:rsidRPr="00A53CC4">
        <w:rPr>
          <w:b/>
        </w:rPr>
        <w:t xml:space="preserve"> For</w:t>
      </w:r>
      <w:proofErr w:type="gramEnd"/>
      <w:r w:rsidRPr="00A53CC4">
        <w:rPr>
          <w:b/>
        </w:rPr>
        <w:t xml:space="preserve"> Her March 2014 Women’s-Leadership Speech, She Had Another Connection To The Company. Eileen </w:t>
      </w:r>
      <w:proofErr w:type="spellStart"/>
      <w:r w:rsidRPr="00A53CC4">
        <w:rPr>
          <w:b/>
        </w:rPr>
        <w:t>Donahoe</w:t>
      </w:r>
      <w:proofErr w:type="spellEnd"/>
      <w:r w:rsidRPr="00A53CC4">
        <w:rPr>
          <w:b/>
        </w:rPr>
        <w:t>, Wife Of The CEO, Had Worked For Clinton As U.S. Ambassador To The U.N. Human Rights Council.”</w:t>
      </w:r>
      <w:r>
        <w:t xml:space="preserve"> “When Clinton arrived at eBay for her March 2014 women’s-leadership speech, she had another connection to the company. Eileen </w:t>
      </w:r>
      <w:proofErr w:type="spellStart"/>
      <w:r>
        <w:t>Donahoe</w:t>
      </w:r>
      <w:proofErr w:type="spellEnd"/>
      <w:r>
        <w:t xml:space="preserve">, wife of the CEO, had worked for Clinton as U.S. ambassador to the U.N. Human Rights Council. Abby Smith, spokeswoman for eBay, said </w:t>
      </w:r>
      <w:proofErr w:type="spellStart"/>
      <w:r>
        <w:t>that,’as</w:t>
      </w:r>
      <w:proofErr w:type="spellEnd"/>
      <w:r>
        <w:t xml:space="preserve"> one of the world’s most admired women, Hillary Clinton was the perfect choice’ for the event. Smith declined to comment on the </w:t>
      </w:r>
      <w:proofErr w:type="spellStart"/>
      <w:r>
        <w:t>Donahoes</w:t>
      </w:r>
      <w:proofErr w:type="spellEnd"/>
      <w:r>
        <w:t xml:space="preserve">’ fundraiser for the Clinton campaign.” [Washington Post, </w:t>
      </w:r>
      <w:hyperlink r:id="rId22"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sidRPr="00A53CC4">
        <w:rPr>
          <w:b/>
        </w:rPr>
        <w:t>:</w:t>
      </w:r>
      <w:r w:rsidRPr="00DF4360">
        <w:rPr>
          <w:b/>
        </w:rPr>
        <w:t xml:space="preserve"> </w:t>
      </w:r>
      <w:r w:rsidRPr="00A53CC4">
        <w:rPr>
          <w:b/>
        </w:rPr>
        <w:t>“The Biotechnology Industry Organization Paid Bill Clinton $175,000 In 2010. Four Years Later, The Group Paid $335,000 — Nearly Twice As Much — To Hear From Hillary Clinton.”</w:t>
      </w:r>
      <w:r>
        <w:t xml:space="preserve"> “In some cases, organizations that had once paid Bill Clinton to speak now paid even more to lure his wife. The Biotechnology Industry Organization paid Bill Clinton $175,000 in 2010. Four years later, the group paid $335,000 — nearly twice as much — to hear from Hillary Clinton. Likewise, the Advanced Medical Technology Association paid Bill Clinton $160,000 to speak in 2009 and paid Hillary Clinton $265,000 to speak in 2014.” [Washington Post, </w:t>
      </w:r>
      <w:hyperlink r:id="rId23"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sidRPr="00A53CC4">
        <w:rPr>
          <w:b/>
        </w:rPr>
        <w:t>:</w:t>
      </w:r>
      <w:r w:rsidRPr="00DF4360">
        <w:rPr>
          <w:b/>
        </w:rPr>
        <w:t xml:space="preserve"> </w:t>
      </w:r>
      <w:r w:rsidRPr="00AD72EA">
        <w:rPr>
          <w:b/>
        </w:rPr>
        <w:t xml:space="preserve">In 2014, Secretary Clinton “Scooped Up $625,000 In One Day From The Tech Sector.” </w:t>
      </w:r>
      <w:r>
        <w:t>“</w:t>
      </w:r>
      <w:r w:rsidRPr="00A53CC4">
        <w:t xml:space="preserve">But about a month later, she scooped up $625,000 in one day from the tech sector — first addressing a conference in San Francisco sponsored by </w:t>
      </w:r>
      <w:proofErr w:type="spellStart"/>
      <w:r w:rsidRPr="00A53CC4">
        <w:t>Nexenta</w:t>
      </w:r>
      <w:proofErr w:type="spellEnd"/>
      <w:r w:rsidRPr="00A53CC4">
        <w:t xml:space="preserve"> Systems, a data storage start-up, and then as a surprise guest at Cisco’s sales conference in Las Vegas, where she was interviewed by chief executive John Chambers.</w:t>
      </w:r>
      <w:r>
        <w:t xml:space="preserve">” [Washington Post, </w:t>
      </w:r>
      <w:hyperlink r:id="rId24"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sidRPr="00A53CC4">
        <w:rPr>
          <w:b/>
        </w:rPr>
        <w:t>:</w:t>
      </w:r>
      <w:r w:rsidRPr="00DF4360">
        <w:rPr>
          <w:b/>
        </w:rPr>
        <w:t xml:space="preserve"> </w:t>
      </w:r>
      <w:r w:rsidRPr="009B2FDB">
        <w:rPr>
          <w:b/>
        </w:rPr>
        <w:t xml:space="preserve">Secretary Clinton Spoke At </w:t>
      </w:r>
      <w:proofErr w:type="spellStart"/>
      <w:r w:rsidRPr="009B2FDB">
        <w:rPr>
          <w:b/>
        </w:rPr>
        <w:t>Nexenta</w:t>
      </w:r>
      <w:proofErr w:type="spellEnd"/>
      <w:r w:rsidRPr="009B2FDB">
        <w:rPr>
          <w:b/>
        </w:rPr>
        <w:t>, Where The CEO “Sits On The National Finance Committee Of The Ready For Hillary PAC.”</w:t>
      </w:r>
      <w:r>
        <w:t xml:space="preserve"> “</w:t>
      </w:r>
      <w:r w:rsidRPr="00AD72EA">
        <w:t xml:space="preserve">At the </w:t>
      </w:r>
      <w:proofErr w:type="spellStart"/>
      <w:r w:rsidRPr="00AD72EA">
        <w:t>Nexenta</w:t>
      </w:r>
      <w:proofErr w:type="spellEnd"/>
      <w:r w:rsidRPr="00AD72EA">
        <w:t xml:space="preserve"> conference, Clinton addressed several hot-button policy issues in Silicon Valley that the next president will have to confront</w:t>
      </w:r>
      <w:r>
        <w:t>…</w:t>
      </w:r>
      <w:r w:rsidRPr="00AD72EA">
        <w:t xml:space="preserve"> </w:t>
      </w:r>
      <w:proofErr w:type="spellStart"/>
      <w:r w:rsidRPr="00AD72EA">
        <w:t>Tarkan</w:t>
      </w:r>
      <w:proofErr w:type="spellEnd"/>
      <w:r w:rsidRPr="00AD72EA">
        <w:t xml:space="preserve"> </w:t>
      </w:r>
      <w:proofErr w:type="spellStart"/>
      <w:r w:rsidRPr="00AD72EA">
        <w:t>Maner</w:t>
      </w:r>
      <w:proofErr w:type="spellEnd"/>
      <w:r w:rsidRPr="00AD72EA">
        <w:t>, the company’s chief executive, sits on the national finance committee of the Ready for Hillary PAC and made a $5,000 donation to the group in September, about a month after Clinton’s speech.</w:t>
      </w:r>
      <w:r>
        <w:t xml:space="preserve">” [Washington Post, </w:t>
      </w:r>
      <w:hyperlink r:id="rId25" w:history="1">
        <w:r w:rsidRPr="00CA18B5">
          <w:rPr>
            <w:rStyle w:val="Hyperlink"/>
          </w:rPr>
          <w:t>5/18/15</w:t>
        </w:r>
      </w:hyperlink>
      <w:r>
        <w:t>]</w:t>
      </w:r>
    </w:p>
    <w:p w:rsidR="00746A19" w:rsidRPr="009B2FDB" w:rsidRDefault="00746A19" w:rsidP="00746A19">
      <w:pPr>
        <w:rPr>
          <w:b/>
        </w:rPr>
      </w:pPr>
    </w:p>
    <w:p w:rsidR="00746A19" w:rsidRDefault="00746A19" w:rsidP="00746A19">
      <w:r w:rsidRPr="00CA18B5">
        <w:rPr>
          <w:b/>
          <w:u w:val="single"/>
        </w:rPr>
        <w:t>Washington Post</w:t>
      </w:r>
      <w:r w:rsidRPr="00A53CC4">
        <w:rPr>
          <w:b/>
        </w:rPr>
        <w:t>:</w:t>
      </w:r>
      <w:r w:rsidRPr="00DF4360">
        <w:rPr>
          <w:b/>
        </w:rPr>
        <w:t xml:space="preserve"> </w:t>
      </w:r>
      <w:r w:rsidRPr="009B2FDB">
        <w:rPr>
          <w:b/>
        </w:rPr>
        <w:t xml:space="preserve">The Clinton Foundation “Later This Week Will Release </w:t>
      </w:r>
      <w:proofErr w:type="gramStart"/>
      <w:r w:rsidRPr="009B2FDB">
        <w:rPr>
          <w:b/>
        </w:rPr>
        <w:t>A</w:t>
      </w:r>
      <w:proofErr w:type="gramEnd"/>
      <w:r w:rsidRPr="009B2FDB">
        <w:rPr>
          <w:b/>
        </w:rPr>
        <w:t xml:space="preserve"> List Of Speeches Given By All Three To Benefit The Foundation, Totaling Around 100 Engagements Since 2002.”</w:t>
      </w:r>
      <w:r>
        <w:t xml:space="preserve"> “</w:t>
      </w:r>
      <w:r w:rsidRPr="00AD72EA">
        <w:t>The latest disclosures do not include instances in which Bill or Hillary Clinton donated their speaking fee to benefit the Bill, Hillary and Chelsea Clinton Foundation. But a foundation official said Monday that the organization later this week will release a list of speeches given by all three to benefit the foundation, totaling around 100 engagements since 2002.</w:t>
      </w:r>
      <w:r>
        <w:t xml:space="preserve">” [Washington Post, </w:t>
      </w:r>
      <w:hyperlink r:id="rId26"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sidRPr="00A53CC4">
        <w:rPr>
          <w:b/>
        </w:rPr>
        <w:t>:</w:t>
      </w:r>
      <w:r w:rsidRPr="00DF4360">
        <w:rPr>
          <w:b/>
        </w:rPr>
        <w:t xml:space="preserve"> </w:t>
      </w:r>
      <w:r w:rsidRPr="009B2FDB">
        <w:rPr>
          <w:b/>
        </w:rPr>
        <w:t>“At Least 72 Organizations That Have Paid The Clintons For Speeches Since 2001 Have Also Donated To The Clinton Foundation.”</w:t>
      </w:r>
      <w:r>
        <w:t xml:space="preserve"> [Washington Post, </w:t>
      </w:r>
      <w:hyperlink r:id="rId27" w:history="1">
        <w:r w:rsidRPr="00CA18B5">
          <w:rPr>
            <w:rStyle w:val="Hyperlink"/>
          </w:rPr>
          <w:t>5/18/15</w:t>
        </w:r>
      </w:hyperlink>
      <w:r>
        <w:t>]</w:t>
      </w:r>
    </w:p>
    <w:p w:rsidR="00746A19" w:rsidRDefault="00746A19" w:rsidP="00746A19"/>
    <w:p w:rsidR="00746A19" w:rsidRDefault="00746A19" w:rsidP="00746A19">
      <w:r w:rsidRPr="00CA18B5">
        <w:rPr>
          <w:b/>
          <w:u w:val="single"/>
        </w:rPr>
        <w:t>Washington Post</w:t>
      </w:r>
      <w:r w:rsidRPr="00A53CC4">
        <w:rPr>
          <w:b/>
        </w:rPr>
        <w:t>:</w:t>
      </w:r>
      <w:r w:rsidRPr="00DF4360">
        <w:rPr>
          <w:b/>
        </w:rPr>
        <w:t xml:space="preserve"> </w:t>
      </w:r>
      <w:r w:rsidRPr="009B2FDB">
        <w:rPr>
          <w:b/>
        </w:rPr>
        <w:t xml:space="preserve">“As For </w:t>
      </w:r>
      <w:proofErr w:type="spellStart"/>
      <w:r w:rsidRPr="009B2FDB">
        <w:rPr>
          <w:b/>
        </w:rPr>
        <w:t>Ebay</w:t>
      </w:r>
      <w:proofErr w:type="spellEnd"/>
      <w:r w:rsidRPr="009B2FDB">
        <w:rPr>
          <w:b/>
        </w:rPr>
        <w:t xml:space="preserve">, The Company’s Charitable Foundation Has Given </w:t>
      </w:r>
      <w:proofErr w:type="gramStart"/>
      <w:r w:rsidRPr="009B2FDB">
        <w:rPr>
          <w:b/>
        </w:rPr>
        <w:t>More</w:t>
      </w:r>
      <w:proofErr w:type="gramEnd"/>
      <w:r w:rsidRPr="009B2FDB">
        <w:rPr>
          <w:b/>
        </w:rPr>
        <w:t xml:space="preserve"> Than $50,000 To The Clinton Foundation.”</w:t>
      </w:r>
      <w:r>
        <w:t xml:space="preserve"> [Washington Post, </w:t>
      </w:r>
      <w:hyperlink r:id="rId28" w:history="1">
        <w:r w:rsidRPr="00CA18B5">
          <w:rPr>
            <w:rStyle w:val="Hyperlink"/>
          </w:rPr>
          <w:t>5/18/15</w:t>
        </w:r>
      </w:hyperlink>
      <w:r>
        <w:t>]</w:t>
      </w:r>
    </w:p>
    <w:p w:rsidR="00746A19" w:rsidRDefault="00746A19" w:rsidP="00746A19"/>
    <w:p w:rsidR="00746A19" w:rsidRDefault="00746A19" w:rsidP="00746A19">
      <w:pPr>
        <w:pStyle w:val="Heading2"/>
      </w:pPr>
      <w:bookmarkStart w:id="15" w:name="_Toc422218289"/>
      <w:r>
        <w:t>AMOUNT OF MONEY EARNED</w:t>
      </w:r>
      <w:bookmarkEnd w:id="15"/>
    </w:p>
    <w:p w:rsidR="00746A19" w:rsidRDefault="00746A19" w:rsidP="00746A19"/>
    <w:p w:rsidR="00746A19" w:rsidRDefault="00746A19" w:rsidP="00746A19">
      <w:pPr>
        <w:jc w:val="both"/>
      </w:pPr>
      <w:r w:rsidRPr="002F7716">
        <w:rPr>
          <w:b/>
          <w:u w:val="single"/>
        </w:rPr>
        <w:t>CNN</w:t>
      </w:r>
      <w:r w:rsidRPr="002F7716">
        <w:rPr>
          <w:b/>
        </w:rPr>
        <w:t xml:space="preserve">’s Dan </w:t>
      </w:r>
      <w:proofErr w:type="spellStart"/>
      <w:r w:rsidRPr="002F7716">
        <w:rPr>
          <w:b/>
        </w:rPr>
        <w:t>Merica</w:t>
      </w:r>
      <w:proofErr w:type="spellEnd"/>
      <w:r w:rsidRPr="002F7716">
        <w:rPr>
          <w:b/>
        </w:rPr>
        <w:t xml:space="preserve">: </w:t>
      </w:r>
      <w:r>
        <w:rPr>
          <w:b/>
        </w:rPr>
        <w:t>“</w:t>
      </w:r>
      <w:r w:rsidRPr="002F7716">
        <w:rPr>
          <w:b/>
        </w:rPr>
        <w:t xml:space="preserve">Clinton Speaks </w:t>
      </w:r>
      <w:proofErr w:type="gramStart"/>
      <w:r w:rsidRPr="002F7716">
        <w:rPr>
          <w:b/>
        </w:rPr>
        <w:t>To Group Of</w:t>
      </w:r>
      <w:proofErr w:type="gramEnd"/>
      <w:r w:rsidRPr="002F7716">
        <w:rPr>
          <w:b/>
        </w:rPr>
        <w:t xml:space="preserve"> High School Students, @</w:t>
      </w:r>
      <w:proofErr w:type="spellStart"/>
      <w:r w:rsidRPr="002F7716">
        <w:rPr>
          <w:b/>
        </w:rPr>
        <w:t>Nytimes</w:t>
      </w:r>
      <w:proofErr w:type="spellEnd"/>
      <w:r w:rsidRPr="002F7716">
        <w:rPr>
          <w:b/>
        </w:rPr>
        <w:t xml:space="preserve"> Headline Notes Speech Was Free. </w:t>
      </w:r>
      <w:proofErr w:type="gramStart"/>
      <w:r w:rsidRPr="002F7716">
        <w:rPr>
          <w:b/>
        </w:rPr>
        <w:t>More Proof Of Narrative.</w:t>
      </w:r>
      <w:r>
        <w:rPr>
          <w:b/>
        </w:rPr>
        <w:t>”</w:t>
      </w:r>
      <w:proofErr w:type="gramEnd"/>
      <w:r>
        <w:t xml:space="preserve"> [@</w:t>
      </w:r>
      <w:proofErr w:type="spellStart"/>
      <w:r>
        <w:t>danmericaCNN</w:t>
      </w:r>
      <w:proofErr w:type="spellEnd"/>
      <w:r>
        <w:t xml:space="preserve">, Twitter, </w:t>
      </w:r>
      <w:hyperlink r:id="rId29" w:history="1">
        <w:r w:rsidRPr="00182BE7">
          <w:rPr>
            <w:rStyle w:val="Hyperlink"/>
          </w:rPr>
          <w:t>8/4/14</w:t>
        </w:r>
      </w:hyperlink>
      <w:r>
        <w:t>]</w:t>
      </w:r>
    </w:p>
    <w:p w:rsidR="00746A19" w:rsidRDefault="00746A19" w:rsidP="00746A19">
      <w:pPr>
        <w:jc w:val="both"/>
        <w:rPr>
          <w:b/>
        </w:rPr>
      </w:pPr>
    </w:p>
    <w:p w:rsidR="00746A19" w:rsidRDefault="00746A19" w:rsidP="00746A19">
      <w:pPr>
        <w:jc w:val="both"/>
      </w:pPr>
      <w:r w:rsidRPr="0024464B">
        <w:rPr>
          <w:b/>
        </w:rPr>
        <w:t xml:space="preserve">HEADLINE: “Clinton Earns $12 Million Speaking, Writing </w:t>
      </w:r>
      <w:proofErr w:type="gramStart"/>
      <w:r w:rsidRPr="0024464B">
        <w:rPr>
          <w:b/>
        </w:rPr>
        <w:t>After</w:t>
      </w:r>
      <w:proofErr w:type="gramEnd"/>
      <w:r w:rsidRPr="0024464B">
        <w:rPr>
          <w:b/>
        </w:rPr>
        <w:t xml:space="preserve"> Service”</w:t>
      </w:r>
      <w:r>
        <w:t xml:space="preserve"> [Bloomberg, </w:t>
      </w:r>
      <w:hyperlink r:id="rId30" w:history="1">
        <w:r w:rsidRPr="00B178C0">
          <w:rPr>
            <w:rStyle w:val="Hyperlink"/>
          </w:rPr>
          <w:t>7/21/14</w:t>
        </w:r>
      </w:hyperlink>
      <w:r>
        <w:t>]</w:t>
      </w:r>
    </w:p>
    <w:p w:rsidR="00746A19" w:rsidRDefault="00746A19" w:rsidP="00746A19">
      <w:pPr>
        <w:jc w:val="both"/>
      </w:pPr>
    </w:p>
    <w:p w:rsidR="00746A19" w:rsidRDefault="00746A19" w:rsidP="00746A19">
      <w:pPr>
        <w:jc w:val="both"/>
      </w:pPr>
      <w:r w:rsidRPr="00B47181">
        <w:rPr>
          <w:b/>
        </w:rPr>
        <w:t>Bloomberg: The $12 Million Total “Is A Minimum Figure.”</w:t>
      </w:r>
      <w:r>
        <w:t xml:space="preserve"> Referencing the $12 Secretary Clinton has earned since leaving the State Department, Bloomberg reported: “</w:t>
      </w:r>
      <w:r w:rsidRPr="00B47181">
        <w:t>The total is a minimum figure that doesn’t take into account investment income and isn’t adjusted for earnings that were donated to charity. The accounting of Clinton’s income since leaving government service is likely as much as the public will learn about her finances unless she runs and releases tax returns or is elected and files financial-disclosure reports.</w:t>
      </w:r>
      <w:r>
        <w:t xml:space="preserve">” [Bloomberg, </w:t>
      </w:r>
      <w:hyperlink r:id="rId31" w:history="1">
        <w:r w:rsidRPr="00B178C0">
          <w:rPr>
            <w:rStyle w:val="Hyperlink"/>
          </w:rPr>
          <w:t>7/21/14</w:t>
        </w:r>
      </w:hyperlink>
      <w:r>
        <w:t>]</w:t>
      </w:r>
    </w:p>
    <w:p w:rsidR="00746A19" w:rsidRDefault="00746A19" w:rsidP="00746A19">
      <w:pPr>
        <w:jc w:val="both"/>
      </w:pPr>
    </w:p>
    <w:p w:rsidR="00746A19" w:rsidRPr="005644A2" w:rsidRDefault="00746A19" w:rsidP="00746A19">
      <w:pPr>
        <w:jc w:val="both"/>
      </w:pPr>
      <w:r w:rsidRPr="00AD146D">
        <w:rPr>
          <w:b/>
          <w:u w:val="single"/>
        </w:rPr>
        <w:t>Time</w:t>
      </w:r>
      <w:r>
        <w:rPr>
          <w:b/>
        </w:rPr>
        <w:t xml:space="preserve">: </w:t>
      </w:r>
      <w:r w:rsidRPr="005644A2">
        <w:rPr>
          <w:b/>
        </w:rPr>
        <w:t>“Few In American History Have Collected And Benefited From So Much Money In So Many Ways Over Such A Long Period Of Time” Than Hillary And Bill Clinton.</w:t>
      </w:r>
      <w:r>
        <w:t xml:space="preserve"> “There are great American political fundraisers. And then there are Hillary and Bill Clinton, the first couple of American political fundraising. Few in American history have collected and benefited from so much money in so many ways over such a long period of time. Since they arrived on the national political scene 32 years ago, the Clintons have attracted at least $1.4 billion in contributions, according to a review of public records by TIME and the Center for Responsive Politics. That sum helps illustrate Hillary Clinton’s enormous advantage should she decide to run for President in 2016.” [Time, </w:t>
      </w:r>
      <w:hyperlink r:id="rId32" w:history="1">
        <w:r w:rsidRPr="00AD146D">
          <w:rPr>
            <w:rStyle w:val="Hyperlink"/>
          </w:rPr>
          <w:t>7/24/14</w:t>
        </w:r>
      </w:hyperlink>
      <w:r>
        <w:t>]</w:t>
      </w:r>
    </w:p>
    <w:p w:rsidR="00746A19" w:rsidRDefault="00746A19" w:rsidP="00746A19">
      <w:pPr>
        <w:jc w:val="both"/>
      </w:pPr>
    </w:p>
    <w:p w:rsidR="00746A19" w:rsidRDefault="00746A19" w:rsidP="00746A19">
      <w:pPr>
        <w:jc w:val="both"/>
      </w:pPr>
    </w:p>
    <w:p w:rsidR="00746A19" w:rsidRDefault="00746A19" w:rsidP="00746A19">
      <w:pPr>
        <w:pStyle w:val="Heading3"/>
      </w:pPr>
      <w:bookmarkStart w:id="16" w:name="_Toc422218290"/>
      <w:r>
        <w:t>CRITICISM FOR AMOUNT OF MONEY EARNED</w:t>
      </w:r>
      <w:bookmarkEnd w:id="16"/>
    </w:p>
    <w:p w:rsidR="00746A19" w:rsidRDefault="00746A19" w:rsidP="00746A19"/>
    <w:p w:rsidR="00746A19" w:rsidRDefault="00746A19" w:rsidP="00746A19">
      <w:pPr>
        <w:pStyle w:val="Heading4"/>
      </w:pPr>
      <w:r>
        <w:t>FROM / ON BEHALF OF DEMOCRATS</w:t>
      </w:r>
    </w:p>
    <w:p w:rsidR="00746A19" w:rsidRDefault="00746A19" w:rsidP="00746A19"/>
    <w:p w:rsidR="00746A19" w:rsidRPr="00AF4BF7" w:rsidRDefault="00746A19" w:rsidP="00746A19">
      <w:pPr>
        <w:jc w:val="both"/>
      </w:pPr>
      <w:r w:rsidRPr="00AF4BF7">
        <w:rPr>
          <w:b/>
          <w:u w:val="single"/>
        </w:rPr>
        <w:t>America Rising</w:t>
      </w:r>
      <w:r w:rsidRPr="00F066F8">
        <w:rPr>
          <w:b/>
        </w:rPr>
        <w:t xml:space="preserve">: </w:t>
      </w:r>
      <w:r>
        <w:rPr>
          <w:b/>
        </w:rPr>
        <w:t>“</w:t>
      </w:r>
      <w:r w:rsidRPr="00F066F8">
        <w:rPr>
          <w:b/>
        </w:rPr>
        <w:t>Want To Hear @</w:t>
      </w:r>
      <w:proofErr w:type="spellStart"/>
      <w:r w:rsidRPr="00F066F8">
        <w:rPr>
          <w:b/>
        </w:rPr>
        <w:t>Hillaryclinton</w:t>
      </w:r>
      <w:proofErr w:type="spellEnd"/>
      <w:r w:rsidRPr="00F066F8">
        <w:rPr>
          <w:b/>
        </w:rPr>
        <w:t>? It’ll Cost You. Warren? Not So Much. Bostonglobe.Com/News/Politics/… @</w:t>
      </w:r>
      <w:proofErr w:type="spellStart"/>
      <w:r w:rsidRPr="00F066F8">
        <w:rPr>
          <w:b/>
        </w:rPr>
        <w:t>Mviser</w:t>
      </w:r>
      <w:proofErr w:type="spellEnd"/>
      <w:r w:rsidRPr="00F066F8">
        <w:rPr>
          <w:b/>
        </w:rPr>
        <w:t xml:space="preserve"> #</w:t>
      </w:r>
      <w:proofErr w:type="spellStart"/>
      <w:r w:rsidRPr="00F066F8">
        <w:rPr>
          <w:b/>
        </w:rPr>
        <w:t>Tcot</w:t>
      </w:r>
      <w:proofErr w:type="spellEnd"/>
      <w:r>
        <w:rPr>
          <w:b/>
        </w:rPr>
        <w:t>”</w:t>
      </w:r>
      <w:r>
        <w:t xml:space="preserve"> [@</w:t>
      </w:r>
      <w:proofErr w:type="spellStart"/>
      <w:r>
        <w:t>AmericaRising</w:t>
      </w:r>
      <w:proofErr w:type="spellEnd"/>
      <w:r>
        <w:t xml:space="preserve">, Twitter, </w:t>
      </w:r>
      <w:hyperlink r:id="rId33" w:history="1">
        <w:r w:rsidRPr="00F066F8">
          <w:rPr>
            <w:rStyle w:val="Hyperlink"/>
          </w:rPr>
          <w:t>8/1/14</w:t>
        </w:r>
      </w:hyperlink>
      <w:r>
        <w:t>]</w:t>
      </w:r>
    </w:p>
    <w:p w:rsidR="00746A19" w:rsidRDefault="00746A19" w:rsidP="00746A19">
      <w:pPr>
        <w:jc w:val="both"/>
        <w:rPr>
          <w:b/>
        </w:rPr>
      </w:pPr>
    </w:p>
    <w:p w:rsidR="00746A19" w:rsidRDefault="00746A19" w:rsidP="00746A19">
      <w:pPr>
        <w:jc w:val="both"/>
      </w:pPr>
      <w:r w:rsidRPr="00EC1E3E">
        <w:rPr>
          <w:b/>
        </w:rPr>
        <w:t xml:space="preserve">Bloomberg: Secretary Clinton’s Earnings Are “A Windfall At Odds With Her Party’s Call </w:t>
      </w:r>
      <w:proofErr w:type="gramStart"/>
      <w:r w:rsidRPr="00EC1E3E">
        <w:rPr>
          <w:b/>
        </w:rPr>
        <w:t>To Shrink The Gap Between Rich And</w:t>
      </w:r>
      <w:proofErr w:type="gramEnd"/>
      <w:r w:rsidRPr="00EC1E3E">
        <w:rPr>
          <w:b/>
        </w:rPr>
        <w:t xml:space="preserve"> Poor.”</w:t>
      </w:r>
      <w:r>
        <w:t xml:space="preserve"> “</w:t>
      </w:r>
      <w:r w:rsidRPr="00EC1E3E">
        <w:t>Hillary Clinton has earned at least $12 million in 16 months since leaving the State Department, a windfall at odds with her party’s call to shrink the gap between the rich and the poor.</w:t>
      </w:r>
      <w:r>
        <w:t xml:space="preserve">” [Bloomberg, </w:t>
      </w:r>
      <w:hyperlink r:id="rId34" w:history="1">
        <w:r w:rsidRPr="00B178C0">
          <w:rPr>
            <w:rStyle w:val="Hyperlink"/>
          </w:rPr>
          <w:t>7/21/14</w:t>
        </w:r>
      </w:hyperlink>
      <w:r>
        <w:t>]</w:t>
      </w:r>
    </w:p>
    <w:p w:rsidR="00746A19" w:rsidRDefault="00746A19" w:rsidP="00746A19">
      <w:pPr>
        <w:pStyle w:val="Sub-Bullet"/>
      </w:pPr>
      <w:r w:rsidRPr="009342DB">
        <w:rPr>
          <w:b/>
        </w:rPr>
        <w:t xml:space="preserve">Bloomberg: Democrats “Question How Clinton Will Appeal To Working-Class Voters.” </w:t>
      </w:r>
      <w:r>
        <w:t xml:space="preserve">“Some Democrats also question how Clinton will appeal to working-class voters and serve as the party’s chief crusader against stagnant wages and the gap between rich and poor, given that she has received millions from financial firms and other corporations. ‘These issues of income inequality are important to Democratic voters,’ said Josh Orton, political director for Progressives United, a Democratic super-political action committee. ‘There’s going to be a bit of cognitive dissonance between that kind of fundraising and campaigning on how to fix inequality.’” [Bloomberg, </w:t>
      </w:r>
      <w:hyperlink r:id="rId35" w:history="1">
        <w:r w:rsidRPr="00B178C0">
          <w:rPr>
            <w:rStyle w:val="Hyperlink"/>
          </w:rPr>
          <w:t>7/21/14</w:t>
        </w:r>
      </w:hyperlink>
      <w:r>
        <w:t>]</w:t>
      </w:r>
    </w:p>
    <w:p w:rsidR="00746A19" w:rsidRDefault="00746A19" w:rsidP="00746A19">
      <w:pPr>
        <w:jc w:val="both"/>
      </w:pPr>
    </w:p>
    <w:p w:rsidR="00746A19" w:rsidRDefault="00746A19" w:rsidP="00746A19">
      <w:pPr>
        <w:jc w:val="both"/>
      </w:pPr>
      <w:r w:rsidRPr="009342DB">
        <w:rPr>
          <w:b/>
        </w:rPr>
        <w:t>Bloomberg: Secretary Clinton Is “In The Tope One-</w:t>
      </w:r>
      <w:proofErr w:type="spellStart"/>
      <w:r w:rsidRPr="009342DB">
        <w:rPr>
          <w:b/>
        </w:rPr>
        <w:t>Hundreth</w:t>
      </w:r>
      <w:proofErr w:type="spellEnd"/>
      <w:r w:rsidRPr="009342DB">
        <w:rPr>
          <w:b/>
        </w:rPr>
        <w:t xml:space="preserve"> Of The 1 Percent.</w:t>
      </w:r>
      <w:r>
        <w:t>” “</w:t>
      </w:r>
      <w:r w:rsidRPr="009342DB">
        <w:t>Her earnings represent a fraction of the Clinton family’s total income and yet were large enough to rank her not only in the top 1 percent of the nation’s earners but in the top one-hundredth of the 1 percent.</w:t>
      </w:r>
      <w:r>
        <w:t xml:space="preserve">” [Bloomberg, </w:t>
      </w:r>
      <w:hyperlink r:id="rId36" w:history="1">
        <w:r w:rsidRPr="00B178C0">
          <w:rPr>
            <w:rStyle w:val="Hyperlink"/>
          </w:rPr>
          <w:t>7/21/14</w:t>
        </w:r>
      </w:hyperlink>
      <w:r>
        <w:t>]</w:t>
      </w:r>
    </w:p>
    <w:p w:rsidR="00746A19" w:rsidRDefault="00746A19" w:rsidP="00746A19">
      <w:pPr>
        <w:jc w:val="both"/>
      </w:pPr>
    </w:p>
    <w:p w:rsidR="00746A19" w:rsidRDefault="00746A19" w:rsidP="00746A19">
      <w:pPr>
        <w:pStyle w:val="Heading4"/>
      </w:pPr>
      <w:r>
        <w:t>FROM CONSERVATIVE GROUPS</w:t>
      </w:r>
    </w:p>
    <w:p w:rsidR="00746A19" w:rsidRDefault="00746A19" w:rsidP="00746A19"/>
    <w:p w:rsidR="00746A19" w:rsidRDefault="00746A19" w:rsidP="00746A19">
      <w:pPr>
        <w:jc w:val="both"/>
      </w:pPr>
      <w:proofErr w:type="spellStart"/>
      <w:r w:rsidRPr="006C71D9">
        <w:rPr>
          <w:b/>
        </w:rPr>
        <w:t>RNC</w:t>
      </w:r>
      <w:proofErr w:type="spellEnd"/>
      <w:r w:rsidRPr="006C71D9">
        <w:rPr>
          <w:b/>
        </w:rPr>
        <w:t xml:space="preserve"> VIDEO: “Clinton Ducks Questions On Releasing Donation Records For Speaking Fees.” </w:t>
      </w:r>
      <w:r>
        <w:t>[</w:t>
      </w:r>
      <w:proofErr w:type="spellStart"/>
      <w:r>
        <w:t>GOPICYMI</w:t>
      </w:r>
      <w:proofErr w:type="spellEnd"/>
      <w:r>
        <w:t xml:space="preserve">, YouTube, </w:t>
      </w:r>
      <w:hyperlink r:id="rId37" w:anchor="t=16" w:history="1">
        <w:r w:rsidRPr="006C71D9">
          <w:rPr>
            <w:rStyle w:val="Hyperlink"/>
          </w:rPr>
          <w:t>7/29/14</w:t>
        </w:r>
      </w:hyperlink>
      <w:r>
        <w:t>]</w:t>
      </w:r>
    </w:p>
    <w:p w:rsidR="00746A19" w:rsidRDefault="00746A19" w:rsidP="00746A19">
      <w:pPr>
        <w:jc w:val="both"/>
      </w:pPr>
    </w:p>
    <w:p w:rsidR="00746A19" w:rsidRDefault="00746A19" w:rsidP="00746A19">
      <w:pPr>
        <w:jc w:val="both"/>
      </w:pPr>
      <w:r w:rsidRPr="00B47181">
        <w:rPr>
          <w:b/>
        </w:rPr>
        <w:t>America Rising Executive Director Tim Miller: “The Clintons Did Not Start A Company That Created Growth Or Jobs...” But Rather “Put A ‘For Sale’ Sign On Themselves.”</w:t>
      </w:r>
      <w:r w:rsidRPr="00B47181">
        <w:t xml:space="preserve"> </w:t>
      </w:r>
      <w:r>
        <w:t>‘</w:t>
      </w:r>
      <w:r w:rsidRPr="00B47181">
        <w:t>The Clintons did not start a compa</w:t>
      </w:r>
      <w:r>
        <w:t>ny that created growth or jobs,’</w:t>
      </w:r>
      <w:r w:rsidRPr="00B47181">
        <w:t xml:space="preserve"> said Tim Miller, executive director of America Rising, a </w:t>
      </w:r>
      <w:r w:rsidRPr="00B47181">
        <w:lastRenderedPageBreak/>
        <w:t>super-political action committee founde</w:t>
      </w:r>
      <w:r>
        <w:t>d by Romney campaign veterans. ‘</w:t>
      </w:r>
      <w:r w:rsidRPr="00B47181">
        <w:t>What they did to make money was put a</w:t>
      </w:r>
      <w:r>
        <w:t xml:space="preserve"> ‘For Sale’ sign on themselves.’” [Bloomberg, </w:t>
      </w:r>
      <w:hyperlink r:id="rId38" w:history="1">
        <w:r w:rsidRPr="00B178C0">
          <w:rPr>
            <w:rStyle w:val="Hyperlink"/>
          </w:rPr>
          <w:t>7/21/14</w:t>
        </w:r>
      </w:hyperlink>
      <w:r>
        <w:t>]</w:t>
      </w:r>
    </w:p>
    <w:p w:rsidR="00746A19" w:rsidRDefault="00746A19" w:rsidP="00746A19">
      <w:pPr>
        <w:jc w:val="both"/>
      </w:pPr>
    </w:p>
    <w:p w:rsidR="00746A19" w:rsidRDefault="00746A19" w:rsidP="00746A19">
      <w:pPr>
        <w:spacing w:after="360"/>
        <w:jc w:val="both"/>
        <w:rPr>
          <w:rFonts w:cs="Arial"/>
          <w:szCs w:val="20"/>
        </w:rPr>
      </w:pPr>
      <w:r w:rsidRPr="005C59DA">
        <w:rPr>
          <w:rFonts w:cs="Arial"/>
          <w:b/>
          <w:szCs w:val="20"/>
        </w:rPr>
        <w:t>America Rising</w:t>
      </w:r>
      <w:r>
        <w:rPr>
          <w:rFonts w:cs="Arial"/>
          <w:b/>
          <w:szCs w:val="20"/>
        </w:rPr>
        <w:t xml:space="preserve"> </w:t>
      </w:r>
      <w:proofErr w:type="gramStart"/>
      <w:r>
        <w:rPr>
          <w:rFonts w:cs="Arial"/>
          <w:b/>
          <w:szCs w:val="20"/>
        </w:rPr>
        <w:t>On</w:t>
      </w:r>
      <w:proofErr w:type="gramEnd"/>
      <w:r>
        <w:rPr>
          <w:rFonts w:cs="Arial"/>
          <w:b/>
          <w:szCs w:val="20"/>
        </w:rPr>
        <w:t xml:space="preserve"> Clinton’s Twitter Q&amp;A</w:t>
      </w:r>
      <w:r w:rsidRPr="005C59DA">
        <w:rPr>
          <w:rFonts w:cs="Arial"/>
          <w:b/>
          <w:szCs w:val="20"/>
        </w:rPr>
        <w:t xml:space="preserve">: </w:t>
      </w:r>
      <w:r>
        <w:rPr>
          <w:rFonts w:cs="Arial"/>
          <w:b/>
          <w:szCs w:val="20"/>
        </w:rPr>
        <w:t>“Just Now, @</w:t>
      </w:r>
      <w:proofErr w:type="spellStart"/>
      <w:r>
        <w:rPr>
          <w:rFonts w:cs="Arial"/>
          <w:b/>
          <w:szCs w:val="20"/>
        </w:rPr>
        <w:t>HillaryClinton</w:t>
      </w:r>
      <w:proofErr w:type="spellEnd"/>
      <w:r>
        <w:rPr>
          <w:rFonts w:cs="Arial"/>
          <w:b/>
          <w:szCs w:val="20"/>
        </w:rPr>
        <w:t xml:space="preserve"> Spent 38 Minutes Speaking A</w:t>
      </w:r>
      <w:r w:rsidRPr="005C59DA">
        <w:rPr>
          <w:rFonts w:cs="Arial"/>
          <w:b/>
          <w:szCs w:val="20"/>
        </w:rPr>
        <w:t>t #</w:t>
      </w:r>
      <w:proofErr w:type="spellStart"/>
      <w:r w:rsidRPr="005C59DA">
        <w:rPr>
          <w:rFonts w:cs="Arial"/>
          <w:b/>
          <w:szCs w:val="20"/>
        </w:rPr>
        <w:t>AskHillary</w:t>
      </w:r>
      <w:proofErr w:type="spellEnd"/>
      <w:r w:rsidRPr="005C59DA">
        <w:rPr>
          <w:rFonts w:cs="Arial"/>
          <w:b/>
          <w:szCs w:val="20"/>
        </w:rPr>
        <w:t>. Total Cost: $105,526</w:t>
      </w:r>
      <w:r>
        <w:rPr>
          <w:rFonts w:cs="Arial"/>
          <w:b/>
          <w:szCs w:val="20"/>
        </w:rPr>
        <w:t>”</w:t>
      </w:r>
      <w:r>
        <w:rPr>
          <w:rFonts w:cs="Arial"/>
          <w:szCs w:val="20"/>
        </w:rPr>
        <w:t xml:space="preserve"> [@</w:t>
      </w:r>
      <w:proofErr w:type="spellStart"/>
      <w:r>
        <w:rPr>
          <w:rFonts w:cs="Arial"/>
          <w:szCs w:val="20"/>
        </w:rPr>
        <w:t>ClintonCosts</w:t>
      </w:r>
      <w:proofErr w:type="spellEnd"/>
      <w:r>
        <w:rPr>
          <w:rFonts w:cs="Arial"/>
          <w:szCs w:val="20"/>
        </w:rPr>
        <w:t xml:space="preserve">, Twitter, </w:t>
      </w:r>
      <w:hyperlink r:id="rId39" w:history="1">
        <w:r w:rsidRPr="005C59DA">
          <w:rPr>
            <w:rStyle w:val="Hyperlink"/>
            <w:rFonts w:cs="Arial"/>
            <w:szCs w:val="20"/>
          </w:rPr>
          <w:t>7/21/14</w:t>
        </w:r>
      </w:hyperlink>
      <w:r>
        <w:rPr>
          <w:rFonts w:cs="Arial"/>
          <w:szCs w:val="20"/>
        </w:rPr>
        <w:t>]</w:t>
      </w:r>
    </w:p>
    <w:p w:rsidR="00746A19" w:rsidRDefault="00746A19" w:rsidP="00746A19">
      <w:pPr>
        <w:spacing w:after="360"/>
        <w:jc w:val="both"/>
        <w:rPr>
          <w:rFonts w:cs="Arial"/>
          <w:szCs w:val="20"/>
        </w:rPr>
      </w:pPr>
    </w:p>
    <w:p w:rsidR="00746A19" w:rsidRDefault="00746A19" w:rsidP="00746A19">
      <w:pPr>
        <w:jc w:val="both"/>
      </w:pPr>
      <w:r w:rsidRPr="00302C9E">
        <w:rPr>
          <w:b/>
          <w:u w:val="single"/>
        </w:rPr>
        <w:t>America Rising</w:t>
      </w:r>
      <w:r>
        <w:rPr>
          <w:b/>
        </w:rPr>
        <w:t xml:space="preserve">: </w:t>
      </w:r>
      <w:r w:rsidRPr="00D2120C">
        <w:rPr>
          <w:b/>
        </w:rPr>
        <w:t>“In Just One House, Hillary Is Getting Paid More Than What The Average Nevadan…Gets Paid In Eight Years.”</w:t>
      </w:r>
      <w:r>
        <w:t xml:space="preserve"> “A new poll conducted by </w:t>
      </w:r>
      <w:proofErr w:type="spellStart"/>
      <w:r>
        <w:t>WPA</w:t>
      </w:r>
      <w:proofErr w:type="spellEnd"/>
      <w:r>
        <w:t xml:space="preserve"> Research found that 55 percent of likely Nevada voters think that Hillary getting paid $225,000+ to give $</w:t>
      </w:r>
      <w:proofErr w:type="spellStart"/>
      <w:r>
        <w:t>peeches</w:t>
      </w:r>
      <w:proofErr w:type="spellEnd"/>
      <w:r>
        <w:t xml:space="preserve"> is ‘unfair.’ This figure nearly doubles the number of people (29 percent) who feel that the honorarium is ‘fair.’ It’s no wonder Nevadans feel this way when things are put in perspective. In just ONE HOUR, Hillary is getting paid more than what the average Nevadan ($27,003 in 2012 per capita income) gets paid in EIGHT YEARS. At the same time, Clinton is robbing the University of Nevada while the University is raising tuition by nearly twenty percent this upcoming year. As Hillary continues to fly around the country on her private jet under the guise that she is on a ‘book tour,’ Americans are beginning to realize just how out-of-touch she really is.” [America Rising, 7/24/14]</w:t>
      </w:r>
    </w:p>
    <w:p w:rsidR="00746A19" w:rsidRDefault="00746A19" w:rsidP="00746A19"/>
    <w:p w:rsidR="00746A19" w:rsidRDefault="00746A19" w:rsidP="00746A19">
      <w:pPr>
        <w:jc w:val="both"/>
      </w:pPr>
      <w:r>
        <w:rPr>
          <w:b/>
        </w:rPr>
        <w:t>HEADLINE:</w:t>
      </w:r>
      <w:r w:rsidRPr="00BA7E75">
        <w:rPr>
          <w:b/>
        </w:rPr>
        <w:t xml:space="preserve"> “What </w:t>
      </w:r>
      <w:proofErr w:type="gramStart"/>
      <w:r w:rsidRPr="00BA7E75">
        <w:rPr>
          <w:b/>
        </w:rPr>
        <w:t>A</w:t>
      </w:r>
      <w:proofErr w:type="gramEnd"/>
      <w:r w:rsidRPr="00BA7E75">
        <w:rPr>
          <w:b/>
        </w:rPr>
        <w:t xml:space="preserve"> Surprise! Nevadans Agree </w:t>
      </w:r>
      <w:proofErr w:type="gramStart"/>
      <w:r w:rsidRPr="00BA7E75">
        <w:rPr>
          <w:b/>
        </w:rPr>
        <w:t>It’s</w:t>
      </w:r>
      <w:proofErr w:type="gramEnd"/>
      <w:r w:rsidRPr="00BA7E75">
        <w:rPr>
          <w:b/>
        </w:rPr>
        <w:t xml:space="preserve"> Unfair That Hillary Gets Paid $225,000+ Per $</w:t>
      </w:r>
      <w:proofErr w:type="spellStart"/>
      <w:r w:rsidRPr="00BA7E75">
        <w:rPr>
          <w:b/>
        </w:rPr>
        <w:t>peech</w:t>
      </w:r>
      <w:proofErr w:type="spellEnd"/>
      <w:r w:rsidRPr="00BA7E75">
        <w:rPr>
          <w:b/>
        </w:rPr>
        <w:t>”</w:t>
      </w:r>
      <w:r>
        <w:rPr>
          <w:b/>
        </w:rPr>
        <w:t xml:space="preserve"> </w:t>
      </w:r>
      <w:r>
        <w:t xml:space="preserve">[America Rising, </w:t>
      </w:r>
      <w:hyperlink r:id="rId40" w:history="1">
        <w:r w:rsidRPr="00D2120C">
          <w:rPr>
            <w:rStyle w:val="Hyperlink"/>
          </w:rPr>
          <w:t>7/24/14</w:t>
        </w:r>
      </w:hyperlink>
      <w:r>
        <w:t>]</w:t>
      </w:r>
    </w:p>
    <w:p w:rsidR="00746A19" w:rsidRDefault="00746A19" w:rsidP="00746A19">
      <w:pPr>
        <w:jc w:val="both"/>
      </w:pPr>
    </w:p>
    <w:p w:rsidR="00746A19" w:rsidRPr="0074762E" w:rsidRDefault="00746A19" w:rsidP="00746A19">
      <w:pPr>
        <w:pStyle w:val="Heading3"/>
      </w:pPr>
      <w:bookmarkStart w:id="17" w:name="_Toc422218291"/>
      <w:r>
        <w:t>DEFENSE OF AMOUNT OF MONEY EARNED</w:t>
      </w:r>
      <w:bookmarkEnd w:id="17"/>
    </w:p>
    <w:p w:rsidR="00746A19" w:rsidRDefault="00746A19" w:rsidP="00746A19">
      <w:pPr>
        <w:jc w:val="both"/>
        <w:rPr>
          <w:rFonts w:cs="Arial"/>
          <w:b/>
          <w:szCs w:val="20"/>
        </w:rPr>
      </w:pPr>
    </w:p>
    <w:p w:rsidR="00746A19" w:rsidRDefault="00746A19" w:rsidP="00746A19">
      <w:pPr>
        <w:jc w:val="both"/>
        <w:rPr>
          <w:rFonts w:cs="Arial"/>
          <w:b/>
          <w:szCs w:val="20"/>
        </w:rPr>
      </w:pPr>
      <w:r>
        <w:rPr>
          <w:rFonts w:cs="Arial"/>
          <w:b/>
          <w:szCs w:val="20"/>
        </w:rPr>
        <w:t>FROM DEMOCRATS</w:t>
      </w:r>
    </w:p>
    <w:p w:rsidR="00746A19" w:rsidRDefault="00746A19" w:rsidP="00746A19">
      <w:pPr>
        <w:jc w:val="both"/>
        <w:rPr>
          <w:rFonts w:cs="Arial"/>
          <w:b/>
          <w:szCs w:val="20"/>
        </w:rPr>
      </w:pPr>
    </w:p>
    <w:p w:rsidR="00746A19" w:rsidRDefault="00746A19" w:rsidP="00746A19">
      <w:pPr>
        <w:jc w:val="both"/>
        <w:rPr>
          <w:rFonts w:cs="Arial"/>
          <w:szCs w:val="20"/>
        </w:rPr>
      </w:pPr>
      <w:r>
        <w:rPr>
          <w:rFonts w:cs="Arial"/>
          <w:b/>
          <w:szCs w:val="20"/>
        </w:rPr>
        <w:t>Huffington Post</w:t>
      </w:r>
      <w:r w:rsidRPr="00091C0E">
        <w:rPr>
          <w:rFonts w:cs="Arial"/>
          <w:b/>
          <w:szCs w:val="20"/>
        </w:rPr>
        <w:t xml:space="preserve">: The Debate </w:t>
      </w:r>
      <w:proofErr w:type="gramStart"/>
      <w:r w:rsidRPr="00091C0E">
        <w:rPr>
          <w:rFonts w:cs="Arial"/>
          <w:b/>
          <w:szCs w:val="20"/>
        </w:rPr>
        <w:t>Over</w:t>
      </w:r>
      <w:proofErr w:type="gramEnd"/>
      <w:r w:rsidRPr="00091C0E">
        <w:rPr>
          <w:rFonts w:cs="Arial"/>
          <w:b/>
          <w:szCs w:val="20"/>
        </w:rPr>
        <w:t xml:space="preserve"> Secretary Clinton</w:t>
      </w:r>
      <w:r>
        <w:rPr>
          <w:rFonts w:cs="Arial"/>
          <w:b/>
          <w:szCs w:val="20"/>
        </w:rPr>
        <w:t>’</w:t>
      </w:r>
      <w:r w:rsidRPr="00091C0E">
        <w:rPr>
          <w:rFonts w:cs="Arial"/>
          <w:b/>
          <w:szCs w:val="20"/>
        </w:rPr>
        <w:t xml:space="preserve">s Speaking Fees </w:t>
      </w:r>
      <w:r>
        <w:rPr>
          <w:rFonts w:cs="Arial"/>
          <w:b/>
          <w:szCs w:val="20"/>
        </w:rPr>
        <w:t>“</w:t>
      </w:r>
      <w:r w:rsidRPr="00091C0E">
        <w:rPr>
          <w:rFonts w:cs="Arial"/>
          <w:b/>
          <w:szCs w:val="20"/>
        </w:rPr>
        <w:t>Isn</w:t>
      </w:r>
      <w:r>
        <w:rPr>
          <w:rFonts w:cs="Arial"/>
          <w:b/>
          <w:szCs w:val="20"/>
        </w:rPr>
        <w:t>’</w:t>
      </w:r>
      <w:r w:rsidRPr="00091C0E">
        <w:rPr>
          <w:rFonts w:cs="Arial"/>
          <w:b/>
          <w:szCs w:val="20"/>
        </w:rPr>
        <w:t>t Driven By Rational Thinking.</w:t>
      </w:r>
      <w:r>
        <w:rPr>
          <w:rFonts w:cs="Arial"/>
          <w:b/>
          <w:szCs w:val="20"/>
        </w:rPr>
        <w:t>”</w:t>
      </w:r>
      <w:r>
        <w:rPr>
          <w:rFonts w:cs="Arial"/>
          <w:szCs w:val="20"/>
        </w:rPr>
        <w:t xml:space="preserve"> “</w:t>
      </w:r>
      <w:r w:rsidRPr="00091C0E">
        <w:rPr>
          <w:rFonts w:cs="Arial"/>
          <w:szCs w:val="20"/>
        </w:rPr>
        <w:t>As the former Vice-chair of the Board of Trustees of the University of the District of Columbia and in my college days as the President of the graduate class at Baruch College in New York, I followed with interest the debate on what universities are paying Hillary Clinton to make a speech. It is clear the debate isn</w:t>
      </w:r>
      <w:r>
        <w:rPr>
          <w:rFonts w:cs="Arial"/>
          <w:szCs w:val="20"/>
        </w:rPr>
        <w:t>’</w:t>
      </w:r>
      <w:r w:rsidRPr="00091C0E">
        <w:rPr>
          <w:rFonts w:cs="Arial"/>
          <w:szCs w:val="20"/>
        </w:rPr>
        <w:t>t driven by rational thinking but rather the palpable fear that Republicans have of Hillary Rodham Clinton running for President.</w:t>
      </w:r>
      <w:r>
        <w:rPr>
          <w:rFonts w:cs="Arial"/>
          <w:szCs w:val="20"/>
        </w:rPr>
        <w:t xml:space="preserve">” [Huffington Post, </w:t>
      </w:r>
      <w:hyperlink r:id="rId41" w:history="1">
        <w:r w:rsidRPr="00091C0E">
          <w:rPr>
            <w:rStyle w:val="Hyperlink"/>
            <w:rFonts w:cs="Arial"/>
            <w:szCs w:val="20"/>
          </w:rPr>
          <w:t>7/17/14</w:t>
        </w:r>
      </w:hyperlink>
      <w:r>
        <w:rPr>
          <w:rFonts w:cs="Arial"/>
          <w:szCs w:val="20"/>
        </w:rPr>
        <w:t>]</w:t>
      </w:r>
    </w:p>
    <w:p w:rsidR="00746A19" w:rsidRDefault="00746A19" w:rsidP="00746A19">
      <w:pPr>
        <w:jc w:val="both"/>
        <w:rPr>
          <w:rFonts w:cs="Arial"/>
          <w:szCs w:val="20"/>
        </w:rPr>
      </w:pPr>
    </w:p>
    <w:p w:rsidR="00746A19" w:rsidRDefault="00746A19" w:rsidP="00746A19">
      <w:pPr>
        <w:jc w:val="both"/>
        <w:rPr>
          <w:rFonts w:cs="Arial"/>
          <w:szCs w:val="20"/>
        </w:rPr>
      </w:pPr>
      <w:r w:rsidRPr="002B6554">
        <w:rPr>
          <w:rFonts w:cs="Arial"/>
          <w:b/>
          <w:szCs w:val="20"/>
        </w:rPr>
        <w:t xml:space="preserve">Huffington Post: </w:t>
      </w:r>
      <w:r>
        <w:rPr>
          <w:rFonts w:cs="Arial"/>
          <w:b/>
          <w:szCs w:val="20"/>
        </w:rPr>
        <w:t>“The Fees Are Donated Directly To The Bill, Hillary, And Chelsea Clinton Foundation” And “</w:t>
      </w:r>
      <w:r w:rsidRPr="002B6554">
        <w:rPr>
          <w:rFonts w:cs="Arial"/>
          <w:b/>
          <w:szCs w:val="20"/>
        </w:rPr>
        <w:t>I Would Be Curious About Which</w:t>
      </w:r>
      <w:r>
        <w:rPr>
          <w:rFonts w:cs="Arial"/>
          <w:b/>
          <w:szCs w:val="20"/>
        </w:rPr>
        <w:t>…</w:t>
      </w:r>
      <w:r w:rsidRPr="002B6554">
        <w:rPr>
          <w:rFonts w:cs="Arial"/>
          <w:b/>
          <w:szCs w:val="20"/>
        </w:rPr>
        <w:t>Projects Of The Clinton Foundation [Maureen] Dowd Doesn</w:t>
      </w:r>
      <w:r>
        <w:rPr>
          <w:rFonts w:cs="Arial"/>
          <w:b/>
          <w:szCs w:val="20"/>
        </w:rPr>
        <w:t>’</w:t>
      </w:r>
      <w:r w:rsidRPr="002B6554">
        <w:rPr>
          <w:rFonts w:cs="Arial"/>
          <w:b/>
          <w:szCs w:val="20"/>
        </w:rPr>
        <w:t>t Like.</w:t>
      </w:r>
      <w:r>
        <w:rPr>
          <w:rFonts w:cs="Arial"/>
          <w:b/>
          <w:szCs w:val="20"/>
        </w:rPr>
        <w:t>”</w:t>
      </w:r>
      <w:r>
        <w:rPr>
          <w:rFonts w:cs="Arial"/>
          <w:szCs w:val="20"/>
        </w:rPr>
        <w:t xml:space="preserve"> “</w:t>
      </w:r>
      <w:r w:rsidRPr="002B6554">
        <w:rPr>
          <w:rFonts w:cs="Arial"/>
          <w:szCs w:val="20"/>
        </w:rPr>
        <w:t xml:space="preserve">Intentionally forgotten in the debate over what Hillary is paid is that the fees are donated directly to the Bill, Hillary and Chelsea Clinton Foundation, a non-profit organization that Bill Clinton started to do </w:t>
      </w:r>
      <w:proofErr w:type="gramStart"/>
      <w:r w:rsidRPr="002B6554">
        <w:rPr>
          <w:rFonts w:cs="Arial"/>
          <w:szCs w:val="20"/>
        </w:rPr>
        <w:t>good</w:t>
      </w:r>
      <w:proofErr w:type="gramEnd"/>
      <w:r w:rsidRPr="002B6554">
        <w:rPr>
          <w:rFonts w:cs="Arial"/>
          <w:szCs w:val="20"/>
        </w:rPr>
        <w:t xml:space="preserve"> in the world after he left the White House. Hillary receives no money fo</w:t>
      </w:r>
      <w:r>
        <w:rPr>
          <w:rFonts w:cs="Arial"/>
          <w:szCs w:val="20"/>
        </w:rPr>
        <w:t>r her work for the foundation…</w:t>
      </w:r>
      <w:r w:rsidRPr="00F63A27">
        <w:rPr>
          <w:rFonts w:cs="Arial"/>
          <w:szCs w:val="20"/>
        </w:rPr>
        <w:t>I would be curious about which of the following projects of the Clinton Foundation Dowd doesn</w:t>
      </w:r>
      <w:r>
        <w:rPr>
          <w:rFonts w:cs="Arial"/>
          <w:szCs w:val="20"/>
        </w:rPr>
        <w:t>’</w:t>
      </w:r>
      <w:r w:rsidRPr="00F63A27">
        <w:rPr>
          <w:rFonts w:cs="Arial"/>
          <w:szCs w:val="20"/>
        </w:rPr>
        <w:t>t like? The foundation contributes about $20 million every year to fund projects in the most needed parts of the country and the world, including: the Clinton Global Initiative, which has improved the lives of over 430 million people in more than 180 countries by working to secure over $103 billion to spur innovative solutions to global challenges; the Clinton Health Access Initiative, which has reduced the price tag of some of the most common HIV/AIDS tests by as much as 80 percent and has helped more 6.8 million people in the developing world gain access to low-cost, high-quality HIV and AIDS treatment - including more than 647,000 children; and the Clinton Hunter Development Initiative, which helps reduce famine by training farmers and providing them access to the best varieties of seeds and fertilizers and has fed over 30,000 people.</w:t>
      </w:r>
      <w:r>
        <w:rPr>
          <w:rFonts w:cs="Arial"/>
          <w:szCs w:val="20"/>
        </w:rPr>
        <w:t xml:space="preserve">” [Huffington Post, </w:t>
      </w:r>
      <w:hyperlink r:id="rId42" w:history="1">
        <w:r w:rsidRPr="00091C0E">
          <w:rPr>
            <w:rStyle w:val="Hyperlink"/>
            <w:rFonts w:cs="Arial"/>
            <w:szCs w:val="20"/>
          </w:rPr>
          <w:t>7/17/14</w:t>
        </w:r>
      </w:hyperlink>
      <w:r>
        <w:rPr>
          <w:rFonts w:cs="Arial"/>
          <w:szCs w:val="20"/>
        </w:rPr>
        <w:t>]</w:t>
      </w:r>
    </w:p>
    <w:p w:rsidR="00746A19" w:rsidRPr="00D2120C" w:rsidRDefault="00746A19" w:rsidP="00746A19">
      <w:pPr>
        <w:jc w:val="both"/>
      </w:pPr>
    </w:p>
    <w:p w:rsidR="00746A19" w:rsidRPr="00583D74" w:rsidRDefault="00746A19" w:rsidP="00746A19"/>
    <w:p w:rsidR="00746A19" w:rsidRDefault="00746A19" w:rsidP="00746A19">
      <w:pPr>
        <w:pStyle w:val="Heading2"/>
      </w:pPr>
      <w:bookmarkStart w:id="18" w:name="_Toc422218292"/>
      <w:r>
        <w:t>DEMANDS MADE OF VENUES</w:t>
      </w:r>
      <w:bookmarkEnd w:id="18"/>
    </w:p>
    <w:p w:rsidR="00746A19" w:rsidRDefault="00746A19" w:rsidP="00746A19">
      <w:pPr>
        <w:jc w:val="both"/>
        <w:rPr>
          <w:rFonts w:cs="Arial"/>
          <w:b/>
          <w:szCs w:val="20"/>
        </w:rPr>
      </w:pPr>
    </w:p>
    <w:p w:rsidR="00746A19" w:rsidRPr="004039A9" w:rsidRDefault="00746A19" w:rsidP="00746A19">
      <w:pPr>
        <w:jc w:val="both"/>
        <w:rPr>
          <w:rFonts w:cs="Arial"/>
          <w:szCs w:val="20"/>
        </w:rPr>
      </w:pPr>
      <w:r>
        <w:rPr>
          <w:rFonts w:cs="Arial"/>
          <w:b/>
          <w:szCs w:val="20"/>
        </w:rPr>
        <w:t xml:space="preserve">Secretary </w:t>
      </w:r>
      <w:r w:rsidRPr="004039A9">
        <w:rPr>
          <w:rFonts w:cs="Arial"/>
          <w:b/>
          <w:szCs w:val="20"/>
        </w:rPr>
        <w:t>Clinton</w:t>
      </w:r>
      <w:r>
        <w:rPr>
          <w:rFonts w:cs="Arial"/>
          <w:b/>
          <w:szCs w:val="20"/>
        </w:rPr>
        <w:t>’</w:t>
      </w:r>
      <w:r w:rsidRPr="004039A9">
        <w:rPr>
          <w:rFonts w:cs="Arial"/>
          <w:b/>
          <w:szCs w:val="20"/>
        </w:rPr>
        <w:t xml:space="preserve">s Speaking Contract </w:t>
      </w:r>
      <w:proofErr w:type="gramStart"/>
      <w:r w:rsidRPr="004039A9">
        <w:rPr>
          <w:rFonts w:cs="Arial"/>
          <w:b/>
          <w:szCs w:val="20"/>
        </w:rPr>
        <w:t>With The University At</w:t>
      </w:r>
      <w:proofErr w:type="gramEnd"/>
      <w:r w:rsidRPr="004039A9">
        <w:rPr>
          <w:rFonts w:cs="Arial"/>
          <w:b/>
          <w:szCs w:val="20"/>
        </w:rPr>
        <w:t xml:space="preserve"> Buffalo Showed She </w:t>
      </w:r>
      <w:r>
        <w:rPr>
          <w:rFonts w:cs="Arial"/>
          <w:b/>
          <w:szCs w:val="20"/>
        </w:rPr>
        <w:t>“</w:t>
      </w:r>
      <w:r w:rsidRPr="004039A9">
        <w:rPr>
          <w:rFonts w:cs="Arial"/>
          <w:b/>
          <w:szCs w:val="20"/>
        </w:rPr>
        <w:t>Negotiated A Few Requirements In Addition To Her Pay Of $275,000.</w:t>
      </w:r>
      <w:r>
        <w:rPr>
          <w:rFonts w:cs="Arial"/>
          <w:b/>
          <w:szCs w:val="20"/>
        </w:rPr>
        <w:t>”</w:t>
      </w:r>
      <w:r w:rsidRPr="004039A9">
        <w:rPr>
          <w:rFonts w:cs="Arial"/>
          <w:szCs w:val="20"/>
        </w:rPr>
        <w:t xml:space="preserve"> </w:t>
      </w:r>
      <w:r>
        <w:rPr>
          <w:rFonts w:cs="Arial"/>
          <w:szCs w:val="20"/>
        </w:rPr>
        <w:t>“</w:t>
      </w:r>
      <w:r w:rsidRPr="004039A9">
        <w:rPr>
          <w:rFonts w:cs="Arial"/>
          <w:szCs w:val="20"/>
        </w:rPr>
        <w:t>When Hillary Rodham Clinton agreed to address the University at Buffalo, the largest campus of the State University of New York system, she negotiated a few requirements in addition to her pay of $275,000. The potential 2016 presidential candidate</w:t>
      </w:r>
      <w:r>
        <w:rPr>
          <w:rFonts w:cs="Arial"/>
          <w:szCs w:val="20"/>
        </w:rPr>
        <w:t>’</w:t>
      </w:r>
      <w:r w:rsidRPr="004039A9">
        <w:rPr>
          <w:rFonts w:cs="Arial"/>
          <w:szCs w:val="20"/>
        </w:rPr>
        <w:t xml:space="preserve">s agent requested that the university provide </w:t>
      </w:r>
      <w:r>
        <w:rPr>
          <w:rFonts w:cs="Arial"/>
          <w:szCs w:val="20"/>
        </w:rPr>
        <w:t>‘</w:t>
      </w:r>
      <w:r w:rsidRPr="004039A9">
        <w:rPr>
          <w:rFonts w:cs="Arial"/>
          <w:szCs w:val="20"/>
        </w:rPr>
        <w:t xml:space="preserve">a presidential glass panel teleprompter and a </w:t>
      </w:r>
      <w:r w:rsidRPr="004039A9">
        <w:rPr>
          <w:rFonts w:cs="Arial"/>
          <w:szCs w:val="20"/>
        </w:rPr>
        <w:lastRenderedPageBreak/>
        <w:t>qualified operator,</w:t>
      </w:r>
      <w:r>
        <w:rPr>
          <w:rFonts w:cs="Arial"/>
          <w:szCs w:val="20"/>
        </w:rPr>
        <w:t>’</w:t>
      </w:r>
      <w:r w:rsidRPr="004039A9">
        <w:rPr>
          <w:rFonts w:cs="Arial"/>
          <w:szCs w:val="20"/>
        </w:rPr>
        <w:t xml:space="preserve"> that Clinton</w:t>
      </w:r>
      <w:r>
        <w:rPr>
          <w:rFonts w:cs="Arial"/>
          <w:szCs w:val="20"/>
        </w:rPr>
        <w:t>’</w:t>
      </w:r>
      <w:r w:rsidRPr="004039A9">
        <w:rPr>
          <w:rFonts w:cs="Arial"/>
          <w:szCs w:val="20"/>
        </w:rPr>
        <w:t xml:space="preserve">s office have </w:t>
      </w:r>
      <w:r>
        <w:rPr>
          <w:rFonts w:cs="Arial"/>
          <w:szCs w:val="20"/>
        </w:rPr>
        <w:t>‘</w:t>
      </w:r>
      <w:r w:rsidRPr="004039A9">
        <w:rPr>
          <w:rFonts w:cs="Arial"/>
          <w:szCs w:val="20"/>
        </w:rPr>
        <w:t>final approval</w:t>
      </w:r>
      <w:r>
        <w:rPr>
          <w:rFonts w:cs="Arial"/>
          <w:szCs w:val="20"/>
        </w:rPr>
        <w:t>’</w:t>
      </w:r>
      <w:r w:rsidRPr="004039A9">
        <w:rPr>
          <w:rFonts w:cs="Arial"/>
          <w:szCs w:val="20"/>
        </w:rPr>
        <w:t xml:space="preserve"> of her introducer and the moderator of any question-and-answer session, as well as </w:t>
      </w:r>
      <w:r>
        <w:rPr>
          <w:rFonts w:cs="Arial"/>
          <w:szCs w:val="20"/>
        </w:rPr>
        <w:t>‘</w:t>
      </w:r>
      <w:r w:rsidRPr="004039A9">
        <w:rPr>
          <w:rFonts w:cs="Arial"/>
          <w:szCs w:val="20"/>
        </w:rPr>
        <w:t xml:space="preserve">the sets, backdrops, banners, scenery, logos, settings, </w:t>
      </w:r>
      <w:proofErr w:type="spellStart"/>
      <w:r w:rsidRPr="004039A9">
        <w:rPr>
          <w:rFonts w:cs="Arial"/>
          <w:szCs w:val="20"/>
        </w:rPr>
        <w:t>etc</w:t>
      </w:r>
      <w:proofErr w:type="spellEnd"/>
      <w:r w:rsidRPr="004039A9">
        <w:rPr>
          <w:rFonts w:cs="Arial"/>
          <w:szCs w:val="20"/>
        </w:rPr>
        <w:t>,</w:t>
      </w:r>
      <w:r>
        <w:rPr>
          <w:rFonts w:cs="Arial"/>
          <w:szCs w:val="20"/>
        </w:rPr>
        <w:t>’</w:t>
      </w:r>
      <w:r w:rsidRPr="004039A9">
        <w:rPr>
          <w:rFonts w:cs="Arial"/>
          <w:szCs w:val="20"/>
        </w:rPr>
        <w:t xml:space="preserve"> and that the topic and length of the former secretary of state</w:t>
      </w:r>
      <w:r>
        <w:rPr>
          <w:rFonts w:cs="Arial"/>
          <w:szCs w:val="20"/>
        </w:rPr>
        <w:t>’</w:t>
      </w:r>
      <w:r w:rsidRPr="004039A9">
        <w:rPr>
          <w:rFonts w:cs="Arial"/>
          <w:szCs w:val="20"/>
        </w:rPr>
        <w:t xml:space="preserve">s speech would be at her </w:t>
      </w:r>
      <w:r>
        <w:rPr>
          <w:rFonts w:cs="Arial"/>
          <w:szCs w:val="20"/>
        </w:rPr>
        <w:t>‘</w:t>
      </w:r>
      <w:r w:rsidRPr="004039A9">
        <w:rPr>
          <w:rFonts w:cs="Arial"/>
          <w:szCs w:val="20"/>
        </w:rPr>
        <w:t>sole discretion.</w:t>
      </w:r>
      <w:r>
        <w:rPr>
          <w:rFonts w:cs="Arial"/>
          <w:szCs w:val="20"/>
        </w:rPr>
        <w:t>’”</w:t>
      </w:r>
      <w:r w:rsidRPr="004039A9">
        <w:rPr>
          <w:rFonts w:cs="Arial"/>
          <w:szCs w:val="20"/>
        </w:rPr>
        <w:t xml:space="preserve"> [Washington Post, </w:t>
      </w:r>
      <w:hyperlink r:id="rId43" w:history="1">
        <w:r w:rsidRPr="004039A9">
          <w:rPr>
            <w:rStyle w:val="Hyperlink"/>
            <w:rFonts w:cs="Arial"/>
            <w:szCs w:val="20"/>
          </w:rPr>
          <w:t>7/16/14</w:t>
        </w:r>
      </w:hyperlink>
      <w:r w:rsidRPr="004039A9">
        <w:rPr>
          <w:rFonts w:cs="Arial"/>
          <w:szCs w:val="20"/>
        </w:rPr>
        <w:t>]</w:t>
      </w:r>
    </w:p>
    <w:p w:rsidR="00746A19" w:rsidRDefault="00746A19" w:rsidP="00746A19">
      <w:pPr>
        <w:pStyle w:val="ListParagraph"/>
        <w:numPr>
          <w:ilvl w:val="0"/>
          <w:numId w:val="8"/>
        </w:numPr>
        <w:spacing w:after="200" w:line="276" w:lineRule="auto"/>
        <w:jc w:val="both"/>
      </w:pPr>
      <w:r w:rsidRPr="00F16ED1">
        <w:rPr>
          <w:rFonts w:cs="Arial"/>
          <w:b/>
          <w:szCs w:val="20"/>
        </w:rPr>
        <w:t xml:space="preserve">Secretary Clinton’s Buffalo Contract </w:t>
      </w:r>
      <w:proofErr w:type="gramStart"/>
      <w:r w:rsidRPr="00F16ED1">
        <w:rPr>
          <w:rFonts w:cs="Arial"/>
          <w:b/>
          <w:szCs w:val="20"/>
        </w:rPr>
        <w:t>Included</w:t>
      </w:r>
      <w:proofErr w:type="gramEnd"/>
      <w:r w:rsidRPr="00F16ED1">
        <w:rPr>
          <w:rFonts w:cs="Arial"/>
          <w:b/>
          <w:szCs w:val="20"/>
        </w:rPr>
        <w:t xml:space="preserve"> A $1000 Professional Transcription Fee “Solely For [Clinton’s] Records.”</w:t>
      </w:r>
      <w:r w:rsidRPr="00F16ED1">
        <w:rPr>
          <w:rFonts w:cs="Arial"/>
          <w:szCs w:val="20"/>
        </w:rPr>
        <w:t xml:space="preserve"> “The contract also required that the university pay a fee of $1,000 to have a stenographer transcribe Clinton’s speech, but that the transcript be ‘solely for [Clinton’s] records,’ and that the university was not permitted to tape the speech.” [Washington Post, </w:t>
      </w:r>
      <w:hyperlink r:id="rId44" w:history="1">
        <w:r w:rsidRPr="00F16ED1">
          <w:rPr>
            <w:rStyle w:val="Hyperlink"/>
            <w:rFonts w:cs="Arial"/>
            <w:szCs w:val="20"/>
          </w:rPr>
          <w:t>7/16/14</w:t>
        </w:r>
      </w:hyperlink>
      <w:r w:rsidRPr="00F16ED1">
        <w:rPr>
          <w:rFonts w:cs="Arial"/>
          <w:szCs w:val="20"/>
        </w:rPr>
        <w:t>]</w:t>
      </w:r>
    </w:p>
    <w:p w:rsidR="00746A19" w:rsidRDefault="00746A19" w:rsidP="00746A19">
      <w:pPr>
        <w:rPr>
          <w:shd w:val="clear" w:color="auto" w:fill="FFFFFF"/>
        </w:rPr>
      </w:pPr>
      <w:r w:rsidRPr="00E85E37">
        <w:rPr>
          <w:b/>
          <w:u w:val="single"/>
          <w:shd w:val="clear" w:color="auto" w:fill="FFFFFF"/>
        </w:rPr>
        <w:t>Las Vegas Review</w:t>
      </w:r>
      <w:r>
        <w:rPr>
          <w:b/>
          <w:u w:val="single"/>
          <w:shd w:val="clear" w:color="auto" w:fill="FFFFFF"/>
        </w:rPr>
        <w:t>-</w:t>
      </w:r>
      <w:r w:rsidRPr="00E85E37">
        <w:rPr>
          <w:b/>
          <w:u w:val="single"/>
          <w:shd w:val="clear" w:color="auto" w:fill="FFFFFF"/>
        </w:rPr>
        <w:t>Journal</w:t>
      </w:r>
      <w:r>
        <w:rPr>
          <w:b/>
          <w:shd w:val="clear" w:color="auto" w:fill="FFFFFF"/>
        </w:rPr>
        <w:t xml:space="preserve">: </w:t>
      </w:r>
      <w:r w:rsidRPr="00E85E37">
        <w:rPr>
          <w:b/>
          <w:shd w:val="clear" w:color="auto" w:fill="FFFFFF"/>
        </w:rPr>
        <w:t>Secretary Clinton’s Speaking Contracts Often Include “Hotel Accom</w:t>
      </w:r>
      <w:r>
        <w:rPr>
          <w:b/>
          <w:shd w:val="clear" w:color="auto" w:fill="FFFFFF"/>
        </w:rPr>
        <w:t>m</w:t>
      </w:r>
      <w:r w:rsidRPr="00E85E37">
        <w:rPr>
          <w:b/>
          <w:shd w:val="clear" w:color="auto" w:fill="FFFFFF"/>
        </w:rPr>
        <w:t xml:space="preserve">odations Selected By Clinton’s Staff And Including ‘A Presidential Suite’ For Secretary Clinton” As Well As Up To Five Additional Rooms For Staff. </w:t>
      </w:r>
      <w:r>
        <w:rPr>
          <w:shd w:val="clear" w:color="auto" w:fill="FFFFFF"/>
        </w:rPr>
        <w:t xml:space="preserve">In an article detailing standard contracts reached with venues for Secretary Clinton’s speaking tours, the Las Vegas Review Journal reported that such contracts usually include: “Hotel accommodations selected by Clinton’s staff and including ‘a presidential suite for Secretary Clinton and up to three (3) adjoining or contiguous single rooms for her travel aides and up to two (2) additional single rooms for the advance staff.’” [Las Vegas Review-Journal, </w:t>
      </w:r>
      <w:hyperlink r:id="rId45" w:history="1">
        <w:r w:rsidRPr="00450640">
          <w:rPr>
            <w:rStyle w:val="Hyperlink"/>
            <w:shd w:val="clear" w:color="auto" w:fill="FFFFFF"/>
          </w:rPr>
          <w:t>8/16/14</w:t>
        </w:r>
      </w:hyperlink>
      <w:r>
        <w:rPr>
          <w:shd w:val="clear" w:color="auto" w:fill="FFFFFF"/>
        </w:rPr>
        <w:t>]</w:t>
      </w:r>
    </w:p>
    <w:p w:rsidR="00746A19" w:rsidRDefault="00746A19" w:rsidP="00746A19">
      <w:pPr>
        <w:rPr>
          <w:shd w:val="clear" w:color="auto" w:fill="FFFFFF"/>
        </w:rPr>
      </w:pPr>
    </w:p>
    <w:p w:rsidR="00746A19" w:rsidRPr="000D63C6" w:rsidRDefault="00746A19" w:rsidP="00746A19">
      <w:pPr>
        <w:rPr>
          <w:shd w:val="clear" w:color="auto" w:fill="FFFFFF"/>
        </w:rPr>
      </w:pPr>
      <w:r w:rsidRPr="00E85E37">
        <w:rPr>
          <w:b/>
          <w:u w:val="single"/>
          <w:shd w:val="clear" w:color="auto" w:fill="FFFFFF"/>
        </w:rPr>
        <w:t>Las Vegas Review</w:t>
      </w:r>
      <w:r>
        <w:rPr>
          <w:b/>
          <w:u w:val="single"/>
          <w:shd w:val="clear" w:color="auto" w:fill="FFFFFF"/>
        </w:rPr>
        <w:t>-</w:t>
      </w:r>
      <w:r w:rsidRPr="00E85E37">
        <w:rPr>
          <w:b/>
          <w:u w:val="single"/>
          <w:shd w:val="clear" w:color="auto" w:fill="FFFFFF"/>
        </w:rPr>
        <w:t>Journal</w:t>
      </w:r>
      <w:r>
        <w:rPr>
          <w:b/>
          <w:shd w:val="clear" w:color="auto" w:fill="FFFFFF"/>
        </w:rPr>
        <w:t xml:space="preserve">: </w:t>
      </w:r>
      <w:r w:rsidRPr="00A41F63">
        <w:rPr>
          <w:b/>
          <w:shd w:val="clear" w:color="auto" w:fill="FFFFFF"/>
        </w:rPr>
        <w:t xml:space="preserve">Secretary Clinton’s Speaking Contracts Often Requires That Venues </w:t>
      </w:r>
      <w:r>
        <w:rPr>
          <w:b/>
          <w:shd w:val="clear" w:color="auto" w:fill="FFFFFF"/>
        </w:rPr>
        <w:t>“</w:t>
      </w:r>
      <w:r w:rsidRPr="00A41F63">
        <w:rPr>
          <w:b/>
        </w:rPr>
        <w:t xml:space="preserve">Provide </w:t>
      </w:r>
      <w:proofErr w:type="gramStart"/>
      <w:r w:rsidRPr="00A41F63">
        <w:rPr>
          <w:b/>
        </w:rPr>
        <w:t>A Private Jet For</w:t>
      </w:r>
      <w:proofErr w:type="gramEnd"/>
      <w:r w:rsidRPr="00A41F63">
        <w:rPr>
          <w:b/>
        </w:rPr>
        <w:t xml:space="preserve"> Transportation [And] Only A $39 Million, 16-Passenger Gulfstream G450 Or Larger Will Do</w:t>
      </w:r>
      <w:r>
        <w:rPr>
          <w:shd w:val="clear" w:color="auto" w:fill="FFFFFF"/>
        </w:rPr>
        <w:t>.</w:t>
      </w:r>
      <w:r>
        <w:rPr>
          <w:b/>
          <w:shd w:val="clear" w:color="auto" w:fill="FFFFFF"/>
        </w:rPr>
        <w:t>”</w:t>
      </w:r>
      <w:r>
        <w:rPr>
          <w:shd w:val="clear" w:color="auto" w:fill="FFFFFF"/>
        </w:rPr>
        <w:t xml:space="preserve"> In an article detailing standard contracts reached with venues for Secretary Clinton’s speaking tours, the Las Vegas Review Journal reported: </w:t>
      </w:r>
      <w:r>
        <w:t>Secretary Clinton “</w:t>
      </w:r>
      <w:r w:rsidRPr="00A41F63">
        <w:t>usually requires those who pay her six-figure fees for speeches to also provide a private jet for transportation — only a $39 million, 16-passenger Gulfstream G450 or larger will do.</w:t>
      </w:r>
      <w:r>
        <w:t xml:space="preserve">” </w:t>
      </w:r>
      <w:r>
        <w:rPr>
          <w:shd w:val="clear" w:color="auto" w:fill="FFFFFF"/>
        </w:rPr>
        <w:t xml:space="preserve">[Las Vegas Review-Journal, </w:t>
      </w:r>
      <w:hyperlink r:id="rId46" w:history="1">
        <w:r w:rsidRPr="00450640">
          <w:rPr>
            <w:rStyle w:val="Hyperlink"/>
            <w:shd w:val="clear" w:color="auto" w:fill="FFFFFF"/>
          </w:rPr>
          <w:t>8/16/14</w:t>
        </w:r>
      </w:hyperlink>
      <w:r>
        <w:rPr>
          <w:shd w:val="clear" w:color="auto" w:fill="FFFFFF"/>
        </w:rPr>
        <w:t>]</w:t>
      </w:r>
    </w:p>
    <w:p w:rsidR="00746A19" w:rsidRDefault="00746A19" w:rsidP="00746A19">
      <w:pPr>
        <w:tabs>
          <w:tab w:val="left" w:pos="1725"/>
        </w:tabs>
      </w:pPr>
      <w:r>
        <w:tab/>
      </w:r>
    </w:p>
    <w:p w:rsidR="00746A19" w:rsidRDefault="00746A19" w:rsidP="00746A19">
      <w:pPr>
        <w:rPr>
          <w:shd w:val="clear" w:color="auto" w:fill="FFFFFF"/>
        </w:rPr>
      </w:pPr>
      <w:r w:rsidRPr="00E85E37">
        <w:rPr>
          <w:b/>
          <w:u w:val="single"/>
          <w:shd w:val="clear" w:color="auto" w:fill="FFFFFF"/>
        </w:rPr>
        <w:t>Las Vegas Review</w:t>
      </w:r>
      <w:r>
        <w:rPr>
          <w:b/>
          <w:u w:val="single"/>
          <w:shd w:val="clear" w:color="auto" w:fill="FFFFFF"/>
        </w:rPr>
        <w:t>-</w:t>
      </w:r>
      <w:r w:rsidRPr="00E85E37">
        <w:rPr>
          <w:b/>
          <w:u w:val="single"/>
          <w:shd w:val="clear" w:color="auto" w:fill="FFFFFF"/>
        </w:rPr>
        <w:t>Journal</w:t>
      </w:r>
      <w:r>
        <w:rPr>
          <w:b/>
          <w:shd w:val="clear" w:color="auto" w:fill="FFFFFF"/>
        </w:rPr>
        <w:t>:</w:t>
      </w:r>
      <w:r>
        <w:rPr>
          <w:b/>
        </w:rPr>
        <w:t xml:space="preserve"> On Speaking Tours, Secretary Clinton </w:t>
      </w:r>
      <w:r w:rsidRPr="00393BFC">
        <w:rPr>
          <w:b/>
        </w:rPr>
        <w:t>“Insists On Controlling Every Detail Of The Private Event, Large And Small, To Ensure That She Will Be The Center Of Attention.”</w:t>
      </w:r>
      <w:r>
        <w:rPr>
          <w:b/>
        </w:rPr>
        <w:t xml:space="preserve"> </w:t>
      </w:r>
      <w:r>
        <w:rPr>
          <w:shd w:val="clear" w:color="auto" w:fill="FFFFFF"/>
        </w:rPr>
        <w:t xml:space="preserve">In an article detailing standard contracts reached with venues for Secretary Clinton’s speaking tours, the Las Vegas Review Journal reported: </w:t>
      </w:r>
      <w:r>
        <w:t>“</w:t>
      </w:r>
      <w:r w:rsidRPr="00450640">
        <w:t xml:space="preserve">Documents obtained by the </w:t>
      </w:r>
      <w:r>
        <w:t>newspaper…reveal that [Secretary Clinton]</w:t>
      </w:r>
      <w:r w:rsidRPr="00450640">
        <w:t xml:space="preserve"> insists on controlling every detail of the private event, large and small, to ensure that she will be the center of attention.</w:t>
      </w:r>
      <w:r>
        <w:t>”</w:t>
      </w:r>
      <w:r w:rsidRPr="00450640">
        <w:rPr>
          <w:b/>
        </w:rPr>
        <w:t xml:space="preserve"> </w:t>
      </w:r>
      <w:r>
        <w:rPr>
          <w:shd w:val="clear" w:color="auto" w:fill="FFFFFF"/>
        </w:rPr>
        <w:t xml:space="preserve">[Las Vegas Review-Journal, </w:t>
      </w:r>
      <w:hyperlink r:id="rId47" w:history="1">
        <w:r w:rsidRPr="00450640">
          <w:rPr>
            <w:rStyle w:val="Hyperlink"/>
            <w:shd w:val="clear" w:color="auto" w:fill="FFFFFF"/>
          </w:rPr>
          <w:t>8/16/14</w:t>
        </w:r>
      </w:hyperlink>
      <w:r>
        <w:rPr>
          <w:shd w:val="clear" w:color="auto" w:fill="FFFFFF"/>
        </w:rPr>
        <w:t>]</w:t>
      </w:r>
    </w:p>
    <w:p w:rsidR="00746A19" w:rsidRDefault="00746A19" w:rsidP="00746A19">
      <w:pPr>
        <w:rPr>
          <w:shd w:val="clear" w:color="auto" w:fill="FFFFFF"/>
        </w:rPr>
      </w:pPr>
    </w:p>
    <w:p w:rsidR="00746A19" w:rsidRDefault="00746A19" w:rsidP="00746A19">
      <w:pPr>
        <w:rPr>
          <w:shd w:val="clear" w:color="auto" w:fill="FFFFFF"/>
        </w:rPr>
      </w:pPr>
      <w:r w:rsidRPr="00E85E37">
        <w:rPr>
          <w:b/>
          <w:u w:val="single"/>
          <w:shd w:val="clear" w:color="auto" w:fill="FFFFFF"/>
        </w:rPr>
        <w:t>Las Vegas Review</w:t>
      </w:r>
      <w:r>
        <w:rPr>
          <w:b/>
          <w:u w:val="single"/>
          <w:shd w:val="clear" w:color="auto" w:fill="FFFFFF"/>
        </w:rPr>
        <w:t>-</w:t>
      </w:r>
      <w:r w:rsidRPr="00E85E37">
        <w:rPr>
          <w:b/>
          <w:u w:val="single"/>
          <w:shd w:val="clear" w:color="auto" w:fill="FFFFFF"/>
        </w:rPr>
        <w:t>Journal</w:t>
      </w:r>
      <w:r>
        <w:rPr>
          <w:b/>
          <w:shd w:val="clear" w:color="auto" w:fill="FFFFFF"/>
        </w:rPr>
        <w:t>:</w:t>
      </w:r>
      <w:r>
        <w:rPr>
          <w:b/>
        </w:rPr>
        <w:t xml:space="preserve"> </w:t>
      </w:r>
      <w:proofErr w:type="gramStart"/>
      <w:r>
        <w:rPr>
          <w:b/>
          <w:shd w:val="clear" w:color="auto" w:fill="FFFFFF"/>
        </w:rPr>
        <w:t>Ahead Of</w:t>
      </w:r>
      <w:proofErr w:type="gramEnd"/>
      <w:r>
        <w:rPr>
          <w:b/>
          <w:shd w:val="clear" w:color="auto" w:fill="FFFFFF"/>
        </w:rPr>
        <w:t xml:space="preserve"> Secretary Clinton’s Speech At T</w:t>
      </w:r>
      <w:r w:rsidRPr="00235FE7">
        <w:rPr>
          <w:b/>
          <w:shd w:val="clear" w:color="auto" w:fill="FFFFFF"/>
        </w:rPr>
        <w:t xml:space="preserve">he University Of Nevada-Las Vegas Foundation, </w:t>
      </w:r>
      <w:r>
        <w:rPr>
          <w:b/>
          <w:shd w:val="clear" w:color="auto" w:fill="FFFFFF"/>
        </w:rPr>
        <w:t>“</w:t>
      </w:r>
      <w:r w:rsidRPr="00235FE7">
        <w:rPr>
          <w:b/>
          <w:shd w:val="clear" w:color="auto" w:fill="FFFFFF"/>
        </w:rPr>
        <w:t>Clinton’s Agency Edited A Description Of The Annual Dinner To ‘Dumb It Down.’”</w:t>
      </w:r>
      <w:r>
        <w:rPr>
          <w:shd w:val="clear" w:color="auto" w:fill="FFFFFF"/>
        </w:rPr>
        <w:t xml:space="preserve">  In an article detailing Secretary Clinton’s speaking contract with the University of Nevada-Las Vegas Foundation, the Las Vegas Review Journal reported: “The foundation…</w:t>
      </w:r>
      <w:r w:rsidRPr="00733B88">
        <w:rPr>
          <w:shd w:val="clear" w:color="auto" w:fill="FFFFFF"/>
        </w:rPr>
        <w:t>is prohibited from advertising the event on radio, TV or billboards. Mail and website ads are allowed, although Clinton staffers must approve in writing any promotional material. One unhappy UNLV Foundation official in an email c</w:t>
      </w:r>
      <w:r>
        <w:rPr>
          <w:shd w:val="clear" w:color="auto" w:fill="FFFFFF"/>
        </w:rPr>
        <w:t xml:space="preserve">omplained of ‘meddling’ </w:t>
      </w:r>
      <w:r w:rsidRPr="00733B88">
        <w:rPr>
          <w:shd w:val="clear" w:color="auto" w:fill="FFFFFF"/>
        </w:rPr>
        <w:t xml:space="preserve">after Clinton’s agency edited a description of the </w:t>
      </w:r>
      <w:r>
        <w:rPr>
          <w:shd w:val="clear" w:color="auto" w:fill="FFFFFF"/>
        </w:rPr>
        <w:t xml:space="preserve">annual dinner to ‘dumb it down.’” [Las Vegas Review-Journal, </w:t>
      </w:r>
      <w:hyperlink r:id="rId48" w:history="1">
        <w:r w:rsidRPr="00450640">
          <w:rPr>
            <w:rStyle w:val="Hyperlink"/>
            <w:shd w:val="clear" w:color="auto" w:fill="FFFFFF"/>
          </w:rPr>
          <w:t>8/16/14</w:t>
        </w:r>
      </w:hyperlink>
      <w:r>
        <w:rPr>
          <w:shd w:val="clear" w:color="auto" w:fill="FFFFFF"/>
        </w:rPr>
        <w:t>]</w:t>
      </w:r>
    </w:p>
    <w:p w:rsidR="00746A19" w:rsidRDefault="00746A19" w:rsidP="00746A19">
      <w:pPr>
        <w:rPr>
          <w:shd w:val="clear" w:color="auto" w:fill="FFFFFF"/>
        </w:rPr>
      </w:pPr>
    </w:p>
    <w:p w:rsidR="00746A19" w:rsidRDefault="00746A19" w:rsidP="00746A19">
      <w:pPr>
        <w:rPr>
          <w:shd w:val="clear" w:color="auto" w:fill="FFFFFF"/>
        </w:rPr>
      </w:pPr>
      <w:r w:rsidRPr="00E85E37">
        <w:rPr>
          <w:b/>
          <w:u w:val="single"/>
          <w:shd w:val="clear" w:color="auto" w:fill="FFFFFF"/>
        </w:rPr>
        <w:t>Las Vegas Review</w:t>
      </w:r>
      <w:r>
        <w:rPr>
          <w:b/>
          <w:u w:val="single"/>
          <w:shd w:val="clear" w:color="auto" w:fill="FFFFFF"/>
        </w:rPr>
        <w:t>-</w:t>
      </w:r>
      <w:r w:rsidRPr="00E85E37">
        <w:rPr>
          <w:b/>
          <w:u w:val="single"/>
          <w:shd w:val="clear" w:color="auto" w:fill="FFFFFF"/>
        </w:rPr>
        <w:t>Journal</w:t>
      </w:r>
      <w:r>
        <w:rPr>
          <w:b/>
          <w:shd w:val="clear" w:color="auto" w:fill="FFFFFF"/>
        </w:rPr>
        <w:t>:</w:t>
      </w:r>
      <w:r>
        <w:rPr>
          <w:b/>
        </w:rPr>
        <w:t xml:space="preserve"> </w:t>
      </w:r>
      <w:r w:rsidRPr="004105A0">
        <w:rPr>
          <w:b/>
          <w:shd w:val="clear" w:color="auto" w:fill="FFFFFF"/>
        </w:rPr>
        <w:t>“The UNLV Foundation Expects Up To 1,000 People For The Dinner, Which Is Expected To Turn A Healthy Profit.”</w:t>
      </w:r>
      <w:r>
        <w:rPr>
          <w:shd w:val="clear" w:color="auto" w:fill="FFFFFF"/>
        </w:rPr>
        <w:t xml:space="preserve"> In an article detailing Secretary Clinton’s speaking contract with the University of Nevada-Las Vegas Foundation, the Las Vegas Review Journal reported: “</w:t>
      </w:r>
      <w:r w:rsidRPr="004105A0">
        <w:rPr>
          <w:shd w:val="clear" w:color="auto" w:fill="FFFFFF"/>
        </w:rPr>
        <w:t>The UNLV Foundation expects up to 1,000 people for the dinner, which is expected to turn a healthy profit. By early July, the organization had already sold out its top $20,000 tables with the $10,000, $5,00</w:t>
      </w:r>
      <w:r>
        <w:rPr>
          <w:shd w:val="clear" w:color="auto" w:fill="FFFFFF"/>
        </w:rPr>
        <w:t xml:space="preserve">0 and $3,000 tables going fast. </w:t>
      </w:r>
      <w:r w:rsidRPr="004105A0">
        <w:rPr>
          <w:shd w:val="clear" w:color="auto" w:fill="FFFFFF"/>
        </w:rPr>
        <w:t>Individual tickets also are on sale for $200 each.</w:t>
      </w:r>
      <w:r>
        <w:rPr>
          <w:shd w:val="clear" w:color="auto" w:fill="FFFFFF"/>
        </w:rPr>
        <w:t xml:space="preserve">” [Las Vegas Review-Journal, </w:t>
      </w:r>
      <w:hyperlink r:id="rId49" w:history="1">
        <w:r w:rsidRPr="00450640">
          <w:rPr>
            <w:rStyle w:val="Hyperlink"/>
            <w:shd w:val="clear" w:color="auto" w:fill="FFFFFF"/>
          </w:rPr>
          <w:t>8/16/14</w:t>
        </w:r>
      </w:hyperlink>
      <w:r>
        <w:rPr>
          <w:shd w:val="clear" w:color="auto" w:fill="FFFFFF"/>
        </w:rPr>
        <w:t>]</w:t>
      </w:r>
    </w:p>
    <w:p w:rsidR="00746A19" w:rsidRDefault="00746A19" w:rsidP="00746A19">
      <w:pPr>
        <w:rPr>
          <w:shd w:val="clear" w:color="auto" w:fill="FFFFFF"/>
        </w:rPr>
      </w:pPr>
    </w:p>
    <w:p w:rsidR="00746A19" w:rsidRDefault="00746A19" w:rsidP="00746A19">
      <w:pPr>
        <w:pStyle w:val="Heading3"/>
        <w:rPr>
          <w:shd w:val="clear" w:color="auto" w:fill="FFFFFF"/>
        </w:rPr>
      </w:pPr>
      <w:bookmarkStart w:id="19" w:name="_Toc422218293"/>
      <w:r>
        <w:rPr>
          <w:shd w:val="clear" w:color="auto" w:fill="FFFFFF"/>
        </w:rPr>
        <w:t>CRITICISM FROM CONSERVATIVE GROUPS</w:t>
      </w:r>
      <w:bookmarkEnd w:id="19"/>
    </w:p>
    <w:p w:rsidR="00746A19" w:rsidRDefault="00746A19" w:rsidP="00746A19"/>
    <w:p w:rsidR="00746A19" w:rsidRDefault="00746A19" w:rsidP="00746A19">
      <w:pPr>
        <w:pStyle w:val="Headline"/>
        <w:rPr>
          <w:b w:val="0"/>
        </w:rPr>
      </w:pPr>
      <w:r w:rsidRPr="003F657C">
        <w:t>America Rising</w:t>
      </w:r>
      <w:r>
        <w:t xml:space="preserve"> Video</w:t>
      </w:r>
      <w:r w:rsidRPr="003F657C">
        <w:t>: “Fox News Discussed Clinton's Paid Speaking Rider Perks.”</w:t>
      </w:r>
      <w:r>
        <w:rPr>
          <w:b w:val="0"/>
        </w:rPr>
        <w:t xml:space="preserve"> [</w:t>
      </w:r>
      <w:proofErr w:type="spellStart"/>
      <w:r>
        <w:rPr>
          <w:b w:val="0"/>
        </w:rPr>
        <w:t>RisingICYMI</w:t>
      </w:r>
      <w:proofErr w:type="spellEnd"/>
      <w:r>
        <w:rPr>
          <w:b w:val="0"/>
        </w:rPr>
        <w:t xml:space="preserve">, YouTube, </w:t>
      </w:r>
      <w:hyperlink r:id="rId50" w:history="1">
        <w:r w:rsidRPr="003F657C">
          <w:rPr>
            <w:rStyle w:val="Hyperlink"/>
            <w:b w:val="0"/>
          </w:rPr>
          <w:t>8/18/14</w:t>
        </w:r>
      </w:hyperlink>
      <w:r>
        <w:rPr>
          <w:b w:val="0"/>
        </w:rPr>
        <w:t>]</w:t>
      </w:r>
    </w:p>
    <w:p w:rsidR="00746A19" w:rsidRDefault="00746A19" w:rsidP="00746A19">
      <w:pPr>
        <w:pStyle w:val="Headline"/>
        <w:rPr>
          <w:b w:val="0"/>
        </w:rPr>
      </w:pPr>
    </w:p>
    <w:p w:rsidR="00746A19" w:rsidRDefault="00746A19" w:rsidP="00746A19">
      <w:pPr>
        <w:pStyle w:val="Heading2"/>
      </w:pPr>
      <w:bookmarkStart w:id="20" w:name="_Toc422218294"/>
      <w:r>
        <w:lastRenderedPageBreak/>
        <w:t>NEGATIVE PRESS</w:t>
      </w:r>
      <w:bookmarkEnd w:id="20"/>
    </w:p>
    <w:p w:rsidR="00746A19" w:rsidRDefault="00746A19" w:rsidP="00746A19"/>
    <w:p w:rsidR="00746A19" w:rsidRDefault="00746A19" w:rsidP="00746A19">
      <w:pPr>
        <w:rPr>
          <w:b/>
          <w:u w:val="single"/>
        </w:rPr>
      </w:pPr>
      <w:r>
        <w:rPr>
          <w:b/>
          <w:u w:val="single"/>
        </w:rPr>
        <w:t>HILLARY CLINTON’S MEMOIR HAD DISAPPOINTING SALES…</w:t>
      </w:r>
    </w:p>
    <w:p w:rsidR="00746A19" w:rsidRDefault="00746A19" w:rsidP="00746A19"/>
    <w:p w:rsidR="00746A19" w:rsidRDefault="00746A19" w:rsidP="00746A19">
      <w:r w:rsidRPr="00AE3B51">
        <w:rPr>
          <w:b/>
        </w:rPr>
        <w:t>HEADLINE: “7 Books With Better Sales Rankings Than Hillary Clinton’s ‘Hard Choices’”</w:t>
      </w:r>
      <w:r>
        <w:t xml:space="preserve"> [The Federalist, </w:t>
      </w:r>
      <w:hyperlink r:id="rId51" w:history="1">
        <w:r w:rsidRPr="00AE3B51">
          <w:rPr>
            <w:rStyle w:val="Hyperlink"/>
          </w:rPr>
          <w:t>7/3/14</w:t>
        </w:r>
      </w:hyperlink>
      <w:r>
        <w:t>]</w:t>
      </w:r>
    </w:p>
    <w:p w:rsidR="00746A19" w:rsidRDefault="00746A19" w:rsidP="00746A19"/>
    <w:p w:rsidR="00746A19" w:rsidRDefault="00746A19" w:rsidP="00746A19">
      <w:r w:rsidRPr="00AE3B51">
        <w:rPr>
          <w:b/>
        </w:rPr>
        <w:t xml:space="preserve">Secretary Clinton’s Declining Book Sales Helped Earn Her Washington Post’s “Worst Week </w:t>
      </w:r>
      <w:proofErr w:type="gramStart"/>
      <w:r w:rsidRPr="00AE3B51">
        <w:rPr>
          <w:b/>
        </w:rPr>
        <w:t>In</w:t>
      </w:r>
      <w:proofErr w:type="gramEnd"/>
      <w:r w:rsidRPr="00AE3B51">
        <w:rPr>
          <w:b/>
        </w:rPr>
        <w:t xml:space="preserve"> Washington.”</w:t>
      </w:r>
      <w:r>
        <w:t xml:space="preserve"> [Washington Post, </w:t>
      </w:r>
      <w:hyperlink r:id="rId52" w:history="1">
        <w:r w:rsidRPr="00AE3B51">
          <w:rPr>
            <w:rStyle w:val="Hyperlink"/>
          </w:rPr>
          <w:t>6/3/14</w:t>
        </w:r>
      </w:hyperlink>
      <w:r>
        <w:t>]</w:t>
      </w:r>
    </w:p>
    <w:p w:rsidR="00746A19" w:rsidRDefault="00746A19" w:rsidP="00746A19"/>
    <w:p w:rsidR="00746A19" w:rsidRDefault="00746A19" w:rsidP="00746A19">
      <w:r w:rsidRPr="00804867">
        <w:rPr>
          <w:b/>
        </w:rPr>
        <w:t xml:space="preserve">Secretary Clinton’s Memoir Sales Dropped Precipitously, Reaching Only 26,000 </w:t>
      </w:r>
      <w:proofErr w:type="gramStart"/>
      <w:r w:rsidRPr="00804867">
        <w:rPr>
          <w:b/>
        </w:rPr>
        <w:t>In</w:t>
      </w:r>
      <w:proofErr w:type="gramEnd"/>
      <w:r w:rsidRPr="00804867">
        <w:rPr>
          <w:b/>
        </w:rPr>
        <w:t xml:space="preserve"> Its Third Week.</w:t>
      </w:r>
      <w:r>
        <w:t xml:space="preserve"> “</w:t>
      </w:r>
      <w:r w:rsidRPr="00804867">
        <w:t xml:space="preserve">Do you own a hard copy of Hillary Clinton's book Hard Choices? If so, you're in exclusive company. According to data provided to the Post by Nielsen </w:t>
      </w:r>
      <w:proofErr w:type="spellStart"/>
      <w:r w:rsidRPr="00804867">
        <w:t>BookScan</w:t>
      </w:r>
      <w:proofErr w:type="spellEnd"/>
      <w:r w:rsidRPr="00804867">
        <w:t>, a little over 26,000 more copies of the book were sold in its third week -- down almost 46 percent from the week prior, which was down 44 percent from the week before that.</w:t>
      </w:r>
      <w:r>
        <w:t xml:space="preserve">” [Washington Post, </w:t>
      </w:r>
      <w:hyperlink r:id="rId53" w:history="1">
        <w:r w:rsidRPr="00804867">
          <w:rPr>
            <w:rStyle w:val="Hyperlink"/>
          </w:rPr>
          <w:t>7/2/14</w:t>
        </w:r>
      </w:hyperlink>
      <w:r>
        <w:t>]</w:t>
      </w:r>
    </w:p>
    <w:p w:rsidR="00746A19" w:rsidRDefault="00746A19" w:rsidP="00746A19"/>
    <w:p w:rsidR="00746A19" w:rsidRDefault="00746A19" w:rsidP="00746A19">
      <w:r w:rsidRPr="00804867">
        <w:rPr>
          <w:b/>
          <w:u w:val="single"/>
        </w:rPr>
        <w:t>Washington Post</w:t>
      </w:r>
      <w:r w:rsidRPr="00804867">
        <w:rPr>
          <w:b/>
        </w:rPr>
        <w:t>: “Three Weeks In, Clinton's Sales Trail Gates' By 58,000 Copies.”</w:t>
      </w:r>
      <w:r>
        <w:rPr>
          <w:b/>
        </w:rPr>
        <w:t xml:space="preserve"> </w:t>
      </w:r>
      <w:r>
        <w:t xml:space="preserve">[Washington Post, </w:t>
      </w:r>
      <w:hyperlink r:id="rId54" w:history="1">
        <w:r w:rsidRPr="00804867">
          <w:rPr>
            <w:rStyle w:val="Hyperlink"/>
          </w:rPr>
          <w:t>7/2/14</w:t>
        </w:r>
      </w:hyperlink>
      <w:r>
        <w:t>]</w:t>
      </w:r>
    </w:p>
    <w:p w:rsidR="00746A19" w:rsidRDefault="00746A19" w:rsidP="00746A19"/>
    <w:p w:rsidR="00746A19" w:rsidRDefault="00746A19" w:rsidP="00746A19">
      <w:r w:rsidRPr="006446CB">
        <w:rPr>
          <w:b/>
        </w:rPr>
        <w:t xml:space="preserve">HEADLINE: </w:t>
      </w:r>
      <w:r>
        <w:rPr>
          <w:b/>
        </w:rPr>
        <w:t>“</w:t>
      </w:r>
      <w:r w:rsidRPr="006446CB">
        <w:rPr>
          <w:b/>
        </w:rPr>
        <w:t>A Provocateur’s Book on Hillary Clinton Overtakes Her Memoir in Sales</w:t>
      </w:r>
      <w:r>
        <w:rPr>
          <w:b/>
        </w:rPr>
        <w:t>.”</w:t>
      </w:r>
      <w:r>
        <w:t xml:space="preserve"> [New York Times, </w:t>
      </w:r>
      <w:hyperlink r:id="rId55" w:history="1">
        <w:r w:rsidRPr="006446CB">
          <w:rPr>
            <w:rStyle w:val="Hyperlink"/>
          </w:rPr>
          <w:t>7/10/14</w:t>
        </w:r>
      </w:hyperlink>
      <w:r>
        <w:t>]</w:t>
      </w:r>
    </w:p>
    <w:p w:rsidR="00746A19" w:rsidRDefault="00746A19" w:rsidP="00746A19"/>
    <w:p w:rsidR="00746A19" w:rsidRDefault="00746A19" w:rsidP="00746A19">
      <w:r w:rsidRPr="00E36AAA">
        <w:rPr>
          <w:b/>
          <w:u w:val="single"/>
        </w:rPr>
        <w:t>New York Times</w:t>
      </w:r>
      <w:r w:rsidRPr="00E36AAA">
        <w:rPr>
          <w:b/>
        </w:rPr>
        <w:t xml:space="preserve">: “‘Hard Choices,’ Has Just Been Toppled From Its Spot </w:t>
      </w:r>
      <w:proofErr w:type="gramStart"/>
      <w:r w:rsidRPr="00E36AAA">
        <w:rPr>
          <w:b/>
        </w:rPr>
        <w:t>On</w:t>
      </w:r>
      <w:proofErr w:type="gramEnd"/>
      <w:r w:rsidRPr="00E36AAA">
        <w:rPr>
          <w:b/>
        </w:rPr>
        <w:t xml:space="preserve"> The Best-Seller List By A Sensational Clinton Account By Her Longtime Antagonist Edward Klein.”</w:t>
      </w:r>
      <w:r>
        <w:t xml:space="preserve"> “</w:t>
      </w:r>
      <w:r w:rsidRPr="00E36AAA">
        <w:t>Of all the headaches of her current book tour — the declining sales, the constant travel, the interviews that generated unkind headlines about her family’s wealth — this one may sting Hillary Rodham Clinton the mo</w:t>
      </w:r>
      <w:r>
        <w:t xml:space="preserve">st: Her memoir, ‘Hard Choices,’ </w:t>
      </w:r>
      <w:r w:rsidRPr="00E36AAA">
        <w:t>has just been toppled from its spot on the best-seller list by a sensational Clinton account by her longtime antagonist Edward Klein.</w:t>
      </w:r>
      <w:r>
        <w:t xml:space="preserve">” [New York Times, </w:t>
      </w:r>
      <w:hyperlink r:id="rId56" w:history="1">
        <w:r w:rsidRPr="006446CB">
          <w:rPr>
            <w:rStyle w:val="Hyperlink"/>
          </w:rPr>
          <w:t>7/10/14</w:t>
        </w:r>
      </w:hyperlink>
      <w:r>
        <w:t>]</w:t>
      </w:r>
    </w:p>
    <w:p w:rsidR="00746A19" w:rsidRDefault="00746A19" w:rsidP="00746A19"/>
    <w:p w:rsidR="00746A19" w:rsidRDefault="00746A19" w:rsidP="00746A19">
      <w:r w:rsidRPr="005C4783">
        <w:rPr>
          <w:b/>
          <w:u w:val="single"/>
        </w:rPr>
        <w:t>Weekly Standard</w:t>
      </w:r>
      <w:r w:rsidRPr="005C4783">
        <w:rPr>
          <w:b/>
        </w:rPr>
        <w:t xml:space="preserve">: “A Veteran Publishing Source Calls The Latest Hillary Clinton Book…A ‘Bomb.’” </w:t>
      </w:r>
      <w:r>
        <w:t xml:space="preserve">“In an email this evening, a veteran publishing source calls the latest Hillary Clinton book, Hard Choices, a memoir of her State Department years, a ‘bomb.’ The source is referring to the early but underwhelming sales figures. ‘Between us, they are nervous at </w:t>
      </w:r>
      <w:proofErr w:type="spellStart"/>
      <w:r>
        <w:t>S&amp;S</w:t>
      </w:r>
      <w:proofErr w:type="spellEnd"/>
      <w:r>
        <w:t xml:space="preserve"> [Simon &amp; Schuster],’ says the source, who gave permission for his email to be published. ‘Sales were well below expectations and the media was a disaster.’” [Weekly Standard, </w:t>
      </w:r>
      <w:hyperlink r:id="rId57" w:history="1">
        <w:r w:rsidRPr="005C4783">
          <w:rPr>
            <w:rStyle w:val="Hyperlink"/>
          </w:rPr>
          <w:t>6/16/14</w:t>
        </w:r>
      </w:hyperlink>
      <w:r>
        <w:t>]</w:t>
      </w:r>
    </w:p>
    <w:p w:rsidR="00746A19" w:rsidRDefault="00746A19" w:rsidP="00746A19"/>
    <w:p w:rsidR="00746A19" w:rsidRDefault="00746A19" w:rsidP="00746A19">
      <w:r w:rsidRPr="00705487">
        <w:rPr>
          <w:b/>
          <w:u w:val="single"/>
        </w:rPr>
        <w:t>Politico</w:t>
      </w:r>
      <w:r w:rsidRPr="00705487">
        <w:rPr>
          <w:b/>
        </w:rPr>
        <w:t xml:space="preserve">: “Some Reports Have Indicated Weak Sales [For Hard Choices], Especially When Compared </w:t>
      </w:r>
      <w:proofErr w:type="gramStart"/>
      <w:r w:rsidRPr="00705487">
        <w:rPr>
          <w:b/>
        </w:rPr>
        <w:t>With</w:t>
      </w:r>
      <w:proofErr w:type="gramEnd"/>
      <w:r w:rsidRPr="00705487">
        <w:rPr>
          <w:b/>
        </w:rPr>
        <w:t xml:space="preserve"> ‘Living History,’ Clinton’s First Memoir.”</w:t>
      </w:r>
      <w:r>
        <w:t xml:space="preserve"> “Some reports have indicated weak sales, especially when compared with ‘Living History,’ Clinton’s first memoir, in which she discussed, among other things, the scandals she dealt with while her husband was president. Those reports have suggested the book has fallen far short of expectations and has sold poorly when considering the $14 million advance.” [Politico, </w:t>
      </w:r>
      <w:hyperlink r:id="rId58" w:history="1">
        <w:r w:rsidRPr="00705487">
          <w:rPr>
            <w:rStyle w:val="Hyperlink"/>
          </w:rPr>
          <w:t>6/17/14</w:t>
        </w:r>
      </w:hyperlink>
      <w:r>
        <w:t>]</w:t>
      </w:r>
    </w:p>
    <w:p w:rsidR="00746A19" w:rsidRDefault="00746A19" w:rsidP="00746A19"/>
    <w:p w:rsidR="00746A19" w:rsidRPr="00705487" w:rsidRDefault="00746A19" w:rsidP="00746A19">
      <w:r>
        <w:rPr>
          <w:b/>
        </w:rPr>
        <w:t xml:space="preserve">HEADLINE: “No One Is Reading ‘Hard Choices,’ Either.” </w:t>
      </w:r>
      <w:r>
        <w:t xml:space="preserve">[Washington Post, </w:t>
      </w:r>
      <w:hyperlink r:id="rId59" w:history="1">
        <w:r w:rsidRPr="00705487">
          <w:rPr>
            <w:rStyle w:val="Hyperlink"/>
          </w:rPr>
          <w:t>7/7/14</w:t>
        </w:r>
      </w:hyperlink>
      <w:r>
        <w:t>]</w:t>
      </w:r>
    </w:p>
    <w:p w:rsidR="00746A19" w:rsidRDefault="00746A19" w:rsidP="00746A19">
      <w:pPr>
        <w:rPr>
          <w:b/>
          <w:u w:val="single"/>
        </w:rPr>
      </w:pPr>
    </w:p>
    <w:p w:rsidR="00746A19" w:rsidRDefault="00746A19" w:rsidP="00746A19">
      <w:r w:rsidRPr="00705487">
        <w:rPr>
          <w:b/>
          <w:u w:val="single"/>
        </w:rPr>
        <w:t>Washington Post</w:t>
      </w:r>
      <w:r w:rsidRPr="00705487">
        <w:rPr>
          <w:b/>
        </w:rPr>
        <w:t>: In A Measure Of The Most-Highlighted Passages On Kindle, “The Deepest Into Hard Choices The Popular Highlights Get Is Page 33.”</w:t>
      </w:r>
      <w:r>
        <w:t xml:space="preserve"> “</w:t>
      </w:r>
      <w:r w:rsidRPr="00705487">
        <w:t xml:space="preserve">Every time people highlight something in a book on their Kindles, Amazon records that data. </w:t>
      </w:r>
      <w:proofErr w:type="spellStart"/>
      <w:r w:rsidRPr="00705487">
        <w:t>Ellenberg</w:t>
      </w:r>
      <w:proofErr w:type="spellEnd"/>
      <w:r w:rsidRPr="00705487">
        <w:t xml:space="preserve"> takes the top five highlights listed at the site for any given book and co</w:t>
      </w:r>
      <w:r>
        <w:t>rrelates them to a page number…</w:t>
      </w:r>
      <w:r w:rsidRPr="00705487">
        <w:t>Well, there you have it. The deepest into Hard Choices the popular highlights get is page 33, a quote about smart power. Three of the five most-popular highlights occur within the first 10 pages. We will note the same caveat that</w:t>
      </w:r>
      <w:r>
        <w:t xml:space="preserve"> </w:t>
      </w:r>
      <w:proofErr w:type="spellStart"/>
      <w:r>
        <w:t>Ellenberg</w:t>
      </w:r>
      <w:proofErr w:type="spellEnd"/>
      <w:r>
        <w:t xml:space="preserve"> applies to Piketty. ‘</w:t>
      </w:r>
      <w:r w:rsidRPr="00705487">
        <w:t>Hard Choices</w:t>
      </w:r>
      <w:r>
        <w:t>’</w:t>
      </w:r>
      <w:r w:rsidRPr="00705487">
        <w:t xml:space="preserve"> is fairly new, and fairly long. Still, though, one would think more people had made it past page 33.</w:t>
      </w:r>
      <w:r>
        <w:t xml:space="preserve">” [Washington Post, </w:t>
      </w:r>
      <w:hyperlink r:id="rId60" w:history="1">
        <w:r w:rsidRPr="00705487">
          <w:rPr>
            <w:rStyle w:val="Hyperlink"/>
          </w:rPr>
          <w:t>7/7/14</w:t>
        </w:r>
      </w:hyperlink>
      <w:r>
        <w:t>]</w:t>
      </w:r>
    </w:p>
    <w:p w:rsidR="00746A19" w:rsidRPr="00705487" w:rsidRDefault="00746A19" w:rsidP="00746A19">
      <w:pPr>
        <w:rPr>
          <w:b/>
        </w:rPr>
      </w:pPr>
    </w:p>
    <w:p w:rsidR="00746A19" w:rsidRDefault="00746A19" w:rsidP="00746A19">
      <w:r w:rsidRPr="00705487">
        <w:rPr>
          <w:b/>
        </w:rPr>
        <w:lastRenderedPageBreak/>
        <w:t xml:space="preserve">HEADLINE: </w:t>
      </w:r>
      <w:r>
        <w:rPr>
          <w:b/>
        </w:rPr>
        <w:t>“</w:t>
      </w:r>
      <w:r w:rsidRPr="00705487">
        <w:rPr>
          <w:b/>
        </w:rPr>
        <w:t xml:space="preserve">‘Hard Choices’ Is </w:t>
      </w:r>
      <w:proofErr w:type="gramStart"/>
      <w:r w:rsidRPr="00705487">
        <w:rPr>
          <w:b/>
        </w:rPr>
        <w:t>A</w:t>
      </w:r>
      <w:proofErr w:type="gramEnd"/>
      <w:r w:rsidRPr="00705487">
        <w:rPr>
          <w:b/>
        </w:rPr>
        <w:t xml:space="preserve"> Good Example Of Why Publishers Don’t Disclose Advances</w:t>
      </w:r>
      <w:r>
        <w:rPr>
          <w:b/>
        </w:rPr>
        <w:t>”</w:t>
      </w:r>
      <w:r>
        <w:t xml:space="preserve"> [Washington Post, </w:t>
      </w:r>
      <w:hyperlink r:id="rId61" w:history="1">
        <w:r w:rsidRPr="00705487">
          <w:rPr>
            <w:rStyle w:val="Hyperlink"/>
          </w:rPr>
          <w:t>6/26/14</w:t>
        </w:r>
      </w:hyperlink>
      <w:r>
        <w:t>]</w:t>
      </w:r>
    </w:p>
    <w:p w:rsidR="00746A19" w:rsidRDefault="00746A19" w:rsidP="00746A19"/>
    <w:p w:rsidR="00746A19" w:rsidRDefault="00746A19" w:rsidP="00746A19">
      <w:r w:rsidRPr="00281E55">
        <w:rPr>
          <w:b/>
        </w:rPr>
        <w:t>Slate: “</w:t>
      </w:r>
      <w:r>
        <w:rPr>
          <w:b/>
        </w:rPr>
        <w:t>[</w:t>
      </w:r>
      <w:r w:rsidRPr="00281E55">
        <w:rPr>
          <w:b/>
        </w:rPr>
        <w:t>Be</w:t>
      </w:r>
      <w:r>
        <w:rPr>
          <w:b/>
        </w:rPr>
        <w:t>n]</w:t>
      </w:r>
      <w:r w:rsidRPr="00281E55">
        <w:rPr>
          <w:b/>
        </w:rPr>
        <w:t xml:space="preserve"> Carson </w:t>
      </w:r>
      <w:r>
        <w:rPr>
          <w:b/>
        </w:rPr>
        <w:t xml:space="preserve">Has </w:t>
      </w:r>
      <w:r w:rsidRPr="00281E55">
        <w:rPr>
          <w:b/>
        </w:rPr>
        <w:t xml:space="preserve">Pushed Past Hillary Clinton </w:t>
      </w:r>
      <w:proofErr w:type="gramStart"/>
      <w:r w:rsidRPr="00281E55">
        <w:rPr>
          <w:b/>
        </w:rPr>
        <w:t>And</w:t>
      </w:r>
      <w:proofErr w:type="gramEnd"/>
      <w:r w:rsidRPr="00281E55">
        <w:rPr>
          <w:b/>
        </w:rPr>
        <w:t xml:space="preserve"> Become The Author Of The Year's Second-Best-Selling Nonfiction Book” In 2014.</w:t>
      </w:r>
      <w:r>
        <w:t xml:space="preserve"> “</w:t>
      </w:r>
      <w:r w:rsidRPr="00281E55">
        <w:t xml:space="preserve">According to Nielsen </w:t>
      </w:r>
      <w:proofErr w:type="spellStart"/>
      <w:r w:rsidRPr="00281E55">
        <w:t>BookScan</w:t>
      </w:r>
      <w:proofErr w:type="spellEnd"/>
      <w:r w:rsidRPr="00281E55">
        <w:t>, Carson has pushed past Hillary Clinton and become the author of the year's second-best-selling nonfiction book. Carson's One Nation has sold 224,990 copies, a massive success for his publisher, Random House. (The book came out under the conservative Sentinel imprint.) Clinton's Hard Choices has sold 222,822 copies.</w:t>
      </w:r>
      <w:r>
        <w:t xml:space="preserve">” [Slate, </w:t>
      </w:r>
      <w:hyperlink r:id="rId62" w:history="1">
        <w:r w:rsidRPr="00281E55">
          <w:rPr>
            <w:rStyle w:val="Hyperlink"/>
          </w:rPr>
          <w:t>8/13/14</w:t>
        </w:r>
      </w:hyperlink>
      <w:r>
        <w:t>]</w:t>
      </w:r>
    </w:p>
    <w:p w:rsidR="00746A19" w:rsidRDefault="00746A19" w:rsidP="00746A19"/>
    <w:p w:rsidR="00746A19" w:rsidRPr="009A2C61" w:rsidRDefault="00746A19" w:rsidP="00746A19">
      <w:pPr>
        <w:rPr>
          <w:b/>
          <w:u w:val="single"/>
        </w:rPr>
      </w:pPr>
      <w:r w:rsidRPr="009A2C61">
        <w:rPr>
          <w:b/>
          <w:u w:val="single"/>
        </w:rPr>
        <w:t>…AS DID THE PEOPLE MAGAZINE ISSUE THAT PUT SECRETARY CLINTON ON THE COVER</w:t>
      </w:r>
    </w:p>
    <w:p w:rsidR="00746A19" w:rsidRDefault="00746A19" w:rsidP="00746A19"/>
    <w:p w:rsidR="00746A19" w:rsidRDefault="00746A19" w:rsidP="00746A19">
      <w:r w:rsidRPr="00AE3B51">
        <w:rPr>
          <w:b/>
          <w:u w:val="single"/>
        </w:rPr>
        <w:t>Washington Post</w:t>
      </w:r>
      <w:r w:rsidRPr="00AE3B51">
        <w:rPr>
          <w:b/>
        </w:rPr>
        <w:t>: People Magazine’s Hillary Clinton Cover Issue Was “The Magazine’s Worst Selling Of 2014.”</w:t>
      </w:r>
      <w:r>
        <w:t xml:space="preserve"> “In June, Hillary Rodham Clinton appeared on the cover of People magazine for the first time in more than a decade. </w:t>
      </w:r>
      <w:proofErr w:type="gramStart"/>
      <w:r>
        <w:t>Real people, not the magazine, talked about what the article might mean for 2016…What they didn't do was</w:t>
      </w:r>
      <w:proofErr w:type="gramEnd"/>
      <w:r>
        <w:t xml:space="preserve"> buy the magazine. According to a report from </w:t>
      </w:r>
      <w:proofErr w:type="spellStart"/>
      <w:r>
        <w:t>AdWeek</w:t>
      </w:r>
      <w:proofErr w:type="spellEnd"/>
      <w:r>
        <w:t xml:space="preserve"> on Monday, the June 16 issue of People featuring the former first lady and senator was the </w:t>
      </w:r>
      <w:proofErr w:type="gramStart"/>
      <w:r>
        <w:t>magazine's</w:t>
      </w:r>
      <w:proofErr w:type="gramEnd"/>
      <w:r>
        <w:t xml:space="preserve"> worst selling of 2014 with 503,890 copies sold.” [Washington Post, </w:t>
      </w:r>
      <w:hyperlink r:id="rId63" w:history="1">
        <w:r w:rsidRPr="00AE3B51">
          <w:rPr>
            <w:rStyle w:val="Hyperlink"/>
          </w:rPr>
          <w:t>12/16/14</w:t>
        </w:r>
      </w:hyperlink>
      <w:r>
        <w:t>]</w:t>
      </w:r>
    </w:p>
    <w:p w:rsidR="00746A19" w:rsidRPr="00205BDD" w:rsidRDefault="00746A19" w:rsidP="00746A19"/>
    <w:p w:rsidR="00746A19" w:rsidRDefault="00746A19" w:rsidP="00746A19">
      <w:pPr>
        <w:rPr>
          <w:b/>
          <w:u w:val="single"/>
        </w:rPr>
      </w:pPr>
    </w:p>
    <w:p w:rsidR="00746A19" w:rsidRDefault="00746A19" w:rsidP="00746A19">
      <w:pPr>
        <w:rPr>
          <w:b/>
          <w:u w:val="single"/>
        </w:rPr>
      </w:pPr>
      <w:r>
        <w:rPr>
          <w:b/>
          <w:u w:val="single"/>
        </w:rPr>
        <w:t>…AS WELL AS A ROCKY PRESS ROLLOUT…</w:t>
      </w:r>
    </w:p>
    <w:p w:rsidR="00746A19" w:rsidRDefault="00746A19" w:rsidP="00746A19">
      <w:pPr>
        <w:rPr>
          <w:b/>
          <w:u w:val="single"/>
        </w:rPr>
      </w:pPr>
    </w:p>
    <w:p w:rsidR="00746A19" w:rsidRDefault="00746A19" w:rsidP="00746A19">
      <w:r w:rsidRPr="009B4B97">
        <w:rPr>
          <w:b/>
          <w:u w:val="single"/>
        </w:rPr>
        <w:t>Weekly Standard</w:t>
      </w:r>
      <w:r w:rsidRPr="009B4B97">
        <w:rPr>
          <w:b/>
        </w:rPr>
        <w:t xml:space="preserve">: “The Rollout </w:t>
      </w:r>
      <w:proofErr w:type="gramStart"/>
      <w:r w:rsidRPr="009B4B97">
        <w:rPr>
          <w:b/>
        </w:rPr>
        <w:t>Of</w:t>
      </w:r>
      <w:proofErr w:type="gramEnd"/>
      <w:r w:rsidRPr="009B4B97">
        <w:rPr>
          <w:b/>
        </w:rPr>
        <w:t xml:space="preserve"> Hillary Clinton’s New Memoirs, Hard Choices, Was Not A Resounding Success.” </w:t>
      </w:r>
      <w:r w:rsidRPr="009B4B97">
        <w:t>“</w:t>
      </w:r>
      <w:r w:rsidRPr="00205BDD">
        <w:t>The rollout of Hillary Clinton’s new memoirs, Hard Choices, was not a resounding success for the former secretary of state. She stuck her foot in her mouth regarding her family’s vast fortune. She had trouble answering questions about her evolution on gay marriage</w:t>
      </w:r>
      <w:r>
        <w:t xml:space="preserve">.” [Weekly Standard, </w:t>
      </w:r>
      <w:hyperlink r:id="rId64" w:history="1">
        <w:r w:rsidRPr="009B4B97">
          <w:rPr>
            <w:rStyle w:val="Hyperlink"/>
          </w:rPr>
          <w:t>8/18/14</w:t>
        </w:r>
      </w:hyperlink>
      <w:r>
        <w:t>]</w:t>
      </w:r>
    </w:p>
    <w:p w:rsidR="00746A19" w:rsidRDefault="00746A19" w:rsidP="00746A19"/>
    <w:p w:rsidR="00746A19" w:rsidRDefault="00746A19" w:rsidP="00746A19">
      <w:r w:rsidRPr="00D63DA9">
        <w:rPr>
          <w:b/>
          <w:u w:val="single"/>
        </w:rPr>
        <w:t>Washington Post</w:t>
      </w:r>
      <w:r w:rsidRPr="00D63DA9">
        <w:rPr>
          <w:b/>
        </w:rPr>
        <w:t>: On Her Book Tour, “Clinton Stumbled Out Of The Gate By Saying In A Television Interview That She And Her Husband Were ‘Dead Broke’ When They Departed The White House In 2001.”</w:t>
      </w:r>
      <w:r>
        <w:t xml:space="preserve"> “Hillary Rodham Clinton was a popular first lady, a respected senator and an admired secretary of state. But the first 24 hours of her campaign-like book tour this week served as a reminder that Candidate Clinton has never been as sharp and polished as many of her boosters might hope. Clinton stumbled out of the gate by saying in a television interview that she and her husband were ‘dead broke’ when they departed the White House in 2001 and had ‘struggled’ to pay mortgages on their two multimillion-dollar houses. The gaffe came in defense of her $200,000-a-pop speaking fee — which her interviewer, ABC News anchor Diane Sawyer, noted was five times the median family income.” [Washington Post, </w:t>
      </w:r>
      <w:hyperlink r:id="rId65" w:history="1">
        <w:r w:rsidRPr="00D63DA9">
          <w:rPr>
            <w:rStyle w:val="Hyperlink"/>
          </w:rPr>
          <w:t>6/10/14</w:t>
        </w:r>
      </w:hyperlink>
      <w:r>
        <w:t>]</w:t>
      </w:r>
    </w:p>
    <w:p w:rsidR="00746A19" w:rsidRDefault="00746A19" w:rsidP="00746A19"/>
    <w:p w:rsidR="00746A19" w:rsidRDefault="00746A19" w:rsidP="00746A19">
      <w:r w:rsidRPr="00D63DA9">
        <w:rPr>
          <w:b/>
          <w:u w:val="single"/>
        </w:rPr>
        <w:t>MSNBC</w:t>
      </w:r>
      <w:r w:rsidRPr="00D63DA9">
        <w:rPr>
          <w:b/>
        </w:rPr>
        <w:t>: “Hillary Clinton’s ‘Hard Choices’ Book Promotion Tour Hit Another Bump In The Road</w:t>
      </w:r>
      <w:r>
        <w:rPr>
          <w:b/>
        </w:rPr>
        <w:t>” As Clinton</w:t>
      </w:r>
      <w:r w:rsidRPr="00D63DA9">
        <w:rPr>
          <w:b/>
        </w:rPr>
        <w:t xml:space="preserve"> </w:t>
      </w:r>
      <w:r>
        <w:rPr>
          <w:b/>
        </w:rPr>
        <w:t>“</w:t>
      </w:r>
      <w:r w:rsidRPr="00D63DA9">
        <w:rPr>
          <w:b/>
        </w:rPr>
        <w:t xml:space="preserve">Became Clearly Agitated When She Was Repeatedly Questioned About Her ‘Evolution’ On Gay Marriage.” </w:t>
      </w:r>
      <w:r w:rsidRPr="00D63DA9">
        <w:t>Hillary Clinton’s ‘Hard Choices’ book promotion tour hit another bump in the road on Thursday when the former secretary of state became clearly agitated when she was repeatedly questioned about her ‘evolution’ on gay marriage.”</w:t>
      </w:r>
      <w:r>
        <w:rPr>
          <w:b/>
        </w:rPr>
        <w:t xml:space="preserve"> </w:t>
      </w:r>
      <w:r>
        <w:t xml:space="preserve">[MSNBC, </w:t>
      </w:r>
      <w:hyperlink r:id="rId66" w:history="1">
        <w:r w:rsidRPr="00D63DA9">
          <w:rPr>
            <w:rStyle w:val="Hyperlink"/>
          </w:rPr>
          <w:t>6/25/14</w:t>
        </w:r>
      </w:hyperlink>
      <w:r>
        <w:t>]</w:t>
      </w:r>
    </w:p>
    <w:p w:rsidR="00746A19" w:rsidRDefault="00746A19" w:rsidP="00746A19"/>
    <w:p w:rsidR="00746A19" w:rsidRPr="009A2C61" w:rsidRDefault="00746A19" w:rsidP="00746A19">
      <w:pPr>
        <w:rPr>
          <w:b/>
          <w:u w:val="single"/>
        </w:rPr>
      </w:pPr>
      <w:r>
        <w:rPr>
          <w:b/>
          <w:u w:val="single"/>
        </w:rPr>
        <w:t>…</w:t>
      </w:r>
      <w:r w:rsidRPr="009A2C61">
        <w:rPr>
          <w:b/>
          <w:u w:val="single"/>
        </w:rPr>
        <w:t>AND A SLEW OF REVIEWS THAT CRITICIZED THE BOOK’S LACK OF SUBSTANCE</w:t>
      </w:r>
      <w:r>
        <w:rPr>
          <w:b/>
          <w:u w:val="single"/>
        </w:rPr>
        <w:t>…</w:t>
      </w:r>
    </w:p>
    <w:p w:rsidR="00746A19" w:rsidRDefault="00746A19" w:rsidP="00746A19"/>
    <w:p w:rsidR="00746A19" w:rsidRDefault="00746A19" w:rsidP="00746A19">
      <w:r w:rsidRPr="00F47FE4">
        <w:rPr>
          <w:b/>
          <w:u w:val="single"/>
        </w:rPr>
        <w:t>Politico</w:t>
      </w:r>
      <w:r w:rsidRPr="00F47FE4">
        <w:rPr>
          <w:b/>
        </w:rPr>
        <w:t xml:space="preserve">: “Hillary Clinton’s New Memoir, ‘Hard Choices’ Was Met </w:t>
      </w:r>
      <w:proofErr w:type="gramStart"/>
      <w:r w:rsidRPr="00F47FE4">
        <w:rPr>
          <w:b/>
        </w:rPr>
        <w:t>With Resounding Disappointment From</w:t>
      </w:r>
      <w:proofErr w:type="gramEnd"/>
      <w:r w:rsidRPr="00F47FE4">
        <w:rPr>
          <w:b/>
        </w:rPr>
        <w:t xml:space="preserve"> Critics.”</w:t>
      </w:r>
      <w:r>
        <w:t xml:space="preserve"> “Hillary Clinton’s new memoir, ‘Hard Choices’ was met with resounding disappointment from critics, who wrote the book lacked any news or revelatory insight into the former secretary’s life or career, suggesting Clinton is playing it safe ahead of a much-speculated 2016 bid.” [Politico, </w:t>
      </w:r>
      <w:hyperlink r:id="rId67" w:history="1">
        <w:r w:rsidRPr="00F47FE4">
          <w:rPr>
            <w:rStyle w:val="Hyperlink"/>
          </w:rPr>
          <w:t>6/10/14</w:t>
        </w:r>
      </w:hyperlink>
      <w:r>
        <w:t>]</w:t>
      </w:r>
    </w:p>
    <w:p w:rsidR="00746A19" w:rsidRDefault="00746A19" w:rsidP="00746A19"/>
    <w:p w:rsidR="00746A19" w:rsidRPr="00F47FE4" w:rsidRDefault="00746A19" w:rsidP="00746A19">
      <w:pPr>
        <w:rPr>
          <w:b/>
        </w:rPr>
      </w:pPr>
      <w:r w:rsidRPr="00F47FE4">
        <w:rPr>
          <w:b/>
          <w:u w:val="single"/>
        </w:rPr>
        <w:t>Washington Post</w:t>
      </w:r>
      <w:r w:rsidRPr="00F47FE4">
        <w:rPr>
          <w:b/>
        </w:rPr>
        <w:t>’s David Ignatius</w:t>
      </w:r>
      <w:r>
        <w:rPr>
          <w:b/>
        </w:rPr>
        <w:t xml:space="preserve">: </w:t>
      </w:r>
      <w:r w:rsidRPr="00F47FE4">
        <w:rPr>
          <w:b/>
        </w:rPr>
        <w:t xml:space="preserve">“‘Hard Choices’ Begins </w:t>
      </w:r>
      <w:proofErr w:type="gramStart"/>
      <w:r w:rsidRPr="00F47FE4">
        <w:rPr>
          <w:b/>
        </w:rPr>
        <w:t>And Ends In The Empty Voice Of A</w:t>
      </w:r>
      <w:proofErr w:type="gramEnd"/>
      <w:r w:rsidRPr="00F47FE4">
        <w:rPr>
          <w:b/>
        </w:rPr>
        <w:t xml:space="preserve"> Campaign Speech.”</w:t>
      </w:r>
      <w:r>
        <w:t xml:space="preserve"> [David Ignatius, Washington Post, </w:t>
      </w:r>
      <w:hyperlink r:id="rId68" w:history="1">
        <w:r w:rsidRPr="00F47FE4">
          <w:rPr>
            <w:rStyle w:val="Hyperlink"/>
          </w:rPr>
          <w:t>6/9/14</w:t>
        </w:r>
      </w:hyperlink>
      <w:r>
        <w:t>]</w:t>
      </w:r>
      <w:r w:rsidRPr="00F47FE4">
        <w:rPr>
          <w:b/>
        </w:rPr>
        <w:t xml:space="preserve"> </w:t>
      </w:r>
    </w:p>
    <w:p w:rsidR="00746A19" w:rsidRDefault="00746A19" w:rsidP="00746A19"/>
    <w:p w:rsidR="00746A19" w:rsidRDefault="00746A19" w:rsidP="00746A19">
      <w:r w:rsidRPr="00F47FE4">
        <w:rPr>
          <w:b/>
          <w:u w:val="single"/>
        </w:rPr>
        <w:lastRenderedPageBreak/>
        <w:t>Washington Post</w:t>
      </w:r>
      <w:r w:rsidRPr="00F47FE4">
        <w:rPr>
          <w:b/>
        </w:rPr>
        <w:t xml:space="preserve">’s David Ignatius </w:t>
      </w:r>
      <w:proofErr w:type="gramStart"/>
      <w:r w:rsidRPr="00F47FE4">
        <w:rPr>
          <w:b/>
        </w:rPr>
        <w:t>On</w:t>
      </w:r>
      <w:proofErr w:type="gramEnd"/>
      <w:r w:rsidRPr="00F47FE4">
        <w:rPr>
          <w:b/>
        </w:rPr>
        <w:t xml:space="preserve"> Hard Choices: “There Are Times When The Reader Feels He Is Being ‘Spun’ Rather Than Enlightened.”</w:t>
      </w:r>
      <w:r>
        <w:t xml:space="preserve"> “This is a careful book, written tactically to burnish friendships and avoid making enemies. Perhaps that’s inevitable for an autobiographer who is considering running for president, but there are times when the reader feels he is being ‘spun’ rather than enlightened.” [David Ignatius, Washington Post, </w:t>
      </w:r>
      <w:hyperlink r:id="rId69" w:history="1">
        <w:r w:rsidRPr="00F47FE4">
          <w:rPr>
            <w:rStyle w:val="Hyperlink"/>
          </w:rPr>
          <w:t>6/9/14</w:t>
        </w:r>
      </w:hyperlink>
      <w:r>
        <w:t>]</w:t>
      </w:r>
    </w:p>
    <w:p w:rsidR="00746A19" w:rsidRDefault="00746A19" w:rsidP="00746A19"/>
    <w:p w:rsidR="00746A19" w:rsidRDefault="00746A19" w:rsidP="00746A19">
      <w:r w:rsidRPr="00205BDD">
        <w:rPr>
          <w:b/>
          <w:u w:val="single"/>
        </w:rPr>
        <w:t>Wall Street Journal</w:t>
      </w:r>
      <w:r w:rsidRPr="00205BDD">
        <w:rPr>
          <w:b/>
        </w:rPr>
        <w:t xml:space="preserve">’s Bret Stephens: “Mrs. Clinton Has Produced </w:t>
      </w:r>
      <w:proofErr w:type="gramStart"/>
      <w:r w:rsidRPr="00205BDD">
        <w:rPr>
          <w:b/>
        </w:rPr>
        <w:t>A Book That Asks Us To Forget Her Tenure As</w:t>
      </w:r>
      <w:proofErr w:type="gramEnd"/>
      <w:r w:rsidRPr="00205BDD">
        <w:rPr>
          <w:b/>
        </w:rPr>
        <w:t xml:space="preserve"> Secretary Of State. It's Going To Be A Blockbuster.”</w:t>
      </w:r>
      <w:r>
        <w:t xml:space="preserve"> [Bret Stephens, Wall Street Journal, </w:t>
      </w:r>
      <w:hyperlink r:id="rId70" w:history="1">
        <w:r w:rsidRPr="00205BDD">
          <w:rPr>
            <w:rStyle w:val="Hyperlink"/>
          </w:rPr>
          <w:t>1/9/14</w:t>
        </w:r>
      </w:hyperlink>
      <w:r>
        <w:t>]</w:t>
      </w:r>
    </w:p>
    <w:p w:rsidR="00746A19" w:rsidRPr="00205BDD" w:rsidRDefault="00746A19" w:rsidP="00746A19"/>
    <w:p w:rsidR="00746A19" w:rsidRPr="00B877B3" w:rsidRDefault="00746A19" w:rsidP="00746A19"/>
    <w:p w:rsidR="00746A19" w:rsidRPr="006803B8" w:rsidRDefault="00746A19" w:rsidP="00746A19"/>
    <w:p w:rsidR="00746A19" w:rsidRDefault="00746A19" w:rsidP="00746A19">
      <w:pPr>
        <w:pStyle w:val="Heading1"/>
      </w:pPr>
      <w:r>
        <w:t>CANDIDACY</w:t>
      </w:r>
      <w:bookmarkEnd w:id="9"/>
    </w:p>
    <w:p w:rsidR="00746A19" w:rsidRDefault="00746A19" w:rsidP="00746A19"/>
    <w:p w:rsidR="00746A19" w:rsidRDefault="00746A19" w:rsidP="00746A19">
      <w:pPr>
        <w:pStyle w:val="Heading2"/>
      </w:pPr>
      <w:bookmarkStart w:id="21" w:name="_Toc422218266"/>
      <w:r>
        <w:t>VISION FOR THE COUNTRY</w:t>
      </w:r>
      <w:bookmarkEnd w:id="21"/>
    </w:p>
    <w:p w:rsidR="00746A19" w:rsidRDefault="00746A19" w:rsidP="00746A19"/>
    <w:p w:rsidR="00746A19" w:rsidRDefault="00746A19" w:rsidP="00746A19">
      <w:pPr>
        <w:pStyle w:val="Heading3"/>
      </w:pPr>
      <w:bookmarkStart w:id="22" w:name="_Toc422218267"/>
      <w:r>
        <w:t>CRITICISM FOR VISION FOR COUNTRY</w:t>
      </w:r>
      <w:bookmarkEnd w:id="22"/>
    </w:p>
    <w:p w:rsidR="00746A19" w:rsidRDefault="00746A19" w:rsidP="00746A19">
      <w:pPr>
        <w:jc w:val="both"/>
        <w:rPr>
          <w:b/>
        </w:rPr>
      </w:pPr>
    </w:p>
    <w:p w:rsidR="00746A19" w:rsidRDefault="00746A19" w:rsidP="00746A19">
      <w:pPr>
        <w:pStyle w:val="Heading4"/>
      </w:pPr>
      <w:r>
        <w:t>FROM 2016 REPUBLICAN CANDIDATES</w:t>
      </w:r>
    </w:p>
    <w:p w:rsidR="00746A19" w:rsidRDefault="00746A19" w:rsidP="00746A19"/>
    <w:p w:rsidR="00746A19" w:rsidRPr="00C4447C" w:rsidRDefault="00746A19" w:rsidP="00746A19">
      <w:r w:rsidRPr="0014135E">
        <w:rPr>
          <w:b/>
          <w:u w:val="single"/>
        </w:rPr>
        <w:t>CNN</w:t>
      </w:r>
      <w:r w:rsidRPr="0014135E">
        <w:rPr>
          <w:b/>
        </w:rPr>
        <w:t xml:space="preserve">’s Dan </w:t>
      </w:r>
      <w:proofErr w:type="spellStart"/>
      <w:r w:rsidRPr="0014135E">
        <w:rPr>
          <w:b/>
        </w:rPr>
        <w:t>Merica</w:t>
      </w:r>
      <w:proofErr w:type="spellEnd"/>
      <w:r w:rsidRPr="0014135E">
        <w:rPr>
          <w:b/>
        </w:rPr>
        <w:t xml:space="preserve">: </w:t>
      </w:r>
      <w:r>
        <w:rPr>
          <w:b/>
        </w:rPr>
        <w:t>“</w:t>
      </w:r>
      <w:r w:rsidRPr="0014135E">
        <w:rPr>
          <w:b/>
        </w:rPr>
        <w:t xml:space="preserve">Paul Ryan Previews '16 Critique </w:t>
      </w:r>
      <w:proofErr w:type="gramStart"/>
      <w:r w:rsidRPr="0014135E">
        <w:rPr>
          <w:b/>
        </w:rPr>
        <w:t>Of</w:t>
      </w:r>
      <w:proofErr w:type="gramEnd"/>
      <w:r w:rsidRPr="0014135E">
        <w:rPr>
          <w:b/>
        </w:rPr>
        <w:t xml:space="preserve"> </w:t>
      </w:r>
      <w:proofErr w:type="spellStart"/>
      <w:r w:rsidRPr="0014135E">
        <w:rPr>
          <w:b/>
        </w:rPr>
        <w:t>HRC</w:t>
      </w:r>
      <w:proofErr w:type="spellEnd"/>
      <w:r w:rsidRPr="0014135E">
        <w:rPr>
          <w:b/>
        </w:rPr>
        <w:t>: "I Don't Think People Are Going To Want To Have An Obama 3rd Term."</w:t>
      </w:r>
      <w:r>
        <w:t xml:space="preserve"> [@</w:t>
      </w:r>
      <w:proofErr w:type="spellStart"/>
      <w:r>
        <w:t>danmericaCNN</w:t>
      </w:r>
      <w:proofErr w:type="spellEnd"/>
      <w:r>
        <w:t xml:space="preserve">, Twitter, </w:t>
      </w:r>
      <w:hyperlink r:id="rId71" w:history="1">
        <w:r w:rsidRPr="00A36EAD">
          <w:rPr>
            <w:rStyle w:val="Hyperlink"/>
          </w:rPr>
          <w:t>8/19/14</w:t>
        </w:r>
      </w:hyperlink>
      <w:r>
        <w:t>]</w:t>
      </w:r>
    </w:p>
    <w:p w:rsidR="00746A19" w:rsidRDefault="00746A19" w:rsidP="00746A19">
      <w:pPr>
        <w:jc w:val="both"/>
        <w:rPr>
          <w:b/>
        </w:rPr>
      </w:pPr>
    </w:p>
    <w:p w:rsidR="00746A19" w:rsidRDefault="00746A19" w:rsidP="00746A19">
      <w:pPr>
        <w:jc w:val="both"/>
      </w:pPr>
      <w:r>
        <w:rPr>
          <w:b/>
        </w:rPr>
        <w:t xml:space="preserve">Marco </w:t>
      </w:r>
      <w:r w:rsidRPr="0053047E">
        <w:rPr>
          <w:b/>
        </w:rPr>
        <w:t xml:space="preserve">Rubio: Clinton Is </w:t>
      </w:r>
      <w:r>
        <w:rPr>
          <w:b/>
        </w:rPr>
        <w:t>“</w:t>
      </w:r>
      <w:r w:rsidRPr="0053047E">
        <w:rPr>
          <w:b/>
        </w:rPr>
        <w:t>A 20</w:t>
      </w:r>
      <w:r w:rsidRPr="0053047E">
        <w:rPr>
          <w:b/>
          <w:vertAlign w:val="superscript"/>
        </w:rPr>
        <w:t>th</w:t>
      </w:r>
      <w:r w:rsidRPr="0053047E">
        <w:rPr>
          <w:b/>
        </w:rPr>
        <w:t xml:space="preserve"> Century Candidate</w:t>
      </w:r>
      <w:r>
        <w:rPr>
          <w:b/>
        </w:rPr>
        <w:t>”</w:t>
      </w:r>
      <w:r w:rsidRPr="0053047E">
        <w:rPr>
          <w:b/>
        </w:rPr>
        <w:t>.</w:t>
      </w:r>
      <w:r>
        <w:t xml:space="preserve"> “I just think [Clinton is] a 20</w:t>
      </w:r>
      <w:r w:rsidRPr="00397520">
        <w:rPr>
          <w:vertAlign w:val="superscript"/>
        </w:rPr>
        <w:t>th</w:t>
      </w:r>
      <w:r>
        <w:t xml:space="preserve"> century candidate. I think she does not offer an agenda for moving America forward in the 21</w:t>
      </w:r>
      <w:r w:rsidRPr="00397520">
        <w:rPr>
          <w:vertAlign w:val="superscript"/>
        </w:rPr>
        <w:t>st</w:t>
      </w:r>
      <w:r>
        <w:t xml:space="preserve"> century, at least not up to now.” [National Public Radio, </w:t>
      </w:r>
      <w:hyperlink r:id="rId72" w:history="1">
        <w:r w:rsidRPr="0053047E">
          <w:rPr>
            <w:rStyle w:val="Hyperlink"/>
          </w:rPr>
          <w:t>7/22/14</w:t>
        </w:r>
      </w:hyperlink>
      <w:r>
        <w:t>]</w:t>
      </w:r>
    </w:p>
    <w:p w:rsidR="00746A19" w:rsidRDefault="00746A19" w:rsidP="00746A19">
      <w:pPr>
        <w:pStyle w:val="Sub-Bullet"/>
      </w:pPr>
      <w:r>
        <w:rPr>
          <w:b/>
        </w:rPr>
        <w:t xml:space="preserve">Marco Rubio: Democrats Are “Threatening To Nominate Someone Now Who </w:t>
      </w:r>
      <w:r w:rsidRPr="00796763">
        <w:rPr>
          <w:b/>
        </w:rPr>
        <w:t>Wants To Take Us To The Past</w:t>
      </w:r>
      <w:r>
        <w:rPr>
          <w:b/>
        </w:rPr>
        <w:t>”</w:t>
      </w:r>
      <w:r w:rsidRPr="00796763">
        <w:rPr>
          <w:b/>
        </w:rPr>
        <w:t xml:space="preserve"> But </w:t>
      </w:r>
      <w:r>
        <w:rPr>
          <w:b/>
        </w:rPr>
        <w:t>“</w:t>
      </w:r>
      <w:r w:rsidRPr="00796763">
        <w:rPr>
          <w:b/>
        </w:rPr>
        <w:t>The 20</w:t>
      </w:r>
      <w:r w:rsidRPr="00796763">
        <w:rPr>
          <w:b/>
          <w:vertAlign w:val="superscript"/>
        </w:rPr>
        <w:t>th</w:t>
      </w:r>
      <w:r w:rsidRPr="00796763">
        <w:rPr>
          <w:b/>
        </w:rPr>
        <w:t xml:space="preserve"> Century Is Gone.</w:t>
      </w:r>
      <w:r>
        <w:rPr>
          <w:b/>
        </w:rPr>
        <w:t>”</w:t>
      </w:r>
      <w:r>
        <w:t xml:space="preserve"> In a May speech to the Rockingham Country Republican Committee of New Hampshire, “</w:t>
      </w:r>
      <w:r w:rsidRPr="003B0079">
        <w:t>Although not referring t</w:t>
      </w:r>
      <w:r>
        <w:t>o Clinton by name, Rubio said: ‘</w:t>
      </w:r>
      <w:r w:rsidRPr="003B0079">
        <w:t>They</w:t>
      </w:r>
      <w:r>
        <w:t>’</w:t>
      </w:r>
      <w:r w:rsidRPr="003B0079">
        <w:t>re threatening to nominate someone now who wants to take us to the past, to an era that is gone and is never coming back. The 20th century is gone. We live in the 21st century, a time of extraordinary challenges but also extraordinary opportunities. And that</w:t>
      </w:r>
      <w:r>
        <w:t>’</w:t>
      </w:r>
      <w:r w:rsidRPr="003B0079">
        <w:t xml:space="preserve">s where </w:t>
      </w:r>
      <w:r>
        <w:t xml:space="preserve">our party must step in.’” [CNN, </w:t>
      </w:r>
      <w:hyperlink r:id="rId73" w:history="1">
        <w:r w:rsidRPr="00F561BF">
          <w:rPr>
            <w:rStyle w:val="Hyperlink"/>
          </w:rPr>
          <w:t>5/10/14</w:t>
        </w:r>
      </w:hyperlink>
      <w:r>
        <w:t>]</w:t>
      </w:r>
    </w:p>
    <w:p w:rsidR="00746A19" w:rsidRDefault="00746A19" w:rsidP="00746A19">
      <w:pPr>
        <w:pStyle w:val="Sub-Bullet"/>
        <w:numPr>
          <w:ilvl w:val="0"/>
          <w:numId w:val="0"/>
        </w:numPr>
        <w:rPr>
          <w:b/>
        </w:rPr>
      </w:pPr>
    </w:p>
    <w:p w:rsidR="00746A19" w:rsidRDefault="00746A19" w:rsidP="00746A19">
      <w:pPr>
        <w:pStyle w:val="Sub-Bullet"/>
        <w:numPr>
          <w:ilvl w:val="0"/>
          <w:numId w:val="0"/>
        </w:numPr>
      </w:pPr>
      <w:r w:rsidRPr="006E0D55">
        <w:rPr>
          <w:b/>
        </w:rPr>
        <w:t xml:space="preserve">HEADLINE: Marco Rubio Made </w:t>
      </w:r>
      <w:proofErr w:type="gramStart"/>
      <w:r w:rsidRPr="006E0D55">
        <w:rPr>
          <w:b/>
        </w:rPr>
        <w:t>The Single Best Argument Against</w:t>
      </w:r>
      <w:proofErr w:type="gramEnd"/>
      <w:r w:rsidRPr="006E0D55">
        <w:rPr>
          <w:b/>
        </w:rPr>
        <w:t xml:space="preserve"> Hillary Clinton</w:t>
      </w:r>
      <w:r>
        <w:rPr>
          <w:b/>
        </w:rPr>
        <w:t>’</w:t>
      </w:r>
      <w:r w:rsidRPr="006E0D55">
        <w:rPr>
          <w:b/>
        </w:rPr>
        <w:t>s Presidential Prospects Today.</w:t>
      </w:r>
      <w:r>
        <w:t xml:space="preserve"> [Washington Post, </w:t>
      </w:r>
      <w:hyperlink r:id="rId74" w:history="1">
        <w:r w:rsidRPr="006E0D55">
          <w:rPr>
            <w:rStyle w:val="Hyperlink"/>
            <w:rFonts w:cs="Arial"/>
            <w:szCs w:val="20"/>
          </w:rPr>
          <w:t>7/22/14</w:t>
        </w:r>
      </w:hyperlink>
      <w:r>
        <w:t>]</w:t>
      </w:r>
    </w:p>
    <w:p w:rsidR="00746A19" w:rsidRDefault="00746A19" w:rsidP="00746A19">
      <w:pPr>
        <w:pStyle w:val="Sub-Bullet"/>
        <w:numPr>
          <w:ilvl w:val="0"/>
          <w:numId w:val="0"/>
        </w:numPr>
      </w:pPr>
    </w:p>
    <w:p w:rsidR="00746A19" w:rsidRDefault="00746A19" w:rsidP="00746A19">
      <w:pPr>
        <w:pStyle w:val="Heading4"/>
      </w:pPr>
      <w:r>
        <w:t>FROM DEMOCRATS</w:t>
      </w:r>
    </w:p>
    <w:p w:rsidR="00746A19" w:rsidRDefault="00746A19" w:rsidP="00746A19"/>
    <w:p w:rsidR="00746A19" w:rsidRPr="00424CAB" w:rsidRDefault="00746A19" w:rsidP="00746A19">
      <w:r w:rsidRPr="00424CAB">
        <w:rPr>
          <w:b/>
        </w:rPr>
        <w:t>Howard Dean</w:t>
      </w:r>
      <w:r>
        <w:rPr>
          <w:b/>
        </w:rPr>
        <w:t xml:space="preserve">: </w:t>
      </w:r>
      <w:r w:rsidRPr="00424CAB">
        <w:rPr>
          <w:b/>
        </w:rPr>
        <w:t>“To Elect Hillary…The Country Would Have To Go Back A Generation.”</w:t>
      </w:r>
      <w:r>
        <w:t xml:space="preserve"> “</w:t>
      </w:r>
      <w:r w:rsidRPr="00424CAB">
        <w:t>To elect Hillary, the country would have to do something we've only done once in my lifetime, with Reagan over Carter, which is the country would have to go back a generati</w:t>
      </w:r>
      <w:r>
        <w:t xml:space="preserve">on. Usually, you don't go back.” [CNN, </w:t>
      </w:r>
      <w:hyperlink r:id="rId75" w:history="1">
        <w:r w:rsidRPr="00554078">
          <w:rPr>
            <w:rStyle w:val="Hyperlink"/>
          </w:rPr>
          <w:t>8/19/14</w:t>
        </w:r>
      </w:hyperlink>
      <w:r>
        <w:t>]</w:t>
      </w:r>
    </w:p>
    <w:p w:rsidR="00746A19" w:rsidRPr="00FB2FC9" w:rsidRDefault="00746A19" w:rsidP="00746A19"/>
    <w:p w:rsidR="00746A19" w:rsidRDefault="00746A19" w:rsidP="00746A19">
      <w:pPr>
        <w:pStyle w:val="Sub-Bullet"/>
        <w:numPr>
          <w:ilvl w:val="0"/>
          <w:numId w:val="0"/>
        </w:numPr>
      </w:pPr>
    </w:p>
    <w:p w:rsidR="00746A19" w:rsidRDefault="00746A19" w:rsidP="00746A19">
      <w:pPr>
        <w:pStyle w:val="Heading3"/>
      </w:pPr>
      <w:bookmarkStart w:id="23" w:name="_Toc422218268"/>
      <w:r>
        <w:t>DEFENSE OF VISION FOR COUNTRY</w:t>
      </w:r>
      <w:bookmarkEnd w:id="23"/>
    </w:p>
    <w:p w:rsidR="00746A19" w:rsidRDefault="00746A19" w:rsidP="00746A19">
      <w:pPr>
        <w:pStyle w:val="Sub-Bullet"/>
        <w:numPr>
          <w:ilvl w:val="0"/>
          <w:numId w:val="0"/>
        </w:numPr>
        <w:ind w:left="360" w:hanging="360"/>
      </w:pPr>
    </w:p>
    <w:p w:rsidR="00746A19" w:rsidRDefault="00746A19" w:rsidP="00746A19">
      <w:pPr>
        <w:pStyle w:val="Heading4"/>
      </w:pPr>
      <w:r>
        <w:t>FROM PRO-CLINTON GROUPS</w:t>
      </w:r>
    </w:p>
    <w:p w:rsidR="00746A19" w:rsidRDefault="00746A19" w:rsidP="00746A19">
      <w:pPr>
        <w:rPr>
          <w:b/>
        </w:rPr>
      </w:pPr>
    </w:p>
    <w:p w:rsidR="00746A19" w:rsidRDefault="00746A19" w:rsidP="00746A19">
      <w:r w:rsidRPr="00D750FC">
        <w:rPr>
          <w:b/>
        </w:rPr>
        <w:t xml:space="preserve">Correct The Record: </w:t>
      </w:r>
      <w:r>
        <w:rPr>
          <w:b/>
        </w:rPr>
        <w:t>“</w:t>
      </w:r>
      <w:r w:rsidRPr="00D750FC">
        <w:rPr>
          <w:b/>
        </w:rPr>
        <w:t>Supporting The Tea Party</w:t>
      </w:r>
      <w:r>
        <w:rPr>
          <w:b/>
        </w:rPr>
        <w:t>’</w:t>
      </w:r>
      <w:r w:rsidRPr="00D750FC">
        <w:rPr>
          <w:b/>
        </w:rPr>
        <w:t xml:space="preserve">s Outdated, Regressive Policies, Senator Rubio Is </w:t>
      </w:r>
      <w:proofErr w:type="gramStart"/>
      <w:r w:rsidRPr="00D750FC">
        <w:rPr>
          <w:b/>
        </w:rPr>
        <w:t>The One Stuck In The</w:t>
      </w:r>
      <w:proofErr w:type="gramEnd"/>
      <w:r w:rsidRPr="00D750FC">
        <w:rPr>
          <w:b/>
        </w:rPr>
        <w:t xml:space="preserve"> Stone Ages.</w:t>
      </w:r>
      <w:r>
        <w:rPr>
          <w:b/>
        </w:rPr>
        <w:t>”</w:t>
      </w:r>
      <w:r>
        <w:t xml:space="preserve"> “</w:t>
      </w:r>
      <w:r w:rsidRPr="00D750FC">
        <w:t>Should she decide to run for president, Hillary Clinton would present a forward-thinking agenda, one that presents new, bold ideas to keep our country moving in the right direction. With his history supporting the Tea Party</w:t>
      </w:r>
      <w:r>
        <w:t>’</w:t>
      </w:r>
      <w:r w:rsidRPr="00D750FC">
        <w:t xml:space="preserve">s outdated, regressive policies, Senator Rubio is </w:t>
      </w:r>
      <w:r w:rsidRPr="00D750FC">
        <w:lastRenderedPageBreak/>
        <w:t>the one stuck in the stone ages. This is nothing but a desperate attempt by him to divert from his failed legislative record,</w:t>
      </w:r>
      <w:r>
        <w:t>”</w:t>
      </w:r>
      <w:r w:rsidRPr="00D750FC">
        <w:t xml:space="preserve"> Adrienne Elrod, communications director at the pro-Clinton rapid response shop Correct </w:t>
      </w:r>
      <w:proofErr w:type="gramStart"/>
      <w:r w:rsidRPr="00D750FC">
        <w:t>The</w:t>
      </w:r>
      <w:proofErr w:type="gramEnd"/>
      <w:r w:rsidRPr="00D750FC">
        <w:t xml:space="preserve"> Record, told CNN.</w:t>
      </w:r>
      <w:r>
        <w:t xml:space="preserve"> [CNN, </w:t>
      </w:r>
      <w:hyperlink r:id="rId76" w:history="1">
        <w:r w:rsidRPr="00D750FC">
          <w:rPr>
            <w:rStyle w:val="Hyperlink"/>
          </w:rPr>
          <w:t>7/22/14</w:t>
        </w:r>
      </w:hyperlink>
      <w:r>
        <w:t>]</w:t>
      </w:r>
    </w:p>
    <w:p w:rsidR="00746A19" w:rsidRDefault="00746A19" w:rsidP="00746A19"/>
    <w:p w:rsidR="00746A19" w:rsidRPr="005F77FF" w:rsidRDefault="00746A19" w:rsidP="00746A19">
      <w:pPr>
        <w:pStyle w:val="Heading2"/>
      </w:pPr>
      <w:bookmarkStart w:id="24" w:name="_Toc422218269"/>
      <w:proofErr w:type="spellStart"/>
      <w:r>
        <w:t>BEATABILITY</w:t>
      </w:r>
      <w:bookmarkEnd w:id="24"/>
      <w:proofErr w:type="spellEnd"/>
    </w:p>
    <w:p w:rsidR="00746A19" w:rsidRDefault="00746A19" w:rsidP="00746A19"/>
    <w:p w:rsidR="00746A19" w:rsidRDefault="00746A19" w:rsidP="00746A19">
      <w:pPr>
        <w:pStyle w:val="Heading3"/>
      </w:pPr>
      <w:bookmarkStart w:id="25" w:name="_Toc422218270"/>
      <w:r>
        <w:t>CRITICISM FOR LACK OF AUTHENTICITY</w:t>
      </w:r>
      <w:bookmarkEnd w:id="25"/>
    </w:p>
    <w:p w:rsidR="00746A19" w:rsidRDefault="00746A19" w:rsidP="00746A19">
      <w:pPr>
        <w:jc w:val="both"/>
        <w:rPr>
          <w:rFonts w:cs="Arial"/>
          <w:b/>
          <w:szCs w:val="20"/>
        </w:rPr>
      </w:pPr>
    </w:p>
    <w:p w:rsidR="00746A19" w:rsidRDefault="00746A19" w:rsidP="00746A19">
      <w:r w:rsidRPr="009968B8">
        <w:rPr>
          <w:b/>
        </w:rPr>
        <w:t xml:space="preserve">VIDEO: “Politico's </w:t>
      </w:r>
      <w:proofErr w:type="spellStart"/>
      <w:r w:rsidRPr="009968B8">
        <w:rPr>
          <w:b/>
        </w:rPr>
        <w:t>Vandehei</w:t>
      </w:r>
      <w:proofErr w:type="spellEnd"/>
      <w:r w:rsidRPr="009968B8">
        <w:rPr>
          <w:b/>
        </w:rPr>
        <w:t xml:space="preserve">: Clinton's Breaks </w:t>
      </w:r>
      <w:proofErr w:type="gramStart"/>
      <w:r w:rsidRPr="009968B8">
        <w:rPr>
          <w:b/>
        </w:rPr>
        <w:t>From</w:t>
      </w:r>
      <w:proofErr w:type="gramEnd"/>
      <w:r w:rsidRPr="009968B8">
        <w:rPr>
          <w:b/>
        </w:rPr>
        <w:t xml:space="preserve"> Obama Will Always Look ‘Cold And Calculating.’”</w:t>
      </w:r>
      <w:r>
        <w:t xml:space="preserve"> [</w:t>
      </w:r>
      <w:proofErr w:type="spellStart"/>
      <w:r>
        <w:t>RisingICYMI</w:t>
      </w:r>
      <w:proofErr w:type="spellEnd"/>
      <w:r>
        <w:t xml:space="preserve">, YouTube, </w:t>
      </w:r>
      <w:hyperlink r:id="rId77" w:history="1">
        <w:r w:rsidRPr="00072A86">
          <w:rPr>
            <w:rStyle w:val="Hyperlink"/>
          </w:rPr>
          <w:t>8/20/14</w:t>
        </w:r>
      </w:hyperlink>
      <w:r>
        <w:t>]</w:t>
      </w:r>
    </w:p>
    <w:p w:rsidR="00746A19" w:rsidRDefault="00746A19" w:rsidP="00746A19">
      <w:pPr>
        <w:jc w:val="both"/>
        <w:rPr>
          <w:rFonts w:cs="Arial"/>
          <w:b/>
          <w:szCs w:val="20"/>
        </w:rPr>
      </w:pPr>
    </w:p>
    <w:p w:rsidR="00746A19" w:rsidRDefault="00746A19" w:rsidP="00746A19">
      <w:pPr>
        <w:jc w:val="both"/>
        <w:rPr>
          <w:rFonts w:cs="Arial"/>
          <w:b/>
          <w:szCs w:val="20"/>
        </w:rPr>
      </w:pPr>
    </w:p>
    <w:p w:rsidR="00746A19" w:rsidRDefault="00746A19" w:rsidP="00746A19">
      <w:pPr>
        <w:jc w:val="both"/>
        <w:rPr>
          <w:rFonts w:cs="Arial"/>
          <w:szCs w:val="20"/>
        </w:rPr>
      </w:pPr>
      <w:r w:rsidRPr="004039A9">
        <w:rPr>
          <w:rFonts w:cs="Arial"/>
          <w:b/>
          <w:szCs w:val="20"/>
        </w:rPr>
        <w:t xml:space="preserve">John </w:t>
      </w:r>
      <w:proofErr w:type="spellStart"/>
      <w:r w:rsidRPr="004039A9">
        <w:rPr>
          <w:rFonts w:cs="Arial"/>
          <w:b/>
          <w:szCs w:val="20"/>
        </w:rPr>
        <w:t>LeBoutillier</w:t>
      </w:r>
      <w:proofErr w:type="spellEnd"/>
      <w:r w:rsidRPr="004039A9">
        <w:rPr>
          <w:rFonts w:cs="Arial"/>
          <w:b/>
          <w:szCs w:val="20"/>
        </w:rPr>
        <w:t xml:space="preserve">: </w:t>
      </w:r>
      <w:r>
        <w:rPr>
          <w:rFonts w:cs="Arial"/>
          <w:b/>
          <w:szCs w:val="20"/>
        </w:rPr>
        <w:t>Secretary</w:t>
      </w:r>
      <w:r w:rsidRPr="004039A9">
        <w:rPr>
          <w:rFonts w:cs="Arial"/>
          <w:b/>
          <w:szCs w:val="20"/>
        </w:rPr>
        <w:t xml:space="preserve"> Clinton Is </w:t>
      </w:r>
      <w:r>
        <w:rPr>
          <w:rFonts w:cs="Arial"/>
          <w:b/>
          <w:szCs w:val="20"/>
        </w:rPr>
        <w:t>“</w:t>
      </w:r>
      <w:r w:rsidRPr="004039A9">
        <w:rPr>
          <w:rFonts w:cs="Arial"/>
          <w:b/>
          <w:szCs w:val="20"/>
        </w:rPr>
        <w:t>Insincere And Programmed And Does Not Know Who She Is.</w:t>
      </w:r>
      <w:r>
        <w:rPr>
          <w:rFonts w:cs="Arial"/>
          <w:b/>
          <w:szCs w:val="20"/>
        </w:rPr>
        <w:t>”</w:t>
      </w:r>
      <w:r w:rsidRPr="004039A9">
        <w:rPr>
          <w:rFonts w:cs="Arial"/>
          <w:szCs w:val="20"/>
        </w:rPr>
        <w:t xml:space="preserve"> In an op-ed appearing in </w:t>
      </w:r>
      <w:r w:rsidRPr="004039A9">
        <w:rPr>
          <w:rFonts w:cs="Arial"/>
          <w:szCs w:val="20"/>
          <w:u w:val="single"/>
        </w:rPr>
        <w:t>The Hill</w:t>
      </w:r>
      <w:r w:rsidRPr="004039A9">
        <w:rPr>
          <w:rFonts w:cs="Arial"/>
          <w:szCs w:val="20"/>
        </w:rPr>
        <w:t xml:space="preserve">, Fox News host and Former Rep. John </w:t>
      </w:r>
      <w:proofErr w:type="spellStart"/>
      <w:r w:rsidRPr="004039A9">
        <w:rPr>
          <w:rFonts w:cs="Arial"/>
          <w:szCs w:val="20"/>
        </w:rPr>
        <w:t>LeBoutillier</w:t>
      </w:r>
      <w:proofErr w:type="spellEnd"/>
      <w:r w:rsidRPr="004039A9">
        <w:rPr>
          <w:rFonts w:cs="Arial"/>
          <w:szCs w:val="20"/>
        </w:rPr>
        <w:t xml:space="preserve"> wrote, </w:t>
      </w:r>
      <w:r>
        <w:rPr>
          <w:rFonts w:cs="Arial"/>
          <w:szCs w:val="20"/>
        </w:rPr>
        <w:t>“</w:t>
      </w:r>
      <w:r w:rsidRPr="004039A9">
        <w:rPr>
          <w:rFonts w:cs="Arial"/>
          <w:szCs w:val="20"/>
        </w:rPr>
        <w:t>Hillary</w:t>
      </w:r>
      <w:r>
        <w:rPr>
          <w:rFonts w:cs="Arial"/>
          <w:szCs w:val="20"/>
        </w:rPr>
        <w:t>’</w:t>
      </w:r>
      <w:r w:rsidRPr="004039A9">
        <w:rPr>
          <w:rFonts w:cs="Arial"/>
          <w:szCs w:val="20"/>
        </w:rPr>
        <w:t>s overall problem — besides this greedy obsession with money? She is insincere and programmed and does not know who she is. You can</w:t>
      </w:r>
      <w:r>
        <w:rPr>
          <w:rFonts w:cs="Arial"/>
          <w:szCs w:val="20"/>
        </w:rPr>
        <w:t>’</w:t>
      </w:r>
      <w:r w:rsidRPr="004039A9">
        <w:rPr>
          <w:rFonts w:cs="Arial"/>
          <w:szCs w:val="20"/>
        </w:rPr>
        <w:t>t believe anything she says. She is undoubtedly surrounded by hangers-on, friends who want high-paying gigs, handlers, courtiers, left-overs from her Senate campaigns and Bill</w:t>
      </w:r>
      <w:r>
        <w:rPr>
          <w:rFonts w:cs="Arial"/>
          <w:szCs w:val="20"/>
        </w:rPr>
        <w:t>’</w:t>
      </w:r>
      <w:r w:rsidRPr="004039A9">
        <w:rPr>
          <w:rFonts w:cs="Arial"/>
          <w:szCs w:val="20"/>
        </w:rPr>
        <w:t>s administration — all of whom want in on the Hillary gravy train as it rolls through the billion-dollar 2016 campaign trail to the White House — and all of whom are telling her what to say, how to answer a question and even what to wear…The result is a beatable candidate.</w:t>
      </w:r>
      <w:r>
        <w:rPr>
          <w:rFonts w:cs="Arial"/>
          <w:szCs w:val="20"/>
        </w:rPr>
        <w:t>”</w:t>
      </w:r>
      <w:r w:rsidRPr="004039A9">
        <w:rPr>
          <w:rFonts w:cs="Arial"/>
          <w:szCs w:val="20"/>
        </w:rPr>
        <w:t xml:space="preserve"> [John </w:t>
      </w:r>
      <w:proofErr w:type="spellStart"/>
      <w:r w:rsidRPr="004039A9">
        <w:rPr>
          <w:rFonts w:cs="Arial"/>
          <w:szCs w:val="20"/>
        </w:rPr>
        <w:t>LeBoutillier</w:t>
      </w:r>
      <w:proofErr w:type="spellEnd"/>
      <w:r w:rsidRPr="004039A9">
        <w:rPr>
          <w:rFonts w:cs="Arial"/>
          <w:szCs w:val="20"/>
        </w:rPr>
        <w:t xml:space="preserve"> op-ed, The Hill, </w:t>
      </w:r>
      <w:hyperlink r:id="rId78" w:history="1">
        <w:r w:rsidRPr="004039A9">
          <w:rPr>
            <w:rStyle w:val="Hyperlink"/>
            <w:rFonts w:cs="Arial"/>
            <w:szCs w:val="20"/>
          </w:rPr>
          <w:t>7/16/14</w:t>
        </w:r>
      </w:hyperlink>
      <w:r w:rsidRPr="004039A9">
        <w:rPr>
          <w:rFonts w:cs="Arial"/>
          <w:szCs w:val="20"/>
        </w:rPr>
        <w:t>]</w:t>
      </w:r>
    </w:p>
    <w:p w:rsidR="00746A19" w:rsidRDefault="00746A19" w:rsidP="00746A19">
      <w:pPr>
        <w:jc w:val="both"/>
        <w:rPr>
          <w:rFonts w:cs="Arial"/>
          <w:szCs w:val="20"/>
        </w:rPr>
      </w:pPr>
    </w:p>
    <w:p w:rsidR="00746A19" w:rsidRDefault="00746A19" w:rsidP="00746A19">
      <w:pPr>
        <w:pStyle w:val="Heading3"/>
      </w:pPr>
      <w:bookmarkStart w:id="26" w:name="_Toc422218271"/>
      <w:r>
        <w:t>REPUBLICAN CONFIDENCE OF VICTORY</w:t>
      </w:r>
      <w:bookmarkEnd w:id="26"/>
    </w:p>
    <w:p w:rsidR="00746A19" w:rsidRDefault="00746A19" w:rsidP="00746A19">
      <w:pPr>
        <w:jc w:val="both"/>
        <w:rPr>
          <w:rFonts w:cs="Arial"/>
          <w:szCs w:val="20"/>
        </w:rPr>
      </w:pPr>
    </w:p>
    <w:p w:rsidR="00746A19" w:rsidRDefault="00746A19" w:rsidP="00746A19">
      <w:pPr>
        <w:jc w:val="both"/>
        <w:rPr>
          <w:rFonts w:cs="Arial"/>
          <w:szCs w:val="20"/>
        </w:rPr>
      </w:pPr>
      <w:r w:rsidRPr="00F948D5">
        <w:rPr>
          <w:rFonts w:cs="Arial"/>
          <w:b/>
          <w:szCs w:val="20"/>
        </w:rPr>
        <w:t>GOP Strategist: “Strong Republican Fundraising Numbers And Tremendous Grassroots Support Will Be Aided By A Clinton Candidacy.”</w:t>
      </w:r>
      <w:r>
        <w:rPr>
          <w:rFonts w:cs="Arial"/>
          <w:szCs w:val="20"/>
        </w:rPr>
        <w:t xml:space="preserve"> “‘</w:t>
      </w:r>
      <w:r w:rsidRPr="00F948D5">
        <w:rPr>
          <w:rFonts w:cs="Arial"/>
          <w:szCs w:val="20"/>
        </w:rPr>
        <w:t>If Hil</w:t>
      </w:r>
      <w:r>
        <w:rPr>
          <w:rFonts w:cs="Arial"/>
          <w:szCs w:val="20"/>
        </w:rPr>
        <w:t xml:space="preserve">lary Clinton runs, she brings </w:t>
      </w:r>
      <w:r w:rsidRPr="00F948D5">
        <w:rPr>
          <w:rFonts w:cs="Arial"/>
          <w:szCs w:val="20"/>
        </w:rPr>
        <w:t>such a questionable record with plenty of old and new baggage that her candidacy will likely light up Republicans’ intensity to keep her out of the White House. Everything from strong Republican fundraising numbers and tremendous grassroots support will be aided by a Clinton candidacy,</w:t>
      </w:r>
      <w:r>
        <w:rPr>
          <w:rFonts w:cs="Arial"/>
          <w:szCs w:val="20"/>
        </w:rPr>
        <w:t>’</w:t>
      </w:r>
      <w:r w:rsidRPr="00F948D5">
        <w:rPr>
          <w:rFonts w:cs="Arial"/>
          <w:szCs w:val="20"/>
        </w:rPr>
        <w:t xml:space="preserve"> said Ron </w:t>
      </w:r>
      <w:proofErr w:type="spellStart"/>
      <w:r w:rsidRPr="00F948D5">
        <w:rPr>
          <w:rFonts w:cs="Arial"/>
          <w:szCs w:val="20"/>
        </w:rPr>
        <w:t>Bonjean</w:t>
      </w:r>
      <w:proofErr w:type="spellEnd"/>
      <w:r w:rsidRPr="00F948D5">
        <w:rPr>
          <w:rFonts w:cs="Arial"/>
          <w:szCs w:val="20"/>
        </w:rPr>
        <w:t>, a GOP strategist and former co</w:t>
      </w:r>
      <w:r>
        <w:rPr>
          <w:rFonts w:cs="Arial"/>
          <w:szCs w:val="20"/>
        </w:rPr>
        <w:t xml:space="preserve">ngressional leadership staffer.” [The Hill, </w:t>
      </w:r>
      <w:hyperlink r:id="rId79" w:history="1">
        <w:r w:rsidRPr="00F948D5">
          <w:rPr>
            <w:rStyle w:val="Hyperlink"/>
            <w:rFonts w:cs="Arial"/>
            <w:szCs w:val="20"/>
          </w:rPr>
          <w:t>7/20/14</w:t>
        </w:r>
      </w:hyperlink>
      <w:r>
        <w:rPr>
          <w:rFonts w:cs="Arial"/>
          <w:szCs w:val="20"/>
        </w:rPr>
        <w:t>]</w:t>
      </w:r>
    </w:p>
    <w:p w:rsidR="00746A19" w:rsidRDefault="00746A19" w:rsidP="00746A19">
      <w:pPr>
        <w:jc w:val="both"/>
        <w:rPr>
          <w:rFonts w:cs="Arial"/>
          <w:szCs w:val="20"/>
        </w:rPr>
      </w:pPr>
    </w:p>
    <w:p w:rsidR="00746A19" w:rsidRDefault="00746A19" w:rsidP="00746A19">
      <w:pPr>
        <w:pStyle w:val="Heading2"/>
      </w:pPr>
      <w:bookmarkStart w:id="27" w:name="_Toc422218272"/>
      <w:r>
        <w:t>ENTHUSIASM AMONG DEMOCRATS</w:t>
      </w:r>
      <w:bookmarkEnd w:id="27"/>
    </w:p>
    <w:p w:rsidR="00746A19" w:rsidRDefault="00746A19" w:rsidP="00746A19">
      <w:pPr>
        <w:jc w:val="both"/>
        <w:rPr>
          <w:rFonts w:cs="Arial"/>
          <w:szCs w:val="20"/>
        </w:rPr>
      </w:pPr>
    </w:p>
    <w:p w:rsidR="00746A19" w:rsidRPr="004039A9" w:rsidRDefault="00746A19" w:rsidP="00746A19">
      <w:pPr>
        <w:pStyle w:val="Heading3"/>
      </w:pPr>
      <w:bookmarkStart w:id="28" w:name="_Toc422218273"/>
      <w:r>
        <w:t>SUPPORT FROM LIBERALS</w:t>
      </w:r>
      <w:bookmarkEnd w:id="28"/>
    </w:p>
    <w:p w:rsidR="00746A19" w:rsidRDefault="00746A19" w:rsidP="00746A19">
      <w:pPr>
        <w:jc w:val="both"/>
        <w:rPr>
          <w:rFonts w:cs="Arial"/>
          <w:szCs w:val="20"/>
        </w:rPr>
      </w:pPr>
    </w:p>
    <w:p w:rsidR="00746A19" w:rsidRDefault="00746A19" w:rsidP="00746A19">
      <w:pPr>
        <w:jc w:val="both"/>
        <w:rPr>
          <w:rFonts w:cs="Arial"/>
          <w:szCs w:val="20"/>
        </w:rPr>
      </w:pPr>
      <w:proofErr w:type="spellStart"/>
      <w:r w:rsidRPr="00E5638A">
        <w:rPr>
          <w:rFonts w:cs="Arial"/>
          <w:b/>
          <w:szCs w:val="20"/>
        </w:rPr>
        <w:t>Vox</w:t>
      </w:r>
      <w:proofErr w:type="spellEnd"/>
      <w:r w:rsidRPr="00E5638A">
        <w:rPr>
          <w:rFonts w:cs="Arial"/>
          <w:b/>
          <w:szCs w:val="20"/>
        </w:rPr>
        <w:t xml:space="preserve">: “In Early 2007, [Clinton] Reached Only 30 To 40 Percent </w:t>
      </w:r>
      <w:proofErr w:type="gramStart"/>
      <w:r w:rsidRPr="00E5638A">
        <w:rPr>
          <w:rFonts w:cs="Arial"/>
          <w:b/>
          <w:szCs w:val="20"/>
        </w:rPr>
        <w:t>In</w:t>
      </w:r>
      <w:proofErr w:type="gramEnd"/>
      <w:r w:rsidRPr="00E5638A">
        <w:rPr>
          <w:rFonts w:cs="Arial"/>
          <w:b/>
          <w:szCs w:val="20"/>
        </w:rPr>
        <w:t xml:space="preserve"> Polls Of Democratic Voters,” But in 2014 “She Regularly Tops 60 Percent.”</w:t>
      </w:r>
      <w:r>
        <w:rPr>
          <w:rFonts w:cs="Arial"/>
          <w:szCs w:val="20"/>
        </w:rPr>
        <w:t xml:space="preserve"> “</w:t>
      </w:r>
      <w:r w:rsidRPr="005F5294">
        <w:rPr>
          <w:rFonts w:cs="Arial"/>
          <w:szCs w:val="20"/>
        </w:rPr>
        <w:t xml:space="preserve">Yes, Hillary Clinton was the frontrunner in 2008 and then lost the nomination. But back in early 2007, she reached only 30 to 40 percent in polls of Democratic voters — indicating that a majority of Democrats weren't yet on board with a Clinton candidacy. Now, she regularly tops 60 percent in polls, and sometimes even breaks 70 percent, as you can see on </w:t>
      </w:r>
      <w:proofErr w:type="spellStart"/>
      <w:r w:rsidRPr="005F5294">
        <w:rPr>
          <w:rFonts w:cs="Arial"/>
          <w:szCs w:val="20"/>
        </w:rPr>
        <w:t>RealClearPolitics</w:t>
      </w:r>
      <w:proofErr w:type="spellEnd"/>
      <w:r w:rsidRPr="005F5294">
        <w:rPr>
          <w:rFonts w:cs="Arial"/>
          <w:szCs w:val="20"/>
        </w:rPr>
        <w:t>. In particular, her position in Iowa, where she lost to Obama in 2</w:t>
      </w:r>
      <w:r>
        <w:rPr>
          <w:rFonts w:cs="Arial"/>
          <w:szCs w:val="20"/>
        </w:rPr>
        <w:t>008, is now enormously stronger…</w:t>
      </w:r>
      <w:r w:rsidRPr="005F5294">
        <w:rPr>
          <w:rFonts w:cs="Arial"/>
          <w:szCs w:val="20"/>
        </w:rPr>
        <w:t>With clear majorities of Democrats nationally and in the two major early states already saying they'll back Clinton, it's difficult to see an opportunity for a challenger.</w:t>
      </w:r>
      <w:r>
        <w:rPr>
          <w:rFonts w:cs="Arial"/>
          <w:szCs w:val="20"/>
        </w:rPr>
        <w:t>” [</w:t>
      </w:r>
      <w:proofErr w:type="spellStart"/>
      <w:r>
        <w:rPr>
          <w:rFonts w:cs="Arial"/>
          <w:szCs w:val="20"/>
        </w:rPr>
        <w:t>Vox</w:t>
      </w:r>
      <w:proofErr w:type="spellEnd"/>
      <w:r>
        <w:rPr>
          <w:rFonts w:cs="Arial"/>
          <w:szCs w:val="20"/>
        </w:rPr>
        <w:t xml:space="preserve">, </w:t>
      </w:r>
      <w:hyperlink r:id="rId80" w:history="1">
        <w:r w:rsidRPr="00E5638A">
          <w:rPr>
            <w:rStyle w:val="Hyperlink"/>
            <w:rFonts w:cs="Arial"/>
            <w:szCs w:val="20"/>
          </w:rPr>
          <w:t>7/20/14</w:t>
        </w:r>
      </w:hyperlink>
      <w:r>
        <w:rPr>
          <w:rFonts w:cs="Arial"/>
          <w:szCs w:val="20"/>
        </w:rPr>
        <w:t>]</w:t>
      </w:r>
    </w:p>
    <w:p w:rsidR="00746A19" w:rsidRDefault="00746A19" w:rsidP="00746A19">
      <w:pPr>
        <w:jc w:val="both"/>
        <w:rPr>
          <w:rFonts w:cs="Arial"/>
          <w:szCs w:val="20"/>
        </w:rPr>
      </w:pPr>
    </w:p>
    <w:p w:rsidR="00746A19" w:rsidRPr="005F5294" w:rsidRDefault="00746A19" w:rsidP="00746A19">
      <w:pPr>
        <w:jc w:val="both"/>
        <w:rPr>
          <w:rFonts w:cs="Arial"/>
          <w:szCs w:val="20"/>
        </w:rPr>
      </w:pPr>
      <w:proofErr w:type="spellStart"/>
      <w:r w:rsidRPr="00E5638A">
        <w:rPr>
          <w:rFonts w:cs="Arial"/>
          <w:b/>
          <w:szCs w:val="20"/>
        </w:rPr>
        <w:t>Vox</w:t>
      </w:r>
      <w:proofErr w:type="spellEnd"/>
      <w:r w:rsidRPr="00E5638A">
        <w:rPr>
          <w:rFonts w:cs="Arial"/>
          <w:b/>
          <w:szCs w:val="20"/>
        </w:rPr>
        <w:t xml:space="preserve">: “Only 11 Percent </w:t>
      </w:r>
      <w:proofErr w:type="gramStart"/>
      <w:r w:rsidRPr="00E5638A">
        <w:rPr>
          <w:rFonts w:cs="Arial"/>
          <w:b/>
          <w:szCs w:val="20"/>
        </w:rPr>
        <w:t>Of</w:t>
      </w:r>
      <w:proofErr w:type="gramEnd"/>
      <w:r w:rsidRPr="00E5638A">
        <w:rPr>
          <w:rFonts w:cs="Arial"/>
          <w:b/>
          <w:szCs w:val="20"/>
        </w:rPr>
        <w:t xml:space="preserve"> Democrats Would Prefer A Nominee Who’s More Liberal Than Clinton.”</w:t>
      </w:r>
      <w:r>
        <w:rPr>
          <w:rFonts w:cs="Arial"/>
          <w:szCs w:val="20"/>
        </w:rPr>
        <w:t xml:space="preserve"> “</w:t>
      </w:r>
      <w:r w:rsidRPr="00E5638A">
        <w:rPr>
          <w:rFonts w:cs="Arial"/>
          <w:szCs w:val="20"/>
        </w:rPr>
        <w:t>The assumption among people who talk to a lot of very progressive activists is that the Democratic base is yearning for a much more liberal nominee. But according to a poll from CNN and ORC Internation</w:t>
      </w:r>
      <w:r>
        <w:rPr>
          <w:rFonts w:cs="Arial"/>
          <w:szCs w:val="20"/>
        </w:rPr>
        <w:t xml:space="preserve">al, that's not the case at all. </w:t>
      </w:r>
      <w:r w:rsidRPr="00E5638A">
        <w:rPr>
          <w:rFonts w:cs="Arial"/>
          <w:szCs w:val="20"/>
        </w:rPr>
        <w:t>Only 11 percent of Democrats would prefer a nominee who's more liberal than Clinton — compared to 20 percent who'd like a more conservative nominee. Once again, it's difficult to see the opening for a progressive challenger here.</w:t>
      </w:r>
      <w:r>
        <w:rPr>
          <w:rFonts w:cs="Arial"/>
          <w:szCs w:val="20"/>
        </w:rPr>
        <w:t>” [</w:t>
      </w:r>
      <w:proofErr w:type="spellStart"/>
      <w:r>
        <w:rPr>
          <w:rFonts w:cs="Arial"/>
          <w:szCs w:val="20"/>
        </w:rPr>
        <w:t>Vox</w:t>
      </w:r>
      <w:proofErr w:type="spellEnd"/>
      <w:r>
        <w:rPr>
          <w:rFonts w:cs="Arial"/>
          <w:szCs w:val="20"/>
        </w:rPr>
        <w:t xml:space="preserve">, </w:t>
      </w:r>
      <w:hyperlink r:id="rId81" w:history="1">
        <w:r w:rsidRPr="00E5638A">
          <w:rPr>
            <w:rStyle w:val="Hyperlink"/>
            <w:rFonts w:cs="Arial"/>
            <w:szCs w:val="20"/>
          </w:rPr>
          <w:t>7/20/14</w:t>
        </w:r>
      </w:hyperlink>
      <w:r>
        <w:rPr>
          <w:rFonts w:cs="Arial"/>
          <w:szCs w:val="20"/>
        </w:rPr>
        <w:t>]</w:t>
      </w:r>
    </w:p>
    <w:p w:rsidR="00746A19" w:rsidRPr="00A10DFC" w:rsidRDefault="00746A19" w:rsidP="00746A19">
      <w:pPr>
        <w:jc w:val="both"/>
        <w:rPr>
          <w:rFonts w:cs="Arial"/>
          <w:szCs w:val="20"/>
        </w:rPr>
      </w:pPr>
    </w:p>
    <w:p w:rsidR="00746A19" w:rsidRDefault="00746A19" w:rsidP="00746A19">
      <w:pPr>
        <w:jc w:val="both"/>
        <w:rPr>
          <w:rFonts w:cs="Arial"/>
          <w:szCs w:val="20"/>
        </w:rPr>
      </w:pPr>
    </w:p>
    <w:p w:rsidR="00746A19" w:rsidRDefault="00746A19" w:rsidP="00746A19">
      <w:pPr>
        <w:jc w:val="both"/>
        <w:rPr>
          <w:rFonts w:cs="Arial"/>
          <w:szCs w:val="20"/>
        </w:rPr>
      </w:pPr>
    </w:p>
    <w:p w:rsidR="00746A19" w:rsidRPr="009F0A76" w:rsidRDefault="00746A19" w:rsidP="00746A19">
      <w:pPr>
        <w:pStyle w:val="Heading2"/>
      </w:pPr>
      <w:bookmarkStart w:id="29" w:name="_Toc422218274"/>
      <w:r>
        <w:lastRenderedPageBreak/>
        <w:t>INEVITABILITY OF NOMINATION</w:t>
      </w:r>
      <w:bookmarkEnd w:id="29"/>
    </w:p>
    <w:p w:rsidR="00746A19" w:rsidRDefault="00746A19" w:rsidP="00746A19">
      <w:pPr>
        <w:jc w:val="both"/>
        <w:rPr>
          <w:rFonts w:cs="Arial"/>
          <w:szCs w:val="20"/>
        </w:rPr>
      </w:pPr>
    </w:p>
    <w:p w:rsidR="00746A19" w:rsidRDefault="00746A19" w:rsidP="00746A19">
      <w:pPr>
        <w:pStyle w:val="Heading3"/>
      </w:pPr>
      <w:bookmarkStart w:id="30" w:name="_Toc422218275"/>
      <w:r>
        <w:t>STATEMENTS OF INEVITABILITY</w:t>
      </w:r>
      <w:bookmarkEnd w:id="30"/>
    </w:p>
    <w:p w:rsidR="00746A19" w:rsidRDefault="00746A19" w:rsidP="00746A19">
      <w:pPr>
        <w:jc w:val="both"/>
        <w:rPr>
          <w:rFonts w:cs="Arial"/>
          <w:b/>
          <w:szCs w:val="20"/>
        </w:rPr>
      </w:pPr>
    </w:p>
    <w:p w:rsidR="00746A19" w:rsidRDefault="00746A19" w:rsidP="00746A19">
      <w:pPr>
        <w:jc w:val="both"/>
        <w:rPr>
          <w:rFonts w:cs="Arial"/>
          <w:szCs w:val="20"/>
        </w:rPr>
      </w:pPr>
      <w:r w:rsidRPr="00BB4BBF">
        <w:rPr>
          <w:rFonts w:cs="Arial"/>
          <w:b/>
          <w:szCs w:val="20"/>
        </w:rPr>
        <w:t>HEADLINE: Hillary Clinton Is Going To Be The Democratic Nominee. So Why Is Anyone Else Running?</w:t>
      </w:r>
      <w:r>
        <w:rPr>
          <w:rFonts w:cs="Arial"/>
          <w:szCs w:val="20"/>
        </w:rPr>
        <w:t xml:space="preserve"> [Washington Post, </w:t>
      </w:r>
      <w:hyperlink r:id="rId82" w:history="1">
        <w:r w:rsidRPr="00BB4BBF">
          <w:rPr>
            <w:rStyle w:val="Hyperlink"/>
            <w:rFonts w:cs="Arial"/>
            <w:szCs w:val="20"/>
          </w:rPr>
          <w:t>7/18/14</w:t>
        </w:r>
      </w:hyperlink>
      <w:r>
        <w:rPr>
          <w:rFonts w:cs="Arial"/>
          <w:szCs w:val="20"/>
        </w:rPr>
        <w:t>]</w:t>
      </w:r>
    </w:p>
    <w:p w:rsidR="00746A19" w:rsidRPr="00BB4BBF" w:rsidRDefault="00746A19" w:rsidP="00746A19">
      <w:pPr>
        <w:jc w:val="both"/>
        <w:rPr>
          <w:rFonts w:cs="Arial"/>
          <w:szCs w:val="20"/>
        </w:rPr>
      </w:pPr>
    </w:p>
    <w:p w:rsidR="00746A19" w:rsidRDefault="00746A19" w:rsidP="00746A19">
      <w:pPr>
        <w:jc w:val="both"/>
        <w:rPr>
          <w:rFonts w:cs="Arial"/>
          <w:szCs w:val="20"/>
        </w:rPr>
      </w:pPr>
      <w:r>
        <w:rPr>
          <w:rFonts w:cs="Arial"/>
          <w:b/>
          <w:szCs w:val="20"/>
          <w:u w:val="single"/>
        </w:rPr>
        <w:t>Washington Post</w:t>
      </w:r>
      <w:r>
        <w:rPr>
          <w:rFonts w:cs="Arial"/>
          <w:b/>
          <w:szCs w:val="20"/>
        </w:rPr>
        <w:t>:</w:t>
      </w:r>
      <w:r w:rsidRPr="006407A3">
        <w:rPr>
          <w:rFonts w:cs="Arial"/>
          <w:b/>
          <w:szCs w:val="20"/>
        </w:rPr>
        <w:t xml:space="preserve"> </w:t>
      </w:r>
      <w:r w:rsidRPr="00402A22">
        <w:rPr>
          <w:rFonts w:cs="Arial"/>
          <w:b/>
          <w:szCs w:val="20"/>
        </w:rPr>
        <w:t xml:space="preserve">Secretary Clinton </w:t>
      </w:r>
      <w:r>
        <w:rPr>
          <w:rFonts w:cs="Arial"/>
          <w:b/>
          <w:szCs w:val="20"/>
        </w:rPr>
        <w:t>“</w:t>
      </w:r>
      <w:r w:rsidRPr="00402A22">
        <w:rPr>
          <w:rFonts w:cs="Arial"/>
          <w:b/>
          <w:szCs w:val="20"/>
        </w:rPr>
        <w:t>Is Going To Have A Cakewalk To The Democratic Nomination, No Matter How Many Political Observers Might Want To See A Race.</w:t>
      </w:r>
      <w:r>
        <w:rPr>
          <w:rFonts w:cs="Arial"/>
          <w:b/>
          <w:szCs w:val="20"/>
        </w:rPr>
        <w:t>”</w:t>
      </w:r>
      <w:r>
        <w:rPr>
          <w:rFonts w:cs="Arial"/>
          <w:szCs w:val="20"/>
        </w:rPr>
        <w:t xml:space="preserve"> “‘</w:t>
      </w:r>
      <w:r w:rsidRPr="00402A22">
        <w:rPr>
          <w:rFonts w:cs="Arial"/>
          <w:szCs w:val="20"/>
        </w:rPr>
        <w:t>Hillary Clinton -- if she runs -- is going to have a cakewalk to the Democratic nomination, no matter how many political obse</w:t>
      </w:r>
      <w:r>
        <w:rPr>
          <w:rFonts w:cs="Arial"/>
          <w:szCs w:val="20"/>
        </w:rPr>
        <w:t>rvers might want to see a race</w:t>
      </w:r>
      <w:proofErr w:type="gramStart"/>
      <w:r>
        <w:rPr>
          <w:rFonts w:cs="Arial"/>
          <w:szCs w:val="20"/>
        </w:rPr>
        <w:t>,’</w:t>
      </w:r>
      <w:r w:rsidRPr="00402A22">
        <w:rPr>
          <w:rFonts w:cs="Arial"/>
          <w:szCs w:val="20"/>
        </w:rPr>
        <w:t xml:space="preserve"> wrote NBC</w:t>
      </w:r>
      <w:r>
        <w:rPr>
          <w:rFonts w:cs="Arial"/>
          <w:szCs w:val="20"/>
        </w:rPr>
        <w:t>’</w:t>
      </w:r>
      <w:r w:rsidRPr="00402A22">
        <w:rPr>
          <w:rFonts w:cs="Arial"/>
          <w:szCs w:val="20"/>
        </w:rPr>
        <w:t>s Chuck Todd, Mark Murra</w:t>
      </w:r>
      <w:r>
        <w:rPr>
          <w:rFonts w:cs="Arial"/>
          <w:szCs w:val="20"/>
        </w:rPr>
        <w:t xml:space="preserve">y and Carrie </w:t>
      </w:r>
      <w:proofErr w:type="spellStart"/>
      <w:r>
        <w:rPr>
          <w:rFonts w:cs="Arial"/>
          <w:szCs w:val="20"/>
        </w:rPr>
        <w:t>Dann</w:t>
      </w:r>
      <w:proofErr w:type="spellEnd"/>
      <w:r>
        <w:rPr>
          <w:rFonts w:cs="Arial"/>
          <w:szCs w:val="20"/>
        </w:rPr>
        <w:t>. ‘</w:t>
      </w:r>
      <w:proofErr w:type="gramEnd"/>
      <w:r w:rsidRPr="00402A22">
        <w:rPr>
          <w:rFonts w:cs="Arial"/>
          <w:szCs w:val="20"/>
        </w:rPr>
        <w:t>She</w:t>
      </w:r>
      <w:r>
        <w:rPr>
          <w:rFonts w:cs="Arial"/>
          <w:szCs w:val="20"/>
        </w:rPr>
        <w:t>’</w:t>
      </w:r>
      <w:r w:rsidRPr="00402A22">
        <w:rPr>
          <w:rFonts w:cs="Arial"/>
          <w:szCs w:val="20"/>
        </w:rPr>
        <w:t>s going to win the Democratic nomination, whether she faces ac</w:t>
      </w:r>
      <w:r>
        <w:rPr>
          <w:rFonts w:cs="Arial"/>
          <w:szCs w:val="20"/>
        </w:rPr>
        <w:t xml:space="preserve">tual primary opposition or not.’” [Washington Post, </w:t>
      </w:r>
      <w:hyperlink r:id="rId83" w:history="1">
        <w:r w:rsidRPr="00BB4BBF">
          <w:rPr>
            <w:rStyle w:val="Hyperlink"/>
            <w:rFonts w:cs="Arial"/>
            <w:szCs w:val="20"/>
          </w:rPr>
          <w:t>7/18/14</w:t>
        </w:r>
      </w:hyperlink>
      <w:r>
        <w:rPr>
          <w:rFonts w:cs="Arial"/>
          <w:szCs w:val="20"/>
        </w:rPr>
        <w:t>]</w:t>
      </w:r>
    </w:p>
    <w:p w:rsidR="00746A19" w:rsidRDefault="00746A19" w:rsidP="00746A19">
      <w:pPr>
        <w:jc w:val="both"/>
        <w:rPr>
          <w:rFonts w:cs="Arial"/>
          <w:szCs w:val="20"/>
        </w:rPr>
      </w:pPr>
    </w:p>
    <w:p w:rsidR="00746A19" w:rsidRDefault="00746A19" w:rsidP="00746A19">
      <w:pPr>
        <w:pStyle w:val="Heading3"/>
      </w:pPr>
      <w:bookmarkStart w:id="31" w:name="_Toc422218276"/>
      <w:r>
        <w:t>CRITICISM OVER INEVITABILITY</w:t>
      </w:r>
      <w:bookmarkEnd w:id="31"/>
    </w:p>
    <w:p w:rsidR="00746A19" w:rsidRDefault="00746A19" w:rsidP="00746A19">
      <w:pPr>
        <w:jc w:val="both"/>
        <w:rPr>
          <w:rFonts w:cs="Arial"/>
          <w:szCs w:val="20"/>
        </w:rPr>
      </w:pPr>
    </w:p>
    <w:p w:rsidR="00746A19" w:rsidRPr="0005317A" w:rsidRDefault="00746A19" w:rsidP="00746A19">
      <w:pPr>
        <w:jc w:val="both"/>
      </w:pPr>
      <w:r w:rsidRPr="00302C9E">
        <w:rPr>
          <w:b/>
          <w:u w:val="single"/>
        </w:rPr>
        <w:t>America Rising</w:t>
      </w:r>
      <w:r w:rsidRPr="0005317A">
        <w:rPr>
          <w:b/>
        </w:rPr>
        <w:t xml:space="preserve"> Executive Director Tim Miller: Deval Patrick Worried People Will Be Turned Of</w:t>
      </w:r>
      <w:r>
        <w:rPr>
          <w:b/>
        </w:rPr>
        <w:t xml:space="preserve">f By </w:t>
      </w:r>
      <w:proofErr w:type="gramStart"/>
      <w:r>
        <w:rPr>
          <w:b/>
        </w:rPr>
        <w:t>The</w:t>
      </w:r>
      <w:proofErr w:type="gramEnd"/>
      <w:r>
        <w:rPr>
          <w:b/>
        </w:rPr>
        <w:t xml:space="preserve"> ‘Entitlement’</w:t>
      </w:r>
      <w:r w:rsidRPr="0005317A">
        <w:rPr>
          <w:b/>
        </w:rPr>
        <w:t xml:space="preserve"> Of Hillary Inevitability Train.”</w:t>
      </w:r>
      <w:r>
        <w:rPr>
          <w:b/>
        </w:rPr>
        <w:t xml:space="preserve"> </w:t>
      </w:r>
      <w:r>
        <w:t>“</w:t>
      </w:r>
      <w:r w:rsidRPr="0005317A">
        <w:t>Deval Patrick worried pe</w:t>
      </w:r>
      <w:r>
        <w:t>ople will be turned off by the ‘</w:t>
      </w:r>
      <w:r w:rsidRPr="0005317A">
        <w:t>en</w:t>
      </w:r>
      <w:r>
        <w:t>titlement’</w:t>
      </w:r>
      <w:r w:rsidRPr="0005317A">
        <w:t xml:space="preserve"> </w:t>
      </w:r>
      <w:r>
        <w:t>of Hillary inevitability train…</w:t>
      </w:r>
      <w:r w:rsidRPr="0005317A">
        <w:t>I'm kind of mystified by why Deval wouldn't run against Hillary. Seems like a no-lose situation. Playbook for beating her has been written</w:t>
      </w:r>
      <w:r>
        <w:t>.” [Twitter, @</w:t>
      </w:r>
      <w:proofErr w:type="spellStart"/>
      <w:r>
        <w:t>Timodc</w:t>
      </w:r>
      <w:proofErr w:type="spellEnd"/>
      <w:r>
        <w:t xml:space="preserve">, 7/24/14, </w:t>
      </w:r>
      <w:hyperlink r:id="rId84" w:history="1">
        <w:r w:rsidRPr="00E14FA2">
          <w:rPr>
            <w:rStyle w:val="Hyperlink"/>
          </w:rPr>
          <w:t>Part 1</w:t>
        </w:r>
      </w:hyperlink>
      <w:r>
        <w:t xml:space="preserve"> and </w:t>
      </w:r>
      <w:hyperlink r:id="rId85" w:history="1">
        <w:r w:rsidRPr="00E14FA2">
          <w:rPr>
            <w:rStyle w:val="Hyperlink"/>
          </w:rPr>
          <w:t>2</w:t>
        </w:r>
      </w:hyperlink>
      <w:r>
        <w:t>]</w:t>
      </w:r>
    </w:p>
    <w:p w:rsidR="00746A19" w:rsidRDefault="00746A19" w:rsidP="00746A19">
      <w:pPr>
        <w:jc w:val="both"/>
        <w:rPr>
          <w:rFonts w:cs="Arial"/>
          <w:szCs w:val="20"/>
        </w:rPr>
      </w:pPr>
    </w:p>
    <w:p w:rsidR="00746A19" w:rsidRDefault="00746A19" w:rsidP="00746A19">
      <w:pPr>
        <w:jc w:val="both"/>
        <w:rPr>
          <w:rFonts w:cs="Arial"/>
          <w:szCs w:val="20"/>
        </w:rPr>
      </w:pPr>
    </w:p>
    <w:p w:rsidR="00746A19" w:rsidRDefault="00746A19" w:rsidP="00746A19">
      <w:pPr>
        <w:pStyle w:val="Heading2"/>
      </w:pPr>
      <w:bookmarkStart w:id="32" w:name="_Toc422218277"/>
      <w:r>
        <w:t>WORKING WITH CONGRESS</w:t>
      </w:r>
      <w:bookmarkEnd w:id="32"/>
    </w:p>
    <w:p w:rsidR="00746A19" w:rsidRDefault="00746A19" w:rsidP="00746A19">
      <w:pPr>
        <w:jc w:val="both"/>
        <w:rPr>
          <w:rFonts w:cs="Arial"/>
          <w:szCs w:val="20"/>
        </w:rPr>
      </w:pPr>
    </w:p>
    <w:p w:rsidR="00746A19" w:rsidRDefault="00746A19" w:rsidP="00746A19">
      <w:pPr>
        <w:pStyle w:val="Heading3"/>
      </w:pPr>
      <w:bookmarkStart w:id="33" w:name="_Toc422218278"/>
      <w:r>
        <w:t>SUPPORT FOR ABILITY TO WORK WITH CONGRESS</w:t>
      </w:r>
      <w:bookmarkEnd w:id="33"/>
    </w:p>
    <w:p w:rsidR="00746A19" w:rsidRDefault="00746A19" w:rsidP="00746A19">
      <w:pPr>
        <w:jc w:val="both"/>
        <w:rPr>
          <w:b/>
          <w:u w:val="single"/>
        </w:rPr>
      </w:pPr>
    </w:p>
    <w:p w:rsidR="00746A19" w:rsidRDefault="00746A19" w:rsidP="00746A19">
      <w:pPr>
        <w:jc w:val="both"/>
      </w:pPr>
      <w:r w:rsidRPr="00302C9E">
        <w:rPr>
          <w:b/>
          <w:u w:val="single"/>
        </w:rPr>
        <w:t>Wall Street Journal</w:t>
      </w:r>
      <w:r>
        <w:rPr>
          <w:b/>
        </w:rPr>
        <w:t xml:space="preserve">: </w:t>
      </w:r>
      <w:r w:rsidRPr="00E14FA2">
        <w:rPr>
          <w:b/>
        </w:rPr>
        <w:t xml:space="preserve">Secretary Clinton “May Offer As A Selling Point Her Willingness To Persevere With Congress In Ways That Mr. Obama Was Reluctant To Do.” </w:t>
      </w:r>
      <w:r>
        <w:t>“Presidential races often hinge on big, marquee issues: taxes and spending; war and peace. Those will be front-and-center in 2016. But Mrs. Clinton is signaling that if she does run, she may offer as a selling point her willingness to persevere with Congress in ways Mr. Obama was reluctant to do. She invokes the Steven Spielberg movie ‘Lincoln’ as an example of how a president must embrace the sausage-making aspect of the job to achieve worthy goals: In Lincoln’s case, passage of the 13th Amendment. ‘</w:t>
      </w:r>
      <w:r w:rsidRPr="00E14FA2">
        <w:t>If you’re going to get somethi</w:t>
      </w:r>
      <w:r>
        <w:t>ng done, you have to persuade …’ she said at [a]</w:t>
      </w:r>
      <w:r w:rsidRPr="00E14FA2">
        <w:t xml:space="preserve"> Colorado event</w:t>
      </w:r>
      <w:r>
        <w:t xml:space="preserve"> [in June 2014]</w:t>
      </w:r>
      <w:r w:rsidRPr="00E14FA2">
        <w:t>.</w:t>
      </w:r>
      <w:r>
        <w:t xml:space="preserve">” [Wall Street Journal, </w:t>
      </w:r>
      <w:hyperlink r:id="rId86" w:history="1">
        <w:r w:rsidRPr="00E14FA2">
          <w:rPr>
            <w:rStyle w:val="Hyperlink"/>
          </w:rPr>
          <w:t>7/24/14</w:t>
        </w:r>
      </w:hyperlink>
      <w:r>
        <w:t>]</w:t>
      </w:r>
    </w:p>
    <w:p w:rsidR="00746A19" w:rsidRDefault="00746A19" w:rsidP="00746A19">
      <w:pPr>
        <w:jc w:val="both"/>
      </w:pPr>
    </w:p>
    <w:p w:rsidR="00746A19" w:rsidRDefault="00746A19" w:rsidP="00746A19">
      <w:pPr>
        <w:pStyle w:val="Heading2"/>
      </w:pPr>
      <w:bookmarkStart w:id="34" w:name="_Toc422218279"/>
      <w:r>
        <w:t>RELATIONSHIP WITH THE PRESS</w:t>
      </w:r>
      <w:bookmarkEnd w:id="34"/>
    </w:p>
    <w:p w:rsidR="00746A19" w:rsidRDefault="00746A19" w:rsidP="00746A19"/>
    <w:p w:rsidR="00746A19" w:rsidRDefault="00746A19" w:rsidP="00746A19">
      <w:pPr>
        <w:pStyle w:val="Heading3"/>
      </w:pPr>
      <w:bookmarkStart w:id="35" w:name="_Toc422218280"/>
      <w:r>
        <w:t>COMMENTS ON RELATIONSHIP WITH PRESS</w:t>
      </w:r>
      <w:bookmarkEnd w:id="35"/>
    </w:p>
    <w:p w:rsidR="00746A19" w:rsidRDefault="00746A19" w:rsidP="00746A19">
      <w:pPr>
        <w:jc w:val="both"/>
        <w:rPr>
          <w:b/>
        </w:rPr>
      </w:pPr>
    </w:p>
    <w:p w:rsidR="00746A19" w:rsidRDefault="00746A19" w:rsidP="00746A19">
      <w:pPr>
        <w:jc w:val="both"/>
      </w:pPr>
      <w:r w:rsidRPr="00F61834">
        <w:rPr>
          <w:b/>
        </w:rPr>
        <w:t>Secretary Clinton On Her Relationship With The Press: “I Do Sometimes Expect Perhaps More Than I Should.”</w:t>
      </w:r>
      <w:r>
        <w:t xml:space="preserve"> “I think maybe one of the points Jill was making is that I do sometimes expect perhaps more than I should…and I’ll have to work on my expectations, but I had an excellent relationship with the State Department press that followed me for four years and enjoyed working with them, and whatever I do in the future, I look forward to having the same kind of opportunities.” [On Point, National Public Radio, 7/24/14]</w:t>
      </w:r>
    </w:p>
    <w:p w:rsidR="00746A19" w:rsidRDefault="00746A19" w:rsidP="00746A19"/>
    <w:p w:rsidR="00746A19" w:rsidRDefault="00746A19" w:rsidP="00746A19">
      <w:pPr>
        <w:pStyle w:val="Heading2"/>
      </w:pPr>
      <w:bookmarkStart w:id="36" w:name="_Toc422218281"/>
      <w:r>
        <w:t>POLLING</w:t>
      </w:r>
      <w:bookmarkEnd w:id="36"/>
    </w:p>
    <w:p w:rsidR="00746A19" w:rsidRDefault="00746A19" w:rsidP="00746A19"/>
    <w:p w:rsidR="00746A19" w:rsidRDefault="00746A19" w:rsidP="00746A19">
      <w:pPr>
        <w:pStyle w:val="Heading3"/>
      </w:pPr>
      <w:bookmarkStart w:id="37" w:name="_Toc422218282"/>
      <w:r>
        <w:lastRenderedPageBreak/>
        <w:t>GOOD POLLING</w:t>
      </w:r>
      <w:bookmarkEnd w:id="37"/>
    </w:p>
    <w:p w:rsidR="00746A19" w:rsidRDefault="00746A19" w:rsidP="00746A19">
      <w:pPr>
        <w:pStyle w:val="Heading4"/>
        <w:rPr>
          <w:rFonts w:eastAsiaTheme="minorHAnsi" w:cstheme="minorBidi"/>
          <w:bCs w:val="0"/>
          <w:iCs w:val="0"/>
          <w:sz w:val="20"/>
          <w:szCs w:val="22"/>
          <w:u w:val="single"/>
        </w:rPr>
      </w:pPr>
    </w:p>
    <w:p w:rsidR="00746A19" w:rsidRPr="00B510A4" w:rsidRDefault="00746A19" w:rsidP="00746A19">
      <w:pPr>
        <w:pStyle w:val="Heading4"/>
      </w:pPr>
      <w:r>
        <w:t>NATIONAL</w:t>
      </w:r>
    </w:p>
    <w:p w:rsidR="00746A19" w:rsidRDefault="00746A19" w:rsidP="00746A19">
      <w:pPr>
        <w:jc w:val="both"/>
        <w:rPr>
          <w:b/>
          <w:u w:val="single"/>
        </w:rPr>
      </w:pPr>
    </w:p>
    <w:p w:rsidR="00746A19" w:rsidRDefault="00746A19" w:rsidP="00746A19">
      <w:pPr>
        <w:jc w:val="both"/>
      </w:pPr>
      <w:r w:rsidRPr="004B1FDE">
        <w:rPr>
          <w:b/>
          <w:u w:val="single"/>
        </w:rPr>
        <w:t>CNN</w:t>
      </w:r>
      <w:r>
        <w:rPr>
          <w:b/>
        </w:rPr>
        <w:t xml:space="preserve">: </w:t>
      </w:r>
      <w:r w:rsidRPr="004B1FDE">
        <w:rPr>
          <w:b/>
        </w:rPr>
        <w:t xml:space="preserve">In A Hypothetical 2016 Presidential Matchup, “55% </w:t>
      </w:r>
      <w:proofErr w:type="gramStart"/>
      <w:r w:rsidRPr="004B1FDE">
        <w:rPr>
          <w:b/>
        </w:rPr>
        <w:t>Of</w:t>
      </w:r>
      <w:proofErr w:type="gramEnd"/>
      <w:r w:rsidRPr="004B1FDE">
        <w:rPr>
          <w:b/>
        </w:rPr>
        <w:t xml:space="preserve"> Americans Would Support Clinton, With Romney At 42%</w:t>
      </w:r>
      <w:r>
        <w:rPr>
          <w:b/>
        </w:rPr>
        <w:t>.</w:t>
      </w:r>
      <w:r w:rsidRPr="004B1FDE">
        <w:rPr>
          <w:b/>
        </w:rPr>
        <w:t>”</w:t>
      </w:r>
      <w:r>
        <w:t xml:space="preserve"> “Romney has said numerous times that he won't run for the White House again. But what if things changed and he ended up as the GOP nominee in 2016? The CNN poll indicates that 55% of Americans would support Clinton, with Romney at 42%. ‘Politically speaking, there is an interesting group of people who would not vote for Obama but would pick Clinton over Romney,’ said CNN Polling Director Keating Holland. ‘It turns out that nearly seven in ten of them are women, and 56% are Independents.’ The CNN poll – just like almost every national and state survey preceding it – indicates that the former secretary of state remains the overwhelming frontrunner for the Democratic nomination. Clinton is seriously considering a second White House run.” [CNN, </w:t>
      </w:r>
      <w:hyperlink r:id="rId87" w:history="1">
        <w:r w:rsidRPr="004B1FDE">
          <w:rPr>
            <w:rStyle w:val="Hyperlink"/>
          </w:rPr>
          <w:t>7/27/14</w:t>
        </w:r>
      </w:hyperlink>
      <w:r>
        <w:t>]</w:t>
      </w:r>
    </w:p>
    <w:p w:rsidR="00746A19" w:rsidRDefault="00746A19" w:rsidP="00746A19">
      <w:pPr>
        <w:jc w:val="both"/>
      </w:pPr>
    </w:p>
    <w:p w:rsidR="00746A19" w:rsidRDefault="00746A19" w:rsidP="00746A19">
      <w:pPr>
        <w:jc w:val="both"/>
      </w:pPr>
      <w:r w:rsidRPr="002C1B0E">
        <w:rPr>
          <w:b/>
        </w:rPr>
        <w:t>Quinnipiac Poll Assistant Director: “The President Doesn’t Appear To Be Hurting…Former Secretary Of State Hillary Clinton.”</w:t>
      </w:r>
      <w:r>
        <w:t xml:space="preserve"> “‘</w:t>
      </w:r>
      <w:r w:rsidRPr="00BC412E">
        <w:t>The bad news for Democrats is that President Barack Obama's approval rating in Ohio is close to his all-time, all-state low. The good news for the party is that the president doesn't appear to be hurting the Democrats' consensus front-runner for 2016, former Secr</w:t>
      </w:r>
      <w:r>
        <w:t>etary of State Hillary Clinton,’</w:t>
      </w:r>
      <w:r w:rsidRPr="00BC412E">
        <w:t xml:space="preserve"> said Peter Brown, assistant director of the Quinnipiac Poll.</w:t>
      </w:r>
      <w:r>
        <w:t xml:space="preserve">” [Poll Detail Release, Quinnipiac University, </w:t>
      </w:r>
      <w:hyperlink r:id="rId88" w:history="1">
        <w:r w:rsidRPr="002C1B0E">
          <w:rPr>
            <w:rStyle w:val="Hyperlink"/>
          </w:rPr>
          <w:t>7/31/14</w:t>
        </w:r>
      </w:hyperlink>
      <w:r>
        <w:t>]</w:t>
      </w:r>
    </w:p>
    <w:p w:rsidR="00746A19" w:rsidRDefault="00746A19" w:rsidP="00746A19">
      <w:pPr>
        <w:jc w:val="both"/>
      </w:pPr>
    </w:p>
    <w:p w:rsidR="00746A19" w:rsidRDefault="00746A19" w:rsidP="00746A19">
      <w:pPr>
        <w:pStyle w:val="Heading4"/>
      </w:pPr>
      <w:r>
        <w:t>OHIO</w:t>
      </w:r>
    </w:p>
    <w:p w:rsidR="00746A19" w:rsidRPr="00742370" w:rsidRDefault="00746A19" w:rsidP="00746A19">
      <w:pPr>
        <w:jc w:val="both"/>
        <w:rPr>
          <w:b/>
        </w:rPr>
      </w:pPr>
    </w:p>
    <w:p w:rsidR="00746A19" w:rsidRPr="00742370" w:rsidRDefault="00746A19" w:rsidP="00746A19">
      <w:pPr>
        <w:jc w:val="both"/>
      </w:pPr>
      <w:r w:rsidRPr="00742370">
        <w:rPr>
          <w:b/>
        </w:rPr>
        <w:t>HEADLINE: “Ohio: Hillary Clinton Dodges Obama Drag.”</w:t>
      </w:r>
      <w:r>
        <w:t xml:space="preserve"> [Politico, </w:t>
      </w:r>
      <w:hyperlink r:id="rId89" w:history="1">
        <w:r w:rsidRPr="00742370">
          <w:rPr>
            <w:rStyle w:val="Hyperlink"/>
          </w:rPr>
          <w:t>7/31/14</w:t>
        </w:r>
      </w:hyperlink>
      <w:r>
        <w:t>]</w:t>
      </w:r>
    </w:p>
    <w:p w:rsidR="00746A19" w:rsidRDefault="00746A19" w:rsidP="00746A19">
      <w:pPr>
        <w:jc w:val="both"/>
      </w:pPr>
    </w:p>
    <w:p w:rsidR="00746A19" w:rsidRDefault="00746A19" w:rsidP="00746A19">
      <w:pPr>
        <w:jc w:val="both"/>
      </w:pPr>
      <w:r w:rsidRPr="002C1B0E">
        <w:rPr>
          <w:b/>
        </w:rPr>
        <w:t>Quinnipiac Poll: “Secretary Clinton…Is Almost Everyone’s Favorite Candidate.”</w:t>
      </w:r>
      <w:r>
        <w:t xml:space="preserve"> </w:t>
      </w:r>
      <w:r w:rsidRPr="00BC412E">
        <w:t>"Secretary Clinton, on the other hand, is almost everyone's favorite candidate. She squeaks past U.S. Sen. Rand Paul of Kentucky and easily defeats each of the other Republicans she is matched against and has a solidly positive favorability rating. Obviously there is a long way to go until 2016, but at this point the political problems the president is encountering are not rubbing off on her."</w:t>
      </w:r>
      <w:r>
        <w:t xml:space="preserve"> [Poll Detail Release, Quinnipiac University, </w:t>
      </w:r>
      <w:hyperlink r:id="rId90" w:history="1">
        <w:r w:rsidRPr="002C1B0E">
          <w:rPr>
            <w:rStyle w:val="Hyperlink"/>
          </w:rPr>
          <w:t>7/31/14</w:t>
        </w:r>
      </w:hyperlink>
      <w:r>
        <w:t>]</w:t>
      </w:r>
    </w:p>
    <w:p w:rsidR="00746A19" w:rsidRDefault="00746A19" w:rsidP="00746A19">
      <w:pPr>
        <w:pStyle w:val="Sub-Bullet"/>
        <w:rPr>
          <w:shd w:val="clear" w:color="auto" w:fill="FFFFFF"/>
        </w:rPr>
      </w:pPr>
      <w:r w:rsidRPr="002A2A10">
        <w:rPr>
          <w:b/>
          <w:shd w:val="clear" w:color="auto" w:fill="FFFFFF"/>
        </w:rPr>
        <w:t>Quinnipiac Poll: “Looking At The 2016 White House Race, Ohio Voters Back Clinton Over Their Favorite Son, Gov. John Kasich, 47 - 40 Percent.”</w:t>
      </w:r>
      <w:r>
        <w:rPr>
          <w:shd w:val="clear" w:color="auto" w:fill="FFFFFF"/>
        </w:rPr>
        <w:t xml:space="preserve"> </w:t>
      </w:r>
      <w:r>
        <w:t xml:space="preserve">[Poll Detail Release, Quinnipiac University, </w:t>
      </w:r>
      <w:hyperlink r:id="rId91" w:history="1">
        <w:r w:rsidRPr="002C1B0E">
          <w:rPr>
            <w:rStyle w:val="Hyperlink"/>
          </w:rPr>
          <w:t>7/31/14</w:t>
        </w:r>
      </w:hyperlink>
      <w:r>
        <w:t>]</w:t>
      </w:r>
    </w:p>
    <w:p w:rsidR="00746A19" w:rsidRDefault="00746A19" w:rsidP="00746A19">
      <w:pPr>
        <w:jc w:val="both"/>
      </w:pPr>
    </w:p>
    <w:p w:rsidR="00746A19" w:rsidRDefault="00746A19" w:rsidP="00746A19">
      <w:pPr>
        <w:pStyle w:val="Heading3"/>
      </w:pPr>
      <w:bookmarkStart w:id="38" w:name="_Toc422218283"/>
      <w:r>
        <w:t>BAD POLLING</w:t>
      </w:r>
      <w:bookmarkEnd w:id="38"/>
    </w:p>
    <w:p w:rsidR="00746A19" w:rsidRDefault="00746A19" w:rsidP="00746A19"/>
    <w:p w:rsidR="00746A19" w:rsidRDefault="00746A19" w:rsidP="00746A19">
      <w:pPr>
        <w:pStyle w:val="Heading4"/>
      </w:pPr>
      <w:r>
        <w:t>DEFENSE FROM PRO-CLINTON GROUPS</w:t>
      </w:r>
    </w:p>
    <w:p w:rsidR="00746A19" w:rsidRDefault="00746A19" w:rsidP="00746A19">
      <w:pPr>
        <w:jc w:val="both"/>
        <w:rPr>
          <w:b/>
          <w:u w:val="single"/>
        </w:rPr>
      </w:pPr>
    </w:p>
    <w:p w:rsidR="00746A19" w:rsidRDefault="00746A19" w:rsidP="00746A19">
      <w:pPr>
        <w:jc w:val="both"/>
      </w:pPr>
      <w:r w:rsidRPr="00856BCE">
        <w:rPr>
          <w:b/>
          <w:u w:val="single"/>
        </w:rPr>
        <w:t>CNN</w:t>
      </w:r>
      <w:r>
        <w:rPr>
          <w:b/>
        </w:rPr>
        <w:t xml:space="preserve">’s Dan </w:t>
      </w:r>
      <w:proofErr w:type="spellStart"/>
      <w:r>
        <w:rPr>
          <w:b/>
        </w:rPr>
        <w:t>Merica</w:t>
      </w:r>
      <w:proofErr w:type="spellEnd"/>
      <w:r>
        <w:rPr>
          <w:b/>
        </w:rPr>
        <w:t xml:space="preserve">: </w:t>
      </w:r>
      <w:r w:rsidRPr="00856BCE">
        <w:rPr>
          <w:b/>
        </w:rPr>
        <w:t>“.@</w:t>
      </w:r>
      <w:proofErr w:type="spellStart"/>
      <w:r w:rsidRPr="00856BCE">
        <w:rPr>
          <w:b/>
        </w:rPr>
        <w:t>Correctrecord</w:t>
      </w:r>
      <w:proofErr w:type="spellEnd"/>
      <w:r w:rsidRPr="00856BCE">
        <w:rPr>
          <w:b/>
        </w:rPr>
        <w:t xml:space="preserve"> Hits Back At Poll That Finds Clinton Slipping Vs. </w:t>
      </w:r>
      <w:proofErr w:type="spellStart"/>
      <w:r w:rsidRPr="00856BCE">
        <w:rPr>
          <w:b/>
        </w:rPr>
        <w:t>Gopers</w:t>
      </w:r>
      <w:proofErr w:type="spellEnd"/>
      <w:proofErr w:type="gramStart"/>
      <w:r w:rsidRPr="00856BCE">
        <w:rPr>
          <w:b/>
        </w:rPr>
        <w:t>. "</w:t>
      </w:r>
      <w:proofErr w:type="gramEnd"/>
      <w:r w:rsidRPr="00856BCE">
        <w:rPr>
          <w:b/>
        </w:rPr>
        <w:t>Clinton Still Leads In Every Matchup," Their Memo Correctly Says.”</w:t>
      </w:r>
      <w:r>
        <w:rPr>
          <w:b/>
        </w:rPr>
        <w:t xml:space="preserve"> </w:t>
      </w:r>
      <w:r>
        <w:t>[@</w:t>
      </w:r>
      <w:proofErr w:type="spellStart"/>
      <w:r>
        <w:t>danmericaCNN</w:t>
      </w:r>
      <w:proofErr w:type="spellEnd"/>
      <w:r>
        <w:t xml:space="preserve">, Twitter, </w:t>
      </w:r>
      <w:hyperlink r:id="rId92" w:history="1">
        <w:r w:rsidRPr="003B57C1">
          <w:rPr>
            <w:rStyle w:val="Hyperlink"/>
          </w:rPr>
          <w:t>8/14/14</w:t>
        </w:r>
      </w:hyperlink>
      <w:r>
        <w:t>]</w:t>
      </w:r>
    </w:p>
    <w:p w:rsidR="00746A19" w:rsidRDefault="00746A19" w:rsidP="00746A19">
      <w:pPr>
        <w:jc w:val="both"/>
      </w:pPr>
    </w:p>
    <w:p w:rsidR="00746A19" w:rsidRDefault="00746A19" w:rsidP="00746A19">
      <w:pPr>
        <w:jc w:val="both"/>
      </w:pPr>
      <w:r w:rsidRPr="00DC4A54">
        <w:rPr>
          <w:b/>
          <w:u w:val="single"/>
        </w:rPr>
        <w:t>MSNBC</w:t>
      </w:r>
      <w:r>
        <w:rPr>
          <w:b/>
        </w:rPr>
        <w:t>’s Alex Seitz-Wald: “</w:t>
      </w:r>
      <w:r w:rsidRPr="00DC4A54">
        <w:rPr>
          <w:b/>
        </w:rPr>
        <w:t>.@</w:t>
      </w:r>
      <w:proofErr w:type="spellStart"/>
      <w:r w:rsidRPr="00DC4A54">
        <w:rPr>
          <w:b/>
        </w:rPr>
        <w:t>CorrectRecord</w:t>
      </w:r>
      <w:proofErr w:type="spellEnd"/>
      <w:r w:rsidRPr="00DC4A54">
        <w:rPr>
          <w:b/>
        </w:rPr>
        <w:t xml:space="preserve"> Makes Fair Point: Clinton May Have Had Rough Summer, Drop In #S, But Still Ahead -- </w:t>
      </w:r>
      <w:proofErr w:type="spellStart"/>
      <w:r w:rsidRPr="00DC4A54">
        <w:rPr>
          <w:b/>
        </w:rPr>
        <w:t>Cld</w:t>
      </w:r>
      <w:proofErr w:type="spellEnd"/>
      <w:r w:rsidRPr="00DC4A54">
        <w:rPr>
          <w:b/>
        </w:rPr>
        <w:t xml:space="preserve"> Any Other </w:t>
      </w:r>
      <w:proofErr w:type="spellStart"/>
      <w:r w:rsidRPr="00DC4A54">
        <w:rPr>
          <w:b/>
        </w:rPr>
        <w:t>Cand</w:t>
      </w:r>
      <w:proofErr w:type="spellEnd"/>
      <w:r w:rsidRPr="00DC4A54">
        <w:rPr>
          <w:b/>
        </w:rPr>
        <w:t xml:space="preserve"> Withstand Onslaught?</w:t>
      </w:r>
      <w:r>
        <w:rPr>
          <w:b/>
        </w:rPr>
        <w:t xml:space="preserve">” </w:t>
      </w:r>
      <w:r>
        <w:t>[@</w:t>
      </w:r>
      <w:proofErr w:type="spellStart"/>
      <w:r>
        <w:t>aseitzwald</w:t>
      </w:r>
      <w:proofErr w:type="spellEnd"/>
      <w:r>
        <w:t xml:space="preserve">, Twitter, </w:t>
      </w:r>
      <w:hyperlink r:id="rId93" w:history="1">
        <w:r w:rsidRPr="00DC4A54">
          <w:rPr>
            <w:rStyle w:val="Hyperlink"/>
          </w:rPr>
          <w:t>8/14/14</w:t>
        </w:r>
      </w:hyperlink>
      <w:r>
        <w:t>]</w:t>
      </w:r>
    </w:p>
    <w:p w:rsidR="00746A19" w:rsidRPr="00971184" w:rsidRDefault="00746A19" w:rsidP="00746A19"/>
    <w:p w:rsidR="00746A19" w:rsidRDefault="00746A19" w:rsidP="00746A19">
      <w:pPr>
        <w:jc w:val="both"/>
      </w:pPr>
    </w:p>
    <w:p w:rsidR="00746A19" w:rsidRDefault="00746A19" w:rsidP="00746A19">
      <w:pPr>
        <w:pStyle w:val="Heading2"/>
      </w:pPr>
      <w:bookmarkStart w:id="39" w:name="_Toc422218284"/>
      <w:r>
        <w:t>UNAUTHORIZED BIOGRAPHIES</w:t>
      </w:r>
      <w:bookmarkEnd w:id="39"/>
    </w:p>
    <w:p w:rsidR="00746A19" w:rsidRDefault="00746A19" w:rsidP="00746A19"/>
    <w:p w:rsidR="00746A19" w:rsidRDefault="00746A19" w:rsidP="00746A19">
      <w:pPr>
        <w:pStyle w:val="Heading3"/>
      </w:pPr>
      <w:bookmarkStart w:id="40" w:name="_Toc422218285"/>
      <w:r>
        <w:t>BIOGRAPHY SALES</w:t>
      </w:r>
      <w:bookmarkEnd w:id="40"/>
    </w:p>
    <w:p w:rsidR="00746A19" w:rsidRDefault="00746A19" w:rsidP="00746A19"/>
    <w:p w:rsidR="00746A19" w:rsidRPr="0007188A" w:rsidRDefault="00746A19" w:rsidP="00746A19">
      <w:pPr>
        <w:jc w:val="both"/>
      </w:pPr>
      <w:r w:rsidRPr="004003B8">
        <w:rPr>
          <w:b/>
          <w:u w:val="single"/>
        </w:rPr>
        <w:t>Politico</w:t>
      </w:r>
      <w:r w:rsidRPr="004003B8">
        <w:rPr>
          <w:b/>
        </w:rPr>
        <w:t xml:space="preserve">: </w:t>
      </w:r>
      <w:r>
        <w:rPr>
          <w:b/>
        </w:rPr>
        <w:t>“‘</w:t>
      </w:r>
      <w:r w:rsidRPr="004003B8">
        <w:rPr>
          <w:b/>
        </w:rPr>
        <w:t>Clinton Inc.,</w:t>
      </w:r>
      <w:r>
        <w:rPr>
          <w:b/>
        </w:rPr>
        <w:t>’</w:t>
      </w:r>
      <w:r w:rsidRPr="004003B8">
        <w:rPr>
          <w:b/>
        </w:rPr>
        <w:t xml:space="preserve">…Sold Just </w:t>
      </w:r>
      <w:proofErr w:type="gramStart"/>
      <w:r w:rsidRPr="004003B8">
        <w:rPr>
          <w:b/>
        </w:rPr>
        <w:t>Under</w:t>
      </w:r>
      <w:proofErr w:type="gramEnd"/>
      <w:r w:rsidRPr="004003B8">
        <w:rPr>
          <w:b/>
        </w:rPr>
        <w:t xml:space="preserve"> 3,500 Copies” In Its First Week.</w:t>
      </w:r>
      <w:r>
        <w:t xml:space="preserve"> In an article about a re-emergence of anti-Clinton books, Politico reported: “Sales so far are mixed. A widely disparaged book by </w:t>
      </w:r>
      <w:r>
        <w:lastRenderedPageBreak/>
        <w:t xml:space="preserve">former New York Times Magazine Editor Ed Klein, ‘Blood Feud,’ has done well, even knocking Clinton’s own biography from the top spot on the Times’ best-seller list over the past month. But a second book published last week by Weekly Standard writer Daniel Halper, ‘Clinton Inc.,’ has sold just under 3,500 copies, according to Nielsen </w:t>
      </w:r>
      <w:proofErr w:type="spellStart"/>
      <w:r>
        <w:t>BookScan</w:t>
      </w:r>
      <w:proofErr w:type="spellEnd"/>
      <w:r>
        <w:t xml:space="preserve">, which tracks book sales for the publishing industry.” [Politico, </w:t>
      </w:r>
      <w:hyperlink r:id="rId94" w:history="1">
        <w:r w:rsidRPr="004003B8">
          <w:rPr>
            <w:rStyle w:val="Hyperlink"/>
          </w:rPr>
          <w:t>7/31/14</w:t>
        </w:r>
      </w:hyperlink>
      <w:r>
        <w:t>]</w:t>
      </w:r>
    </w:p>
    <w:p w:rsidR="00746A19" w:rsidRDefault="00746A19" w:rsidP="00746A19"/>
    <w:p w:rsidR="00746A19" w:rsidRDefault="00746A19" w:rsidP="00746A19">
      <w:pPr>
        <w:pStyle w:val="Heading3"/>
      </w:pPr>
      <w:bookmarkStart w:id="41" w:name="_Toc422218286"/>
      <w:r>
        <w:t>COMMENTS FROM CLINTON CIRCLE ON BIOGRAPHIES</w:t>
      </w:r>
      <w:bookmarkEnd w:id="41"/>
    </w:p>
    <w:p w:rsidR="00746A19" w:rsidRDefault="00746A19" w:rsidP="00746A19">
      <w:pPr>
        <w:jc w:val="both"/>
        <w:rPr>
          <w:b/>
        </w:rPr>
      </w:pPr>
    </w:p>
    <w:p w:rsidR="00746A19" w:rsidRDefault="00746A19" w:rsidP="00746A19">
      <w:pPr>
        <w:jc w:val="both"/>
      </w:pPr>
      <w:r w:rsidRPr="001222E7">
        <w:rPr>
          <w:b/>
        </w:rPr>
        <w:t>HEADLINE: “Hillary Team Calls for Media Blackout of Anti-Clinton Books.”</w:t>
      </w:r>
      <w:r>
        <w:t xml:space="preserve"> [Breitbart, </w:t>
      </w:r>
      <w:hyperlink r:id="rId95" w:history="1">
        <w:r w:rsidRPr="001222E7">
          <w:rPr>
            <w:rStyle w:val="Hyperlink"/>
          </w:rPr>
          <w:t>7/25/14</w:t>
        </w:r>
      </w:hyperlink>
      <w:r>
        <w:t>]</w:t>
      </w:r>
    </w:p>
    <w:p w:rsidR="00746A19" w:rsidRPr="00D335F9" w:rsidRDefault="00746A19" w:rsidP="00746A19">
      <w:pPr>
        <w:jc w:val="both"/>
        <w:rPr>
          <w:b/>
        </w:rPr>
      </w:pPr>
    </w:p>
    <w:p w:rsidR="00746A19" w:rsidRDefault="00746A19" w:rsidP="00746A19">
      <w:pPr>
        <w:jc w:val="both"/>
      </w:pPr>
      <w:r w:rsidRPr="00D335F9">
        <w:rPr>
          <w:b/>
        </w:rPr>
        <w:t xml:space="preserve">Clinton Spokesman Nick Merrill: </w:t>
      </w:r>
      <w:r>
        <w:rPr>
          <w:b/>
        </w:rPr>
        <w:t xml:space="preserve">Unauthorized Clinton Biographers </w:t>
      </w:r>
      <w:r w:rsidRPr="00D335F9">
        <w:rPr>
          <w:b/>
        </w:rPr>
        <w:t xml:space="preserve">“Klein, </w:t>
      </w:r>
      <w:proofErr w:type="spellStart"/>
      <w:r w:rsidRPr="00D335F9">
        <w:rPr>
          <w:b/>
        </w:rPr>
        <w:t>Hapler</w:t>
      </w:r>
      <w:proofErr w:type="spellEnd"/>
      <w:r w:rsidRPr="00D335F9">
        <w:rPr>
          <w:b/>
        </w:rPr>
        <w:t xml:space="preserve">, </w:t>
      </w:r>
      <w:proofErr w:type="gramStart"/>
      <w:r w:rsidRPr="00D335F9">
        <w:rPr>
          <w:b/>
        </w:rPr>
        <w:t>And</w:t>
      </w:r>
      <w:proofErr w:type="gramEnd"/>
      <w:r w:rsidRPr="00D335F9">
        <w:rPr>
          <w:b/>
        </w:rPr>
        <w:t xml:space="preserve"> Kessler [Are]…Despicable Actors Concocting Trashy Nonsense” And “Their Behavior Should Neither Be Allowed Nor Enabled.”</w:t>
      </w:r>
      <w:r>
        <w:t xml:space="preserve"> “‘</w:t>
      </w:r>
      <w:r w:rsidRPr="00D335F9">
        <w:t>With Klein, Halper and Kessler, we now have a Hat Trick of despicable actors concocting trashy nonsense</w:t>
      </w:r>
      <w:r>
        <w:t>,’</w:t>
      </w:r>
      <w:r w:rsidRPr="00D335F9">
        <w:t xml:space="preserve"> Merrill charged in an interview</w:t>
      </w:r>
      <w:r>
        <w:t xml:space="preserve"> with the Washington Examiner. ‘</w:t>
      </w:r>
      <w:r w:rsidRPr="00D335F9">
        <w:t>Their behavior should neither be allowed nor enabled, and legitimate media outlets who know with every fiber of their beings that it is completely made up should not get down in the gutter w</w:t>
      </w:r>
      <w:r>
        <w:t xml:space="preserve">ith them.’” [Washington Examiner, </w:t>
      </w:r>
      <w:hyperlink r:id="rId96" w:history="1">
        <w:r w:rsidRPr="00D335F9">
          <w:rPr>
            <w:rStyle w:val="Hyperlink"/>
          </w:rPr>
          <w:t>7/25/14</w:t>
        </w:r>
      </w:hyperlink>
      <w:r>
        <w:t>]</w:t>
      </w:r>
    </w:p>
    <w:p w:rsidR="00746A19" w:rsidRDefault="00746A19" w:rsidP="00746A19"/>
    <w:p w:rsidR="00746A19" w:rsidRDefault="00746A19" w:rsidP="00746A19">
      <w:pPr>
        <w:pStyle w:val="Heading3"/>
      </w:pPr>
      <w:bookmarkStart w:id="42" w:name="_Toc422218287"/>
      <w:r>
        <w:t xml:space="preserve">COMMENTS FROM PUNDITS ON </w:t>
      </w:r>
      <w:proofErr w:type="spellStart"/>
      <w:r>
        <w:t>BIOGRPAHIES</w:t>
      </w:r>
      <w:bookmarkEnd w:id="42"/>
      <w:proofErr w:type="spellEnd"/>
    </w:p>
    <w:p w:rsidR="00746A19" w:rsidRDefault="00746A19" w:rsidP="00746A19"/>
    <w:p w:rsidR="00746A19" w:rsidRDefault="00746A19" w:rsidP="00746A19">
      <w:pPr>
        <w:jc w:val="both"/>
      </w:pPr>
      <w:r w:rsidRPr="001008E3">
        <w:rPr>
          <w:b/>
          <w:u w:val="single"/>
        </w:rPr>
        <w:t>Politico</w:t>
      </w:r>
      <w:r w:rsidRPr="001008E3">
        <w:rPr>
          <w:b/>
        </w:rPr>
        <w:t xml:space="preserve">: “Aaron Klein’s Book Would Appeal To…A Subset </w:t>
      </w:r>
      <w:proofErr w:type="gramStart"/>
      <w:r w:rsidRPr="001008E3">
        <w:rPr>
          <w:b/>
        </w:rPr>
        <w:t>Of Readers Deeply Interested In The Benghazi Attacks And Convinced Of An</w:t>
      </w:r>
      <w:proofErr w:type="gramEnd"/>
      <w:r w:rsidRPr="001008E3">
        <w:rPr>
          <w:b/>
        </w:rPr>
        <w:t xml:space="preserve"> Administration </w:t>
      </w:r>
      <w:proofErr w:type="spellStart"/>
      <w:r w:rsidRPr="001008E3">
        <w:rPr>
          <w:b/>
        </w:rPr>
        <w:t>Coverup</w:t>
      </w:r>
      <w:proofErr w:type="spellEnd"/>
      <w:r w:rsidRPr="001008E3">
        <w:rPr>
          <w:b/>
        </w:rPr>
        <w:t>.”</w:t>
      </w:r>
      <w:r>
        <w:t xml:space="preserve"> In an article about a re-emergence of anti-Clinton books, Politico reported: “Regardless of criticism, one publishing source predicted that [Ronald] Kessler’s book would sell, since he has a following based on past books. And Aaron Klein’s book would appeal to a different audience, the publishing source said, a subset of readers deeply interested in the Benghazi attacks and convinced of an administration </w:t>
      </w:r>
      <w:proofErr w:type="spellStart"/>
      <w:r>
        <w:t>coverup</w:t>
      </w:r>
      <w:proofErr w:type="spellEnd"/>
      <w:r>
        <w:t xml:space="preserve">.” [Politico, </w:t>
      </w:r>
      <w:hyperlink r:id="rId97" w:history="1">
        <w:r w:rsidRPr="004003B8">
          <w:rPr>
            <w:rStyle w:val="Hyperlink"/>
          </w:rPr>
          <w:t>7/31/14</w:t>
        </w:r>
      </w:hyperlink>
      <w:r>
        <w:t>]</w:t>
      </w:r>
    </w:p>
    <w:p w:rsidR="00746A19" w:rsidRPr="00B510A4" w:rsidRDefault="00746A19" w:rsidP="00746A19"/>
    <w:p w:rsidR="00746A19" w:rsidRPr="00C13EA4" w:rsidRDefault="00746A19" w:rsidP="00746A19"/>
    <w:p w:rsidR="00746A19" w:rsidRDefault="00746A19" w:rsidP="00746A19">
      <w:pPr>
        <w:pStyle w:val="Heading1"/>
      </w:pPr>
      <w:r>
        <w:t>COMPARISONS TO REPUBLICAN CANDIDATES</w:t>
      </w:r>
      <w:bookmarkEnd w:id="10"/>
    </w:p>
    <w:p w:rsidR="00746A19" w:rsidRDefault="00746A19" w:rsidP="00746A19"/>
    <w:p w:rsidR="00746A19" w:rsidRDefault="00746A19" w:rsidP="00746A19">
      <w:pPr>
        <w:pStyle w:val="Heading2"/>
      </w:pPr>
      <w:bookmarkStart w:id="43" w:name="_Toc422218263"/>
      <w:r>
        <w:t>MARCO RUBIO</w:t>
      </w:r>
      <w:bookmarkEnd w:id="43"/>
    </w:p>
    <w:p w:rsidR="00746A19" w:rsidRDefault="00746A19" w:rsidP="00746A19"/>
    <w:p w:rsidR="00746A19" w:rsidRDefault="00746A19" w:rsidP="00746A19">
      <w:pPr>
        <w:jc w:val="both"/>
      </w:pPr>
      <w:r w:rsidRPr="00471D04">
        <w:rPr>
          <w:b/>
          <w:u w:val="single"/>
        </w:rPr>
        <w:t>The Atlantic</w:t>
      </w:r>
      <w:r w:rsidRPr="00471D04">
        <w:rPr>
          <w:b/>
        </w:rPr>
        <w:t xml:space="preserve">: </w:t>
      </w:r>
      <w:r>
        <w:rPr>
          <w:b/>
        </w:rPr>
        <w:t>“</w:t>
      </w:r>
      <w:r w:rsidRPr="00471D04">
        <w:rPr>
          <w:b/>
        </w:rPr>
        <w:t>Senator Marco Rubio Is Less Accomplished Than Hillary Clinton In Virtually Every Way.</w:t>
      </w:r>
      <w:r>
        <w:rPr>
          <w:b/>
        </w:rPr>
        <w:t>”</w:t>
      </w:r>
      <w:r w:rsidRPr="00471D04">
        <w:rPr>
          <w:b/>
        </w:rPr>
        <w:t xml:space="preserve"> </w:t>
      </w:r>
      <w:r>
        <w:t>“</w:t>
      </w:r>
      <w:r w:rsidRPr="00471D04">
        <w:t>Senator Marco Rubio is less accomplished than Hillary Clinton in virtually every way. Even if you prefer his agenda, there</w:t>
      </w:r>
      <w:r>
        <w:t>’</w:t>
      </w:r>
      <w:r w:rsidRPr="00471D04">
        <w:t>s no denying that he has less leadership experience, less foreign-policy experience, a less detailed grasp of domestic-policy detail, and fewer instances of speaking intelligently without a teleprompter.</w:t>
      </w:r>
      <w:r>
        <w:t xml:space="preserve">” [The Atlantic, </w:t>
      </w:r>
      <w:hyperlink r:id="rId98" w:history="1">
        <w:r w:rsidRPr="00471D04">
          <w:rPr>
            <w:rStyle w:val="Hyperlink"/>
          </w:rPr>
          <w:t>7/23/14</w:t>
        </w:r>
      </w:hyperlink>
      <w:r>
        <w:t>]</w:t>
      </w:r>
    </w:p>
    <w:p w:rsidR="00746A19" w:rsidRDefault="00746A19" w:rsidP="00746A19">
      <w:pPr>
        <w:jc w:val="both"/>
      </w:pPr>
    </w:p>
    <w:p w:rsidR="00746A19" w:rsidRDefault="00746A19" w:rsidP="00746A19">
      <w:pPr>
        <w:pStyle w:val="Heading2"/>
      </w:pPr>
      <w:bookmarkStart w:id="44" w:name="_Toc422218264"/>
      <w:r>
        <w:t>RAND PAUL</w:t>
      </w:r>
      <w:bookmarkEnd w:id="44"/>
    </w:p>
    <w:p w:rsidR="00746A19" w:rsidRDefault="00746A19" w:rsidP="00746A19"/>
    <w:p w:rsidR="00746A19" w:rsidRDefault="00746A19" w:rsidP="00746A19">
      <w:r w:rsidRPr="00556135">
        <w:rPr>
          <w:b/>
          <w:u w:val="single"/>
        </w:rPr>
        <w:t>Washington Post</w:t>
      </w:r>
      <w:r w:rsidRPr="00556135">
        <w:rPr>
          <w:b/>
        </w:rPr>
        <w:t xml:space="preserve">’s Chris </w:t>
      </w:r>
      <w:proofErr w:type="spellStart"/>
      <w:r w:rsidRPr="00556135">
        <w:rPr>
          <w:b/>
        </w:rPr>
        <w:t>Cillizza</w:t>
      </w:r>
      <w:proofErr w:type="spellEnd"/>
      <w:r>
        <w:rPr>
          <w:b/>
        </w:rPr>
        <w:t>: “If</w:t>
      </w:r>
      <w:r w:rsidRPr="00556135">
        <w:rPr>
          <w:b/>
        </w:rPr>
        <w:t xml:space="preserve"> Clinton And Paul Were Their Party's Respective Nominees, It Seems Certain That She Would Be More Hawkish In Her Approach To Nearly Every Major International Conflict Than He Would Be.”</w:t>
      </w:r>
      <w:r>
        <w:t xml:space="preserve"> “[I]</w:t>
      </w:r>
      <w:r w:rsidRPr="00512FD1">
        <w:t>f Clinton and Paul were their party's respective nominees, it seems certain that she would be more hawkish in her approach to nearly every major international conflict than he would be. And that fact alone would be a remarkable turnabout -- given that Republicans have built much of their electoral success over the past three-plus decades around a muscular foreign policy.</w:t>
      </w:r>
      <w:r>
        <w:t xml:space="preserve">” [Chris </w:t>
      </w:r>
      <w:proofErr w:type="spellStart"/>
      <w:r>
        <w:t>Cillizza</w:t>
      </w:r>
      <w:proofErr w:type="spellEnd"/>
      <w:r>
        <w:t xml:space="preserve">, Washington Post, </w:t>
      </w:r>
      <w:hyperlink r:id="rId99" w:history="1">
        <w:r w:rsidRPr="009A1D21">
          <w:rPr>
            <w:rStyle w:val="Hyperlink"/>
          </w:rPr>
          <w:t>8/25/14</w:t>
        </w:r>
      </w:hyperlink>
      <w:r>
        <w:t>]</w:t>
      </w:r>
    </w:p>
    <w:p w:rsidR="00746A19" w:rsidRPr="007B7F28" w:rsidRDefault="00746A19" w:rsidP="00746A19"/>
    <w:p w:rsidR="00746A19" w:rsidRDefault="00746A19" w:rsidP="00746A19"/>
    <w:p w:rsidR="00746A19" w:rsidRDefault="00746A19" w:rsidP="00746A19">
      <w:pPr>
        <w:pStyle w:val="Heading1"/>
      </w:pPr>
      <w:bookmarkStart w:id="45" w:name="_Toc422218307"/>
      <w:r>
        <w:t>DEBT</w:t>
      </w:r>
      <w:bookmarkEnd w:id="45"/>
    </w:p>
    <w:p w:rsidR="00746A19" w:rsidRDefault="00746A19" w:rsidP="00746A19"/>
    <w:p w:rsidR="00746A19" w:rsidRDefault="00746A19" w:rsidP="00746A19">
      <w:pPr>
        <w:pStyle w:val="Heading2"/>
      </w:pPr>
      <w:bookmarkStart w:id="46" w:name="_Toc422218308"/>
      <w:r>
        <w:t>BANKRUPTCY</w:t>
      </w:r>
      <w:bookmarkEnd w:id="46"/>
    </w:p>
    <w:p w:rsidR="00746A19" w:rsidRDefault="00746A19" w:rsidP="00746A19"/>
    <w:p w:rsidR="00746A19" w:rsidRDefault="00746A19" w:rsidP="00746A19">
      <w:pPr>
        <w:pStyle w:val="Heading3"/>
      </w:pPr>
      <w:bookmarkStart w:id="47" w:name="_Toc422218309"/>
      <w:r>
        <w:t>BANKRUPTCY POLICY</w:t>
      </w:r>
      <w:bookmarkEnd w:id="47"/>
    </w:p>
    <w:p w:rsidR="00746A19" w:rsidRDefault="00746A19" w:rsidP="00746A19"/>
    <w:p w:rsidR="00746A19" w:rsidRDefault="00746A19" w:rsidP="00746A19">
      <w:r w:rsidRPr="003F1993">
        <w:rPr>
          <w:b/>
          <w:u w:val="single"/>
        </w:rPr>
        <w:t>The Hill</w:t>
      </w:r>
      <w:r w:rsidRPr="003F1993">
        <w:rPr>
          <w:b/>
        </w:rPr>
        <w:t>: Then-Candidate Clinton “Said In 2007 That Certain Reforms Such As Cutting Benefits, Privatizing The Program Or Raising The Retirement Age Were ‘Off The Table,’” But Did Not Explicitly Rule Out Raising Payroll Taxes.</w:t>
      </w:r>
      <w:r>
        <w:t xml:space="preserve"> Secretary Clinton “said in 2007 that certain reforms such as cutting benefits, privatizing the program or raising the retirement age were ‘off the table.’ There were some articles at the time that gave mixed signals on whether she would be willing to increase payroll taxes. [The Hill, </w:t>
      </w:r>
      <w:hyperlink r:id="rId100" w:history="1">
        <w:r w:rsidRPr="002F78F8">
          <w:rPr>
            <w:rStyle w:val="Hyperlink"/>
          </w:rPr>
          <w:t>8/24/14</w:t>
        </w:r>
      </w:hyperlink>
      <w:r>
        <w:t>]</w:t>
      </w:r>
    </w:p>
    <w:p w:rsidR="00746A19" w:rsidRDefault="00746A19" w:rsidP="00746A19"/>
    <w:p w:rsidR="00746A19" w:rsidRDefault="00746A19" w:rsidP="00746A19">
      <w:r w:rsidRPr="003F1993">
        <w:rPr>
          <w:b/>
          <w:u w:val="single"/>
        </w:rPr>
        <w:t>The Hill</w:t>
      </w:r>
      <w:r>
        <w:rPr>
          <w:b/>
        </w:rPr>
        <w:t xml:space="preserve">: </w:t>
      </w:r>
      <w:r w:rsidRPr="003F1993">
        <w:rPr>
          <w:b/>
        </w:rPr>
        <w:t>Then-Candidate Clinton “Said She Might Consider Committing More Of Workers’ Income To Social Security.”</w:t>
      </w:r>
      <w:r>
        <w:t xml:space="preserve"> In an article contrasting Secretary Clinton’s stance on Social Security with Senator Warren’s, The Hill reported: “One account from the Associated Press featured a conversation between a campaigning Clinton and an Iowa voter in which the candidate said she might consider committing more of workers' income to Social Security. ‘She told him she didn't want to put an additional tax burden on the middle class but would consider a “gap,” with no Social Security taxes on income from $97,500 to around $200,000. </w:t>
      </w:r>
      <w:proofErr w:type="gramStart"/>
      <w:r>
        <w:t>Anything above that could be taxed,’ according to the article.</w:t>
      </w:r>
      <w:proofErr w:type="gramEnd"/>
      <w:r>
        <w:t xml:space="preserve"> The idea was similar to then-Democratic presidential candidate John Edwards, who was seen as to the left of Clinton. Back then, workers paid taxes toward Social Security on their first $97,500 in earnings — any earnings above that remain untaxed. (Now that amount stands at $117,000.)” [The Hill, </w:t>
      </w:r>
      <w:hyperlink r:id="rId101" w:history="1">
        <w:r w:rsidRPr="002F78F8">
          <w:rPr>
            <w:rStyle w:val="Hyperlink"/>
          </w:rPr>
          <w:t>8/24/14</w:t>
        </w:r>
      </w:hyperlink>
      <w:r>
        <w:t>]</w:t>
      </w:r>
    </w:p>
    <w:p w:rsidR="00CB5A5F" w:rsidRDefault="00CB5A5F" w:rsidP="00746A19"/>
    <w:p w:rsidR="00CB5A5F" w:rsidRDefault="00CB5A5F" w:rsidP="00CB5A5F">
      <w:pPr>
        <w:pStyle w:val="Heading2"/>
      </w:pPr>
      <w:r>
        <w:t>NATIONAL DEBT</w:t>
      </w:r>
    </w:p>
    <w:p w:rsidR="00CB5A5F" w:rsidRDefault="00CB5A5F" w:rsidP="00CB5A5F"/>
    <w:p w:rsidR="00CB5A5F" w:rsidRPr="00CB5A5F" w:rsidRDefault="00CB5A5F" w:rsidP="00CB5A5F">
      <w:r>
        <w:rPr>
          <w:b/>
        </w:rPr>
        <w:t xml:space="preserve">2010: Secretary Clinton Said The National Debt Was A National Security Threat And Weakened The Country. </w:t>
      </w:r>
      <w:r>
        <w:t xml:space="preserve">[Fox News, </w:t>
      </w:r>
      <w:hyperlink r:id="rId102" w:history="1">
        <w:r w:rsidRPr="004529A0">
          <w:rPr>
            <w:rStyle w:val="Hyperlink"/>
          </w:rPr>
          <w:t>9/8/10</w:t>
        </w:r>
      </w:hyperlink>
      <w:r>
        <w:t>]</w:t>
      </w:r>
    </w:p>
    <w:p w:rsidR="00DB5FAE" w:rsidRDefault="00DB5FAE" w:rsidP="00746A19"/>
    <w:p w:rsidR="00DB5FAE" w:rsidRDefault="00DB5FAE" w:rsidP="00CB5A5F">
      <w:pPr>
        <w:pStyle w:val="Heading1"/>
      </w:pPr>
      <w:r>
        <w:t>DEFENSE SPENDING</w:t>
      </w:r>
    </w:p>
    <w:p w:rsidR="00DB5FAE" w:rsidRDefault="00DB5FAE" w:rsidP="00DB5FAE"/>
    <w:p w:rsidR="00DB5FAE" w:rsidRPr="00DB5FAE" w:rsidRDefault="00DB5FAE" w:rsidP="00DB5FAE">
      <w:r>
        <w:rPr>
          <w:b/>
        </w:rPr>
        <w:t xml:space="preserve">2013: Secretary Clinton </w:t>
      </w:r>
      <w:r w:rsidRPr="001B5525">
        <w:rPr>
          <w:b/>
        </w:rPr>
        <w:t xml:space="preserve">Opposed </w:t>
      </w:r>
      <w:proofErr w:type="gramStart"/>
      <w:r w:rsidRPr="001B5525">
        <w:rPr>
          <w:b/>
        </w:rPr>
        <w:t>The</w:t>
      </w:r>
      <w:proofErr w:type="gramEnd"/>
      <w:r w:rsidRPr="001B5525">
        <w:rPr>
          <w:b/>
        </w:rPr>
        <w:t xml:space="preserve"> Sequester.</w:t>
      </w:r>
      <w:r>
        <w:t xml:space="preserve"> [CBS News, </w:t>
      </w:r>
      <w:hyperlink r:id="rId103" w:history="1">
        <w:r w:rsidRPr="001B5525">
          <w:rPr>
            <w:rStyle w:val="Hyperlink"/>
          </w:rPr>
          <w:t>6/14/13</w:t>
        </w:r>
      </w:hyperlink>
      <w:r>
        <w:t>]</w:t>
      </w:r>
    </w:p>
    <w:p w:rsidR="00746A19" w:rsidRDefault="00746A19" w:rsidP="00746A19"/>
    <w:p w:rsidR="00DB5FAE" w:rsidRDefault="00DB5FAE" w:rsidP="00DB5FAE">
      <w:r>
        <w:rPr>
          <w:b/>
        </w:rPr>
        <w:t>Secretary Clinton</w:t>
      </w:r>
      <w:r w:rsidRPr="00A02BA5">
        <w:rPr>
          <w:b/>
        </w:rPr>
        <w:t xml:space="preserve"> Criticized Cuts To Defense Spending Under </w:t>
      </w:r>
      <w:proofErr w:type="gramStart"/>
      <w:r w:rsidRPr="00A02BA5">
        <w:rPr>
          <w:b/>
        </w:rPr>
        <w:t>The Sequester</w:t>
      </w:r>
      <w:proofErr w:type="gramEnd"/>
      <w:r w:rsidRPr="00A02BA5">
        <w:rPr>
          <w:b/>
        </w:rPr>
        <w:t>.</w:t>
      </w:r>
      <w:r w:rsidRPr="00A02BA5">
        <w:t xml:space="preserve"> [The Hill, </w:t>
      </w:r>
      <w:hyperlink r:id="rId104" w:history="1">
        <w:r w:rsidRPr="00A02BA5">
          <w:rPr>
            <w:rStyle w:val="Hyperlink"/>
          </w:rPr>
          <w:t>8/16/10</w:t>
        </w:r>
      </w:hyperlink>
      <w:r w:rsidRPr="00A02BA5">
        <w:t>]</w:t>
      </w:r>
    </w:p>
    <w:p w:rsidR="00DB5FAE" w:rsidRDefault="00DB5FAE" w:rsidP="00DB5FAE"/>
    <w:p w:rsidR="00DB5FAE" w:rsidRPr="009B1E00" w:rsidRDefault="00DB5FAE" w:rsidP="00DB5FAE">
      <w:r w:rsidRPr="00DB5FAE">
        <w:rPr>
          <w:b/>
        </w:rPr>
        <w:t xml:space="preserve">2007: </w:t>
      </w:r>
      <w:r>
        <w:rPr>
          <w:b/>
        </w:rPr>
        <w:t>Then-Senator Clinton</w:t>
      </w:r>
      <w:r w:rsidRPr="00A02BA5">
        <w:rPr>
          <w:b/>
        </w:rPr>
        <w:t xml:space="preserve"> </w:t>
      </w:r>
      <w:r w:rsidRPr="00DB5FAE">
        <w:rPr>
          <w:b/>
        </w:rPr>
        <w:t>Voted For Bill To Only Cut Military Funding If It Did Not Undermine Troop Safety Or Mission.</w:t>
      </w:r>
      <w:r w:rsidRPr="00DB5FAE">
        <w:t xml:space="preserve">  [</w:t>
      </w:r>
      <w:proofErr w:type="spellStart"/>
      <w:r w:rsidRPr="00DB5FAE">
        <w:t>S.Con.Res</w:t>
      </w:r>
      <w:proofErr w:type="spellEnd"/>
      <w:r w:rsidRPr="00DB5FAE">
        <w:t>. 20, Vote 77, 110</w:t>
      </w:r>
      <w:r w:rsidRPr="00DB5FAE">
        <w:rPr>
          <w:vertAlign w:val="superscript"/>
        </w:rPr>
        <w:t>th</w:t>
      </w:r>
      <w:r w:rsidRPr="00DB5FAE">
        <w:t xml:space="preserve"> Congress, </w:t>
      </w:r>
      <w:hyperlink r:id="rId105" w:history="1">
        <w:r w:rsidRPr="00DB5FAE">
          <w:rPr>
            <w:rStyle w:val="Hyperlink"/>
          </w:rPr>
          <w:t>3/15/07</w:t>
        </w:r>
      </w:hyperlink>
      <w:r w:rsidRPr="00DB5FAE">
        <w:t>]</w:t>
      </w:r>
    </w:p>
    <w:p w:rsidR="00CB5A5F" w:rsidRPr="006803B8" w:rsidRDefault="00CB5A5F" w:rsidP="00746A19"/>
    <w:p w:rsidR="00746A19" w:rsidRDefault="00746A19" w:rsidP="00746A19">
      <w:pPr>
        <w:pStyle w:val="Heading1"/>
      </w:pPr>
      <w:r>
        <w:t>DRUG POLICY</w:t>
      </w:r>
      <w:bookmarkEnd w:id="11"/>
    </w:p>
    <w:p w:rsidR="00746A19" w:rsidRDefault="00746A19" w:rsidP="00746A19"/>
    <w:p w:rsidR="00746A19" w:rsidRDefault="00746A19" w:rsidP="00746A19">
      <w:pPr>
        <w:pStyle w:val="Heading2"/>
      </w:pPr>
      <w:bookmarkStart w:id="48" w:name="_Toc422218258"/>
      <w:r>
        <w:t>SUBSTANCE ABUSE</w:t>
      </w:r>
      <w:bookmarkEnd w:id="48"/>
    </w:p>
    <w:p w:rsidR="00746A19" w:rsidRDefault="00746A19" w:rsidP="00746A19"/>
    <w:p w:rsidR="00746A19" w:rsidRDefault="00746A19" w:rsidP="00746A19">
      <w:r w:rsidRPr="007F2A73">
        <w:rPr>
          <w:b/>
        </w:rPr>
        <w:t xml:space="preserve">Secretary Clinton: </w:t>
      </w:r>
      <w:r w:rsidRPr="00E91DF3">
        <w:rPr>
          <w:b/>
        </w:rPr>
        <w:t>“</w:t>
      </w:r>
      <w:r>
        <w:rPr>
          <w:b/>
        </w:rPr>
        <w:t xml:space="preserve">[We] </w:t>
      </w:r>
      <w:r w:rsidRPr="00E91DF3">
        <w:rPr>
          <w:b/>
        </w:rPr>
        <w:t>Include Mental Health Coverage But We Don’t Have Enough Personnel, Resources, Programs So That It Really Means What It Should — Both In Substance Abuse And In Mental Health.”</w:t>
      </w:r>
      <w:r>
        <w:t xml:space="preserve"> “</w:t>
      </w:r>
      <w:proofErr w:type="spellStart"/>
      <w:r>
        <w:t>WMUR</w:t>
      </w:r>
      <w:proofErr w:type="spellEnd"/>
      <w:r>
        <w:t xml:space="preserve">: You have been making an effort to learn more about the substance abuse epidemic in New Hampshire. Do you have any specific ideas about how to combat that issue, here or elsewhere? CLINTON: I will be rolling it out, but I have to say that it is such an issue here in New Hampshire, I can’t escape it. This morning, at our early childhood event, a grandmother stood up and was saying how she is taking care of her grandchildren because her daughter has an addiction problem. And when I talked about it, heads were nodding and people were looking at each other. So I’ve had an ongoing process to reach out and my policy team has been talking to experts here in New Hampshire because I want to gather the best advice. What may work in one community might not work in another community. We do under the Affordable Care Act, as you know, include mental health coverage but we don’t have enough personnel, resources, programs so that it really means what it should — both in substance abuse and in mental health. So I’m going to be rolling out policies in the campaign to talk about what more I need to be doing.” [Concord Monitor, </w:t>
      </w:r>
      <w:hyperlink r:id="rId106" w:anchor=".VX9uqSl-2Sw.twitter" w:history="1">
        <w:r w:rsidRPr="008049C5">
          <w:rPr>
            <w:rStyle w:val="Hyperlink"/>
          </w:rPr>
          <w:t>6/15/15</w:t>
        </w:r>
      </w:hyperlink>
      <w:r>
        <w:t>]</w:t>
      </w:r>
    </w:p>
    <w:p w:rsidR="00746A19" w:rsidRDefault="00746A19" w:rsidP="00746A19"/>
    <w:p w:rsidR="00746A19" w:rsidRDefault="00746A19" w:rsidP="00746A19">
      <w:pPr>
        <w:pStyle w:val="Heading2"/>
      </w:pPr>
      <w:bookmarkStart w:id="49" w:name="_Toc422218259"/>
      <w:r>
        <w:t>COMMENTS ON MARIJUANA LAWS</w:t>
      </w:r>
      <w:bookmarkEnd w:id="49"/>
    </w:p>
    <w:p w:rsidR="00746A19" w:rsidRDefault="00746A19" w:rsidP="00746A19">
      <w:pPr>
        <w:jc w:val="both"/>
        <w:rPr>
          <w:b/>
        </w:rPr>
      </w:pPr>
    </w:p>
    <w:p w:rsidR="00746A19" w:rsidRDefault="00746A19" w:rsidP="00746A19">
      <w:pPr>
        <w:jc w:val="both"/>
      </w:pPr>
      <w:r w:rsidRPr="0022582D">
        <w:rPr>
          <w:b/>
        </w:rPr>
        <w:t xml:space="preserve">Secretary Clinton: “I Don’t Think </w:t>
      </w:r>
      <w:proofErr w:type="gramStart"/>
      <w:r w:rsidRPr="0022582D">
        <w:rPr>
          <w:b/>
        </w:rPr>
        <w:t>We’ve</w:t>
      </w:r>
      <w:proofErr w:type="gramEnd"/>
      <w:r w:rsidRPr="0022582D">
        <w:rPr>
          <w:b/>
        </w:rPr>
        <w:t xml:space="preserve"> Done Enough Research” On The Effects Of Marijuana, And As States Experiment, The Federal Government Should Be “Exercising Discretion.”</w:t>
      </w:r>
      <w:r>
        <w:t xml:space="preserve"> I don’t think we’ve done enough research to say what the effects are and what they could be on different people with different physical and psychological issues, and different ages…We also have to know how even medical marijuana impacts our kids and our communities. The states are the laboratories of democracy, you know, and we’re seeing states pass laws that enable their citizens to have access to medical marijuana under certain conditions, so we have the opportunity to try to study those, and then Colorado and Washington have proceeded to permit recreational use, and at the same time we’re seeing the beginnings of important criminal justice reforms. So I’m a big believer in acquiring evidence, and I think we should see what kind of results we get, both from medical marijuana and from recreational marijuana before we make any far reaching conclusions…On the medical marijuana side, I think the Feds are largely taking a pass. Not completely, but largely, and what we ought to be doing while we do the research is exercising discretion.” [</w:t>
      </w:r>
      <w:proofErr w:type="spellStart"/>
      <w:r>
        <w:t>KPCC</w:t>
      </w:r>
      <w:proofErr w:type="spellEnd"/>
      <w:r>
        <w:t xml:space="preserve"> Radio, </w:t>
      </w:r>
      <w:proofErr w:type="spellStart"/>
      <w:r>
        <w:t>AirTalk</w:t>
      </w:r>
      <w:proofErr w:type="spellEnd"/>
      <w:r>
        <w:t xml:space="preserve">, </w:t>
      </w:r>
      <w:hyperlink r:id="rId107" w:history="1">
        <w:r w:rsidRPr="0022582D">
          <w:rPr>
            <w:rStyle w:val="Hyperlink"/>
          </w:rPr>
          <w:t>7/22/14</w:t>
        </w:r>
      </w:hyperlink>
      <w:r>
        <w:t>]</w:t>
      </w:r>
    </w:p>
    <w:p w:rsidR="00746A19" w:rsidRDefault="00746A19" w:rsidP="00746A19">
      <w:pPr>
        <w:jc w:val="both"/>
      </w:pPr>
    </w:p>
    <w:p w:rsidR="00746A19" w:rsidRDefault="00746A19" w:rsidP="00746A19">
      <w:pPr>
        <w:jc w:val="both"/>
      </w:pPr>
      <w:r w:rsidRPr="00171D71">
        <w:rPr>
          <w:b/>
        </w:rPr>
        <w:t>Secretary Clinton: “Marijuana Is Still Used As A Gateway Drug…So There Can’t Be A Total Absence Of Law Enforcement.”</w:t>
      </w:r>
      <w:r>
        <w:t xml:space="preserve"> “In Colorado…they’ve been running into some issues, particularly the edible forms of it getting into the hands of kids or being taken by people who may not know that it interacts with a drug or with alcohol or some other substance, so I think the Feds should be attuned to the way that marijuana is still used as a gateway drug, and how the drug cartels from Latin America use marijuana to get footholds in states, so there can’t be a total absence of law enforcement.” [</w:t>
      </w:r>
      <w:proofErr w:type="spellStart"/>
      <w:r>
        <w:t>KPCC</w:t>
      </w:r>
      <w:proofErr w:type="spellEnd"/>
      <w:r>
        <w:t xml:space="preserve"> Radio, </w:t>
      </w:r>
      <w:proofErr w:type="spellStart"/>
      <w:r>
        <w:t>AirTalk</w:t>
      </w:r>
      <w:proofErr w:type="spellEnd"/>
      <w:r>
        <w:t xml:space="preserve">, </w:t>
      </w:r>
      <w:hyperlink r:id="rId108" w:history="1">
        <w:r w:rsidRPr="0022582D">
          <w:rPr>
            <w:rStyle w:val="Hyperlink"/>
          </w:rPr>
          <w:t>7/22/14</w:t>
        </w:r>
      </w:hyperlink>
      <w:r>
        <w:t>]</w:t>
      </w:r>
    </w:p>
    <w:p w:rsidR="00746A19" w:rsidRDefault="00746A19" w:rsidP="00746A19">
      <w:pPr>
        <w:jc w:val="both"/>
      </w:pPr>
    </w:p>
    <w:p w:rsidR="00746A19" w:rsidRDefault="00746A19" w:rsidP="00746A19">
      <w:pPr>
        <w:pStyle w:val="Heading2"/>
      </w:pPr>
      <w:bookmarkStart w:id="50" w:name="_Toc422218260"/>
      <w:r>
        <w:t>CRITICISM FOR MARIJUANA COMMENTS</w:t>
      </w:r>
      <w:bookmarkEnd w:id="50"/>
    </w:p>
    <w:p w:rsidR="00746A19" w:rsidRDefault="00746A19" w:rsidP="00746A19"/>
    <w:p w:rsidR="00746A19" w:rsidRDefault="00746A19" w:rsidP="00746A19">
      <w:pPr>
        <w:pStyle w:val="Heading3"/>
      </w:pPr>
      <w:bookmarkStart w:id="51" w:name="_Toc422218261"/>
      <w:r>
        <w:t>FROM PUNDITS</w:t>
      </w:r>
      <w:bookmarkEnd w:id="51"/>
    </w:p>
    <w:p w:rsidR="00746A19" w:rsidRDefault="00746A19" w:rsidP="00746A19"/>
    <w:p w:rsidR="00746A19" w:rsidRDefault="00746A19" w:rsidP="00746A19">
      <w:pPr>
        <w:jc w:val="both"/>
      </w:pPr>
      <w:r w:rsidRPr="00C110C1">
        <w:rPr>
          <w:b/>
          <w:u w:val="single"/>
        </w:rPr>
        <w:t>New York Times</w:t>
      </w:r>
      <w:r>
        <w:rPr>
          <w:b/>
        </w:rPr>
        <w:t xml:space="preserve">’ </w:t>
      </w:r>
      <w:proofErr w:type="spellStart"/>
      <w:r>
        <w:rPr>
          <w:b/>
        </w:rPr>
        <w:t>Vikas</w:t>
      </w:r>
      <w:proofErr w:type="spellEnd"/>
      <w:r>
        <w:rPr>
          <w:b/>
        </w:rPr>
        <w:t xml:space="preserve"> Bajaj: </w:t>
      </w:r>
      <w:r w:rsidRPr="00C110C1">
        <w:rPr>
          <w:b/>
        </w:rPr>
        <w:t xml:space="preserve">Secretary Clinton’s Call </w:t>
      </w:r>
      <w:proofErr w:type="gramStart"/>
      <w:r w:rsidRPr="00C110C1">
        <w:rPr>
          <w:b/>
        </w:rPr>
        <w:t>For More Research On Marijuana Put Her In The</w:t>
      </w:r>
      <w:proofErr w:type="gramEnd"/>
      <w:r w:rsidRPr="00C110C1">
        <w:rPr>
          <w:b/>
        </w:rPr>
        <w:t xml:space="preserve"> Camp Of “Politicians Who Don’t Want To Take A Clear Position On Marijuana.”</w:t>
      </w:r>
      <w:r>
        <w:t xml:space="preserve"> In a post in the New York Times’ opinion blog, </w:t>
      </w:r>
      <w:proofErr w:type="spellStart"/>
      <w:r>
        <w:t>Vikas</w:t>
      </w:r>
      <w:proofErr w:type="spellEnd"/>
      <w:r>
        <w:t xml:space="preserve"> Bajaj wrote: “</w:t>
      </w:r>
      <w:r w:rsidRPr="00C110C1">
        <w:t>Politicians who don’t want to take a clear position on marijuana legalization often say more research is needed on the effects of consuming the drug. Hillary Clinton called for more research just last month on CNN.</w:t>
      </w:r>
      <w:r>
        <w:t>” [</w:t>
      </w:r>
      <w:proofErr w:type="spellStart"/>
      <w:r>
        <w:t>Vikas</w:t>
      </w:r>
      <w:proofErr w:type="spellEnd"/>
      <w:r>
        <w:t xml:space="preserve"> Bajaj op-ed, New York Times, </w:t>
      </w:r>
      <w:hyperlink r:id="rId109" w:history="1">
        <w:r w:rsidRPr="00C110C1">
          <w:rPr>
            <w:rStyle w:val="Hyperlink"/>
          </w:rPr>
          <w:t>7/30/14</w:t>
        </w:r>
      </w:hyperlink>
      <w:r>
        <w:t>]</w:t>
      </w:r>
    </w:p>
    <w:p w:rsidR="00746A19" w:rsidRPr="003744C6" w:rsidRDefault="00746A19" w:rsidP="00746A19"/>
    <w:p w:rsidR="00746A19" w:rsidRDefault="00746A19" w:rsidP="00746A19">
      <w:pPr>
        <w:jc w:val="both"/>
      </w:pPr>
    </w:p>
    <w:p w:rsidR="00746A19" w:rsidRDefault="00746A19" w:rsidP="00746A19">
      <w:pPr>
        <w:pStyle w:val="Heading1"/>
      </w:pPr>
      <w:r>
        <w:t>ECONOMY</w:t>
      </w:r>
      <w:bookmarkEnd w:id="12"/>
    </w:p>
    <w:p w:rsidR="00746A19" w:rsidRDefault="00746A19" w:rsidP="00746A19"/>
    <w:p w:rsidR="00746A19" w:rsidRDefault="00746A19" w:rsidP="00746A19">
      <w:pPr>
        <w:pStyle w:val="Heading2"/>
      </w:pPr>
      <w:r>
        <w:t>AUTO RESCUE</w:t>
      </w:r>
    </w:p>
    <w:p w:rsidR="00746A19" w:rsidRDefault="00746A19" w:rsidP="00746A19"/>
    <w:p w:rsidR="00746A19" w:rsidRDefault="00746A19" w:rsidP="00746A19">
      <w:r>
        <w:rPr>
          <w:b/>
        </w:rPr>
        <w:t xml:space="preserve">2008: Secretary Clinton </w:t>
      </w:r>
      <w:r w:rsidRPr="00D30097">
        <w:rPr>
          <w:b/>
        </w:rPr>
        <w:t>Voted For The $14 Billion Auto Rescue</w:t>
      </w:r>
      <w:r>
        <w:rPr>
          <w:b/>
        </w:rPr>
        <w:t xml:space="preserve"> Bill</w:t>
      </w:r>
      <w:r w:rsidRPr="00D30097">
        <w:rPr>
          <w:b/>
        </w:rPr>
        <w:t xml:space="preserve"> In 2008.</w:t>
      </w:r>
      <w:r>
        <w:t xml:space="preserve"> [Associated Press, </w:t>
      </w:r>
      <w:hyperlink r:id="rId110" w:history="1">
        <w:r w:rsidRPr="00D30097">
          <w:rPr>
            <w:rStyle w:val="Hyperlink"/>
          </w:rPr>
          <w:t>12/12/08</w:t>
        </w:r>
      </w:hyperlink>
      <w:r>
        <w:t>]</w:t>
      </w:r>
    </w:p>
    <w:p w:rsidR="00746A19" w:rsidRPr="00E33D06" w:rsidRDefault="00746A19" w:rsidP="00746A19"/>
    <w:p w:rsidR="00746A19" w:rsidRDefault="00746A19" w:rsidP="00746A19">
      <w:pPr>
        <w:pStyle w:val="Heading2"/>
      </w:pPr>
      <w:bookmarkStart w:id="52" w:name="_Toc422218200"/>
      <w:r>
        <w:t>ECONOMIC PLAN</w:t>
      </w:r>
      <w:bookmarkEnd w:id="52"/>
    </w:p>
    <w:p w:rsidR="00746A19" w:rsidRDefault="00746A19" w:rsidP="00746A19"/>
    <w:p w:rsidR="00746A19" w:rsidRDefault="00746A19" w:rsidP="00746A19">
      <w:pPr>
        <w:pStyle w:val="Heading3"/>
      </w:pPr>
      <w:bookmarkStart w:id="53" w:name="_Toc422218201"/>
      <w:r>
        <w:t>ECONOMIC ADVISORS</w:t>
      </w:r>
      <w:bookmarkEnd w:id="53"/>
    </w:p>
    <w:p w:rsidR="00746A19" w:rsidRDefault="00746A19" w:rsidP="00746A19">
      <w:pPr>
        <w:rPr>
          <w:b/>
          <w:u w:val="single"/>
        </w:rPr>
      </w:pPr>
    </w:p>
    <w:p w:rsidR="00746A19" w:rsidRDefault="00746A19" w:rsidP="00746A19">
      <w:r w:rsidRPr="00D15C04">
        <w:rPr>
          <w:b/>
          <w:u w:val="single"/>
        </w:rPr>
        <w:t>New York Times</w:t>
      </w:r>
      <w:r w:rsidRPr="00D15C04">
        <w:rPr>
          <w:b/>
        </w:rPr>
        <w:t xml:space="preserve">: Clinton Economic Consultants Include Robert Reich, Larry Summers, Alan S. Blinder, Robert E. Rubin, Joseph E. </w:t>
      </w:r>
      <w:proofErr w:type="spellStart"/>
      <w:r w:rsidRPr="00D15C04">
        <w:rPr>
          <w:b/>
        </w:rPr>
        <w:t>Stiglitz</w:t>
      </w:r>
      <w:proofErr w:type="spellEnd"/>
      <w:r w:rsidRPr="00D15C04">
        <w:rPr>
          <w:b/>
        </w:rPr>
        <w:t xml:space="preserve">, Peter R. </w:t>
      </w:r>
      <w:proofErr w:type="spellStart"/>
      <w:r w:rsidRPr="00D15C04">
        <w:rPr>
          <w:b/>
        </w:rPr>
        <w:t>Orzsag</w:t>
      </w:r>
      <w:proofErr w:type="spellEnd"/>
      <w:r w:rsidRPr="00D15C04">
        <w:rPr>
          <w:b/>
        </w:rPr>
        <w:t xml:space="preserve">, And Teresa </w:t>
      </w:r>
      <w:proofErr w:type="spellStart"/>
      <w:r w:rsidRPr="00D15C04">
        <w:rPr>
          <w:b/>
        </w:rPr>
        <w:t>Ghilarducci</w:t>
      </w:r>
      <w:proofErr w:type="spellEnd"/>
      <w:r w:rsidRPr="00D15C04">
        <w:rPr>
          <w:b/>
        </w:rPr>
        <w:t>.</w:t>
      </w:r>
      <w:r>
        <w:t xml:space="preserve"> “</w:t>
      </w:r>
      <w:r w:rsidRPr="009C2E3A">
        <w:t xml:space="preserve">Mr. Reich is one of some 200 economists and academics who have offered Mrs. Clinton ideas and guidance as she settles on an economic doctrine. Several of Mr. Clinton’s former advisers, including Alan S. Blinder, Robert E. Rubin and Mr. Summers, maintain influence. But Mrs. Clinton has cast a wide net that also includes Joseph E. </w:t>
      </w:r>
      <w:proofErr w:type="spellStart"/>
      <w:r w:rsidRPr="009C2E3A">
        <w:t>Stiglitz</w:t>
      </w:r>
      <w:proofErr w:type="spellEnd"/>
      <w:r w:rsidRPr="009C2E3A">
        <w:t xml:space="preserve">, a Nobel laureate in economics who has written extensively about inequality; </w:t>
      </w:r>
      <w:r w:rsidRPr="009C2E3A">
        <w:lastRenderedPageBreak/>
        <w:t>Alan B. Krueger, a professor</w:t>
      </w:r>
      <w:r>
        <w:t xml:space="preserve"> at Princeton and co-author of ‘</w:t>
      </w:r>
      <w:r w:rsidRPr="009C2E3A">
        <w:t>Inequality in</w:t>
      </w:r>
      <w:r>
        <w:t xml:space="preserve"> America’</w:t>
      </w:r>
      <w:r w:rsidRPr="009C2E3A">
        <w:t xml:space="preserve">; and Peter R. </w:t>
      </w:r>
      <w:proofErr w:type="spellStart"/>
      <w:r w:rsidRPr="009C2E3A">
        <w:t>Orszag</w:t>
      </w:r>
      <w:proofErr w:type="spellEnd"/>
      <w:r w:rsidRPr="009C2E3A">
        <w:t xml:space="preserve">, a former director of the Office of Management and Budget under President Obama. Teresa </w:t>
      </w:r>
      <w:proofErr w:type="spellStart"/>
      <w:r w:rsidRPr="009C2E3A">
        <w:t>Ghilarducci</w:t>
      </w:r>
      <w:proofErr w:type="spellEnd"/>
      <w:r w:rsidRPr="009C2E3A">
        <w:t>, a labor economist who focuses on retirement issues, is also playing a prominent role.</w:t>
      </w:r>
      <w:r>
        <w:t xml:space="preserve">” [New York Times, </w:t>
      </w:r>
      <w:hyperlink r:id="rId111" w:history="1">
        <w:r w:rsidRPr="00C2718A">
          <w:rPr>
            <w:rStyle w:val="Hyperlink"/>
          </w:rPr>
          <w:t>2/8/15</w:t>
        </w:r>
      </w:hyperlink>
      <w:r>
        <w:t>]</w:t>
      </w:r>
    </w:p>
    <w:p w:rsidR="00746A19" w:rsidRDefault="00746A19" w:rsidP="00746A19"/>
    <w:p w:rsidR="00746A19" w:rsidRDefault="00746A19" w:rsidP="00746A19">
      <w:pPr>
        <w:pStyle w:val="Heading3"/>
      </w:pPr>
      <w:bookmarkStart w:id="54" w:name="_Toc422218202"/>
      <w:r>
        <w:t>BIPARTISANSHIP</w:t>
      </w:r>
      <w:bookmarkEnd w:id="54"/>
    </w:p>
    <w:p w:rsidR="00746A19" w:rsidRDefault="00746A19" w:rsidP="00746A19"/>
    <w:p w:rsidR="00746A19" w:rsidRDefault="00746A19" w:rsidP="00746A19">
      <w:r w:rsidRPr="007F2A73">
        <w:rPr>
          <w:b/>
        </w:rPr>
        <w:t xml:space="preserve">Secretary Clinton: “I’m Going </w:t>
      </w:r>
      <w:proofErr w:type="gramStart"/>
      <w:r w:rsidRPr="007F2A73">
        <w:rPr>
          <w:b/>
        </w:rPr>
        <w:t>To Try To Be Producing An Agenda That I Hope Can Draw Republican Voters And</w:t>
      </w:r>
      <w:proofErr w:type="gramEnd"/>
      <w:r w:rsidRPr="007F2A73">
        <w:rPr>
          <w:b/>
        </w:rPr>
        <w:t xml:space="preserve"> Republican Members Of Congress… A Lot Of Which, Unless They Are Going To Say ‘No’ Just Because Of Extreme Partisanship, Should Be Attractive To Them On Behalf Of Our Country.”</w:t>
      </w:r>
      <w:r w:rsidRPr="0031180F">
        <w:t xml:space="preserve"> </w:t>
      </w:r>
      <w:r>
        <w:t>“</w:t>
      </w:r>
      <w:r w:rsidRPr="0031180F">
        <w:t xml:space="preserve">Secondly, I’m going to try to be producing an agenda that I hope can draw Republican voters and Republican members of congress. I’m well aware that the party on the other side has gone very far toward the Tea Party side, but I think there are still a lot of Republicans that understand that we’ve got to do things for our country — we have to make progress, and we’ve got to get results. So I will be presenting an agenda. A lot of which, unless they are going to say ‘no’ just because of extreme partisanship, should be attractive to them on behalf of our country. I will in my campaign try to elect more Democrats. </w:t>
      </w:r>
      <w:proofErr w:type="gramStart"/>
      <w:r w:rsidRPr="0031180F">
        <w:t>More Democrats in the Senate, more Democrats in the House so that we get back to a better balance.</w:t>
      </w:r>
      <w:r>
        <w:t>”</w:t>
      </w:r>
      <w:proofErr w:type="gramEnd"/>
      <w:r>
        <w:t xml:space="preserve"> [Concord Monitor, </w:t>
      </w:r>
      <w:hyperlink r:id="rId112" w:anchor=".VX9uqSl-2Sw.twitter" w:history="1">
        <w:r w:rsidRPr="008049C5">
          <w:rPr>
            <w:rStyle w:val="Hyperlink"/>
          </w:rPr>
          <w:t>6/15/15</w:t>
        </w:r>
      </w:hyperlink>
      <w:r>
        <w:t>]</w:t>
      </w:r>
    </w:p>
    <w:p w:rsidR="00746A19" w:rsidRDefault="00746A19" w:rsidP="00746A19"/>
    <w:p w:rsidR="00746A19" w:rsidRPr="00E52BBB" w:rsidRDefault="00746A19" w:rsidP="00746A19">
      <w:pPr>
        <w:pStyle w:val="Heading3"/>
      </w:pPr>
      <w:bookmarkStart w:id="55" w:name="_Toc422218203"/>
      <w:r>
        <w:t>POTENTIAL BLUEPRINT – INCLUSIVE PROSPERITY</w:t>
      </w:r>
      <w:bookmarkEnd w:id="55"/>
    </w:p>
    <w:p w:rsidR="00746A19" w:rsidRDefault="00746A19" w:rsidP="00746A19">
      <w:pPr>
        <w:rPr>
          <w:b/>
          <w:u w:val="single"/>
        </w:rPr>
      </w:pPr>
    </w:p>
    <w:p w:rsidR="00746A19" w:rsidRDefault="00746A19" w:rsidP="00746A19">
      <w:r w:rsidRPr="00A56800">
        <w:rPr>
          <w:b/>
          <w:u w:val="single"/>
        </w:rPr>
        <w:t>TIME</w:t>
      </w:r>
      <w:r w:rsidRPr="00A56800">
        <w:rPr>
          <w:b/>
        </w:rPr>
        <w:t>: A Center For American Progress Report Was Considered An Attempt By Clinton Allies To Frame “An Economic Policy Agenda For Her Presumptive 2016 Presidential Campaign.</w:t>
      </w:r>
      <w:r>
        <w:rPr>
          <w:b/>
        </w:rPr>
        <w:t>”</w:t>
      </w:r>
      <w:r>
        <w:t xml:space="preserve">  “</w:t>
      </w:r>
      <w:r w:rsidRPr="00A56800">
        <w:t>Hillary Clinton’s allies appear to be taking their first shot at framing an economic policy agenda for her presumptive 2016 presidential campaign, with a new report out Thursday from the Clinton-friendly liberal think tank Center for American Progress.</w:t>
      </w:r>
      <w:r>
        <w:t xml:space="preserve">” [TIME, </w:t>
      </w:r>
      <w:hyperlink r:id="rId113" w:history="1">
        <w:r w:rsidRPr="00A56800">
          <w:rPr>
            <w:rStyle w:val="Hyperlink"/>
          </w:rPr>
          <w:t>1/15/15</w:t>
        </w:r>
      </w:hyperlink>
      <w:r>
        <w:t>]</w:t>
      </w:r>
    </w:p>
    <w:p w:rsidR="00746A19" w:rsidRDefault="00746A19" w:rsidP="00746A19"/>
    <w:p w:rsidR="00746A19" w:rsidRDefault="00746A19" w:rsidP="00746A19">
      <w:r w:rsidRPr="00A56800">
        <w:rPr>
          <w:b/>
          <w:u w:val="single"/>
        </w:rPr>
        <w:t>MSNBC</w:t>
      </w:r>
      <w:r w:rsidRPr="00A56800">
        <w:rPr>
          <w:b/>
        </w:rPr>
        <w:t xml:space="preserve">: </w:t>
      </w:r>
      <w:r>
        <w:rPr>
          <w:b/>
        </w:rPr>
        <w:t>Inclusive Prosperity</w:t>
      </w:r>
      <w:r w:rsidRPr="00A56800">
        <w:rPr>
          <w:b/>
        </w:rPr>
        <w:t xml:space="preserve"> Report Aims To Figure Out How To “Boost Wages For The Middle Class And Share Prosperity More Broadly.”</w:t>
      </w:r>
      <w:r>
        <w:t xml:space="preserve">  “A new report from a leading Democratic think tank offers clues about how Hillary Clinton might tackle economic inequality, which has become a key motivating issue of the progressive base, if she decides to run for president in 2016. The report, assembled by an international panel of prominent economists and policy experts, tries to tackle one of the biggest and most difficult questions of contemporary economics – how to boost wages for the middle class and share prosperity more broadly.” [MSNBC, </w:t>
      </w:r>
      <w:hyperlink r:id="rId114" w:history="1">
        <w:r w:rsidRPr="009819A8">
          <w:rPr>
            <w:rStyle w:val="Hyperlink"/>
          </w:rPr>
          <w:t>1/16/15</w:t>
        </w:r>
      </w:hyperlink>
      <w:r>
        <w:t>]</w:t>
      </w:r>
    </w:p>
    <w:p w:rsidR="00746A19" w:rsidRDefault="00746A19" w:rsidP="00746A19"/>
    <w:p w:rsidR="00746A19" w:rsidRDefault="00746A19" w:rsidP="00746A19">
      <w:r w:rsidRPr="00A56800">
        <w:rPr>
          <w:b/>
          <w:u w:val="single"/>
        </w:rPr>
        <w:t>MSNBC</w:t>
      </w:r>
      <w:r w:rsidRPr="00A56800">
        <w:rPr>
          <w:b/>
        </w:rPr>
        <w:t>:</w:t>
      </w:r>
      <w:r>
        <w:rPr>
          <w:b/>
        </w:rPr>
        <w:t xml:space="preserve"> </w:t>
      </w:r>
      <w:r w:rsidRPr="00003DB9">
        <w:rPr>
          <w:b/>
        </w:rPr>
        <w:t xml:space="preserve">Rather Than Blame Wall Street For Wage Stagnation, </w:t>
      </w:r>
      <w:r>
        <w:rPr>
          <w:b/>
        </w:rPr>
        <w:t xml:space="preserve">The Inclusive Prosperity </w:t>
      </w:r>
      <w:r w:rsidRPr="00003DB9">
        <w:rPr>
          <w:b/>
        </w:rPr>
        <w:t>Report “Takes A Broader And Less Confrontational Approach.”</w:t>
      </w:r>
      <w:r>
        <w:t xml:space="preserve"> “As Massachusetts Democratic Sen. Elizabeth Warren and many others have noted, while much of economy has recovered from the 2008 financial crisis, middle class wages remain stagnant. But while Warren pins the blame on Wall Street, the Center for American Progress report, released Thursday, takes a broader and less confrontational approach, highlights a wide basket of policy solutions employed successfully by other countries. Its authors have embraced a more positive, hopeful message of economic empowerment, putting aside the messier and more contentious questions of whether and how such sweeping initiatives would be paid for.” [MSNBC, </w:t>
      </w:r>
      <w:hyperlink r:id="rId115" w:history="1">
        <w:r w:rsidRPr="009819A8">
          <w:rPr>
            <w:rStyle w:val="Hyperlink"/>
          </w:rPr>
          <w:t>1/16/15</w:t>
        </w:r>
      </w:hyperlink>
      <w:r>
        <w:t>]</w:t>
      </w:r>
    </w:p>
    <w:p w:rsidR="00746A19" w:rsidRDefault="00746A19" w:rsidP="00746A19"/>
    <w:p w:rsidR="00746A19" w:rsidRDefault="00746A19" w:rsidP="00746A19">
      <w:r w:rsidRPr="00003DB9">
        <w:rPr>
          <w:b/>
          <w:u w:val="single"/>
        </w:rPr>
        <w:t>MSNBC</w:t>
      </w:r>
      <w:r w:rsidRPr="00003DB9">
        <w:rPr>
          <w:b/>
        </w:rPr>
        <w:t>: Inclusive Prosperity Report “</w:t>
      </w:r>
      <w:r>
        <w:rPr>
          <w:b/>
        </w:rPr>
        <w:t>Highlights A Wide Basket Of Policy Solutions…</w:t>
      </w:r>
      <w:r w:rsidRPr="00003DB9">
        <w:rPr>
          <w:b/>
        </w:rPr>
        <w:t>Putting Aside The Messier And More Contentious Questions Of Whether And How Such Sweeping Initiatives Would Be Paid For.”</w:t>
      </w:r>
      <w:r>
        <w:t xml:space="preserve"> “But while Warren pins the blame on Wall Street, the Center for American Progress report, released Thursday, takes a broader and less confrontational approach, highlights a wide basket of policy solutions employed successfully by other countries. Its authors have embraced a more positive, hopeful message of economic empowerment, putting aside the messier and more contentious questions of whether and how such sweeping initiatives would be paid for.” [MSNBC, </w:t>
      </w:r>
      <w:hyperlink r:id="rId116" w:history="1">
        <w:r w:rsidRPr="009819A8">
          <w:rPr>
            <w:rStyle w:val="Hyperlink"/>
          </w:rPr>
          <w:t>1/16/15</w:t>
        </w:r>
      </w:hyperlink>
      <w:r>
        <w:t>]</w:t>
      </w:r>
    </w:p>
    <w:p w:rsidR="00746A19" w:rsidRDefault="00746A19" w:rsidP="00746A19"/>
    <w:p w:rsidR="00746A19" w:rsidRDefault="00746A19" w:rsidP="00746A19">
      <w:r w:rsidRPr="00003DB9">
        <w:rPr>
          <w:b/>
          <w:u w:val="single"/>
        </w:rPr>
        <w:lastRenderedPageBreak/>
        <w:t>MSNBC</w:t>
      </w:r>
      <w:r w:rsidRPr="00003DB9">
        <w:rPr>
          <w:b/>
        </w:rPr>
        <w:t>:</w:t>
      </w:r>
      <w:r>
        <w:rPr>
          <w:b/>
        </w:rPr>
        <w:t xml:space="preserve"> </w:t>
      </w:r>
      <w:r w:rsidRPr="006A7DB7">
        <w:rPr>
          <w:b/>
        </w:rPr>
        <w:t xml:space="preserve">Inclusive Prosperity Report “Tackles </w:t>
      </w:r>
      <w:proofErr w:type="gramStart"/>
      <w:r w:rsidRPr="006A7DB7">
        <w:rPr>
          <w:b/>
        </w:rPr>
        <w:t>The Issues Americans Consistently</w:t>
      </w:r>
      <w:r>
        <w:rPr>
          <w:b/>
        </w:rPr>
        <w:t xml:space="preserve"> </w:t>
      </w:r>
      <w:r w:rsidRPr="006A7DB7">
        <w:rPr>
          <w:b/>
        </w:rPr>
        <w:t>List As</w:t>
      </w:r>
      <w:proofErr w:type="gramEnd"/>
      <w:r w:rsidRPr="006A7DB7">
        <w:rPr>
          <w:b/>
        </w:rPr>
        <w:t xml:space="preserve"> Their Top Priority In Polls…But In A Way That’s Less Likely To Alienate The Business Community And Financial Sector.”</w:t>
      </w:r>
      <w:r>
        <w:t xml:space="preserve"> “</w:t>
      </w:r>
      <w:r w:rsidRPr="006A7DB7">
        <w:t>It’s hard not see the report as the potential seed of an economic agenda that helps Clinton walk that tightrope. It tackles the issues Americans consistently list as their top priority in polls – jobs and the economy – but in a way that’s less likely to alienate the business community and financial sector, or appear inauthentic to her own identity. The report’s international focus also plays to the former secretary of state’s strengths, and it would allow her to promote lessons she’s learned from her many travels abroad.</w:t>
      </w:r>
      <w:r>
        <w:t xml:space="preserve">” [MSNBC, </w:t>
      </w:r>
      <w:hyperlink r:id="rId117" w:history="1">
        <w:r w:rsidRPr="009819A8">
          <w:rPr>
            <w:rStyle w:val="Hyperlink"/>
          </w:rPr>
          <w:t>1/16/15</w:t>
        </w:r>
      </w:hyperlink>
      <w:r>
        <w:t>]</w:t>
      </w:r>
    </w:p>
    <w:p w:rsidR="00746A19" w:rsidRDefault="00746A19" w:rsidP="00746A19"/>
    <w:p w:rsidR="00746A19" w:rsidRPr="007825CC" w:rsidRDefault="00746A19" w:rsidP="00746A19">
      <w:proofErr w:type="gramStart"/>
      <w:r w:rsidRPr="00426F51">
        <w:rPr>
          <w:b/>
          <w:u w:val="single"/>
        </w:rPr>
        <w:t>Associated Press</w:t>
      </w:r>
      <w:r w:rsidRPr="00426F51">
        <w:rPr>
          <w:b/>
        </w:rPr>
        <w:t xml:space="preserve">: Inclusive Prosperity Report </w:t>
      </w:r>
      <w:r>
        <w:rPr>
          <w:b/>
        </w:rPr>
        <w:t>Touted</w:t>
      </w:r>
      <w:r w:rsidRPr="00426F51">
        <w:rPr>
          <w:b/>
        </w:rPr>
        <w:t xml:space="preserve"> “Tax Credits For Middle-Class Families, Incentives For Employees To Partake In Profit-Sharing, Attention To Collective Bargaining Rights And Tying The Repayment Of Student Loans To A Graduate's Income.”</w:t>
      </w:r>
      <w:proofErr w:type="gramEnd"/>
      <w:r>
        <w:t xml:space="preserve"> </w:t>
      </w:r>
      <w:r w:rsidRPr="00796EDE">
        <w:t xml:space="preserve"> </w:t>
      </w:r>
      <w:r>
        <w:t>Inclusive Prosperity Report “</w:t>
      </w:r>
      <w:r w:rsidRPr="00796EDE">
        <w:t>also offered other ideas with broad appeal in the party: tax credits for middle-class families, incentives for employees to partake in profit-sharing, attention to collective bargaining rights and tying the repayment of student loans to a graduate's income earned over two decades or more.</w:t>
      </w:r>
      <w:r>
        <w:t xml:space="preserve">” [Associated Press, </w:t>
      </w:r>
      <w:hyperlink r:id="rId118" w:history="1">
        <w:r w:rsidRPr="00426F51">
          <w:rPr>
            <w:rStyle w:val="Hyperlink"/>
          </w:rPr>
          <w:t>1/18/15</w:t>
        </w:r>
      </w:hyperlink>
      <w:r>
        <w:t>]</w:t>
      </w:r>
    </w:p>
    <w:p w:rsidR="00746A19" w:rsidRPr="00A06EED" w:rsidRDefault="00746A19" w:rsidP="00746A19"/>
    <w:p w:rsidR="00746A19" w:rsidRDefault="00746A19" w:rsidP="00746A19">
      <w:pPr>
        <w:pStyle w:val="Heading1"/>
      </w:pPr>
      <w:bookmarkStart w:id="56" w:name="_Toc422218204"/>
      <w:r>
        <w:t>EDUCATION</w:t>
      </w:r>
      <w:bookmarkEnd w:id="56"/>
    </w:p>
    <w:p w:rsidR="00746A19" w:rsidRDefault="00746A19" w:rsidP="00746A19"/>
    <w:p w:rsidR="00746A19" w:rsidRDefault="00746A19" w:rsidP="00746A19">
      <w:pPr>
        <w:pStyle w:val="Heading2"/>
      </w:pPr>
      <w:bookmarkStart w:id="57" w:name="_Toc422218205"/>
      <w:r>
        <w:t>AFFORDABILITY</w:t>
      </w:r>
      <w:bookmarkEnd w:id="57"/>
    </w:p>
    <w:p w:rsidR="00746A19" w:rsidRDefault="00746A19" w:rsidP="00746A19"/>
    <w:p w:rsidR="00746A19" w:rsidRPr="00BF078B" w:rsidRDefault="00746A19" w:rsidP="00746A19">
      <w:r w:rsidRPr="00BF078B">
        <w:rPr>
          <w:b/>
        </w:rPr>
        <w:t>Then-Senator Clinton Introduced The Nontraditional Students Success Act In 2004.</w:t>
      </w:r>
      <w:r w:rsidRPr="00BF078B">
        <w:t xml:space="preserve"> [S.2360, Library of Congress, </w:t>
      </w:r>
      <w:hyperlink r:id="rId119" w:history="1">
        <w:r w:rsidRPr="00BF078B">
          <w:rPr>
            <w:rStyle w:val="Hyperlink"/>
          </w:rPr>
          <w:t>4/29/04</w:t>
        </w:r>
      </w:hyperlink>
      <w:r w:rsidRPr="00BF078B">
        <w:t>]</w:t>
      </w:r>
    </w:p>
    <w:p w:rsidR="00746A19" w:rsidRDefault="00746A19" w:rsidP="00746A19"/>
    <w:p w:rsidR="00746A19" w:rsidRDefault="00746A19" w:rsidP="00746A19">
      <w:r w:rsidRPr="00BF078B">
        <w:rPr>
          <w:b/>
        </w:rPr>
        <w:t>Then-Senator Clinton Introduced The Nontraditional Students Success Act In 2006.</w:t>
      </w:r>
      <w:r>
        <w:t xml:space="preserve"> [S.3528, Library of Congress, </w:t>
      </w:r>
      <w:hyperlink r:id="rId120" w:history="1">
        <w:r w:rsidRPr="00BF078B">
          <w:rPr>
            <w:rStyle w:val="Hyperlink"/>
          </w:rPr>
          <w:t>6/15/06</w:t>
        </w:r>
      </w:hyperlink>
      <w:r>
        <w:t>]</w:t>
      </w:r>
    </w:p>
    <w:p w:rsidR="00746A19" w:rsidRDefault="00746A19" w:rsidP="00746A19"/>
    <w:p w:rsidR="00746A19" w:rsidRDefault="00746A19" w:rsidP="00746A19">
      <w:r w:rsidRPr="00BF078B">
        <w:rPr>
          <w:b/>
        </w:rPr>
        <w:t>Then-Senator Clinton Introduced The Nontraditional Students Success Act In 2006.</w:t>
      </w:r>
      <w:r>
        <w:t xml:space="preserve"> [S.301, Library of Congress, </w:t>
      </w:r>
      <w:hyperlink r:id="rId121" w:history="1">
        <w:r w:rsidRPr="00BF078B">
          <w:rPr>
            <w:rStyle w:val="Hyperlink"/>
          </w:rPr>
          <w:t>1/16/07</w:t>
        </w:r>
      </w:hyperlink>
      <w:r>
        <w:t>]</w:t>
      </w:r>
    </w:p>
    <w:p w:rsidR="00746A19" w:rsidRDefault="00746A19" w:rsidP="00746A19"/>
    <w:p w:rsidR="00746A19" w:rsidRDefault="00746A19" w:rsidP="00746A19">
      <w:r w:rsidRPr="00A44D24">
        <w:rPr>
          <w:b/>
        </w:rPr>
        <w:t>Then-Senator Clinton Introduced A Bill To Increase The Maximum Pell Grant, Increase The Income Protection Allowance For Working Students, And Increase The “Amount Of Education Expenses That Students Can Claim Under The Lifetime Learning Credit.”</w:t>
      </w:r>
      <w:r>
        <w:t xml:space="preserve"> “It increases the maximum Pell Grant to $11,600 by 2010. Pell Grants work and there is no reason why we should not continue to invest in this worthwhile solution. This bill also increases the income protection allowance so that working students can keep more of their income. Our bill sets the level at $18,000 per year as opposed to only $5,000 per year—which is current law for single independent students. It increases the amount of education expenses that students can claim under the Lifetime Learning credit from 20 percent to 50 percent. Under current law, students receive a credit of only $300 for education expenses towards the Lifetime Learning credit. Under this proposal, they could claim $750—money that would go a long way towards offsetting the cost of higher education today.” [S4694, Congressional Record, Congressional Quarterly, 4/29/04]</w:t>
      </w:r>
    </w:p>
    <w:p w:rsidR="00746A19" w:rsidRDefault="00746A19" w:rsidP="00746A19"/>
    <w:p w:rsidR="00746A19" w:rsidRDefault="00746A19" w:rsidP="00746A19">
      <w:r w:rsidRPr="00A35D0B">
        <w:rPr>
          <w:b/>
        </w:rPr>
        <w:t>Then-Senator Clinton Proposed “</w:t>
      </w:r>
      <w:proofErr w:type="gramStart"/>
      <w:r w:rsidRPr="00A35D0B">
        <w:rPr>
          <w:b/>
        </w:rPr>
        <w:t>An Information</w:t>
      </w:r>
      <w:proofErr w:type="gramEnd"/>
      <w:r w:rsidRPr="00A35D0B">
        <w:rPr>
          <w:b/>
        </w:rPr>
        <w:t xml:space="preserve"> Campaign So That Students Will Know More About The Financial Aid Available To Them... A Direct Mailing Campaign Combined With Outreach To Employers About The Financial Resources Available To Non-Traditional Students.”</w:t>
      </w:r>
      <w:r>
        <w:t xml:space="preserve"> “I am also proposing an information campaign so that students will know more about the financial aid available to them. Research shows that one of the most significant challenges to making ‘lifelong learning’ a reality is to overcome the perception held by many non-traditional students, especially first-generation and adults with few work </w:t>
      </w:r>
      <w:proofErr w:type="gramStart"/>
      <w:r>
        <w:t>skills, that</w:t>
      </w:r>
      <w:proofErr w:type="gramEnd"/>
      <w:r>
        <w:t xml:space="preserve"> they are not ‘student material.’ A direct mailing campaign combined with outreach to employers about the financial resources available to non-traditional students could significantly boost attendance and retention of non-traditional students.” [S4694, Congressional Record, Congressional Quarterly, 4/29/04]</w:t>
      </w:r>
    </w:p>
    <w:p w:rsidR="00746A19" w:rsidRDefault="00746A19" w:rsidP="00746A19"/>
    <w:p w:rsidR="00746A19" w:rsidRDefault="00746A19" w:rsidP="00746A19">
      <w:r w:rsidRPr="002A6DEF">
        <w:rPr>
          <w:b/>
        </w:rPr>
        <w:t xml:space="preserve">Then-Senator Clinton Called </w:t>
      </w:r>
      <w:proofErr w:type="gramStart"/>
      <w:r w:rsidRPr="002A6DEF">
        <w:rPr>
          <w:b/>
        </w:rPr>
        <w:t>For</w:t>
      </w:r>
      <w:proofErr w:type="gramEnd"/>
      <w:r w:rsidRPr="002A6DEF">
        <w:rPr>
          <w:b/>
        </w:rPr>
        <w:t xml:space="preserve"> A “Student Borrower’s Bill Of Rights.”</w:t>
      </w:r>
      <w:r>
        <w:t xml:space="preserve"> [New York Times, </w:t>
      </w:r>
      <w:hyperlink r:id="rId122" w:history="1">
        <w:r w:rsidRPr="002A6DEF">
          <w:rPr>
            <w:rStyle w:val="Hyperlink"/>
          </w:rPr>
          <w:t>11/24/07</w:t>
        </w:r>
      </w:hyperlink>
      <w:r>
        <w:t>]</w:t>
      </w:r>
    </w:p>
    <w:p w:rsidR="00746A19" w:rsidRDefault="00746A19" w:rsidP="00746A19"/>
    <w:p w:rsidR="00746A19" w:rsidRDefault="00746A19" w:rsidP="00746A19">
      <w:r w:rsidRPr="00EC018C">
        <w:rPr>
          <w:b/>
          <w:u w:val="single"/>
        </w:rPr>
        <w:lastRenderedPageBreak/>
        <w:t>Education Week</w:t>
      </w:r>
      <w:r>
        <w:rPr>
          <w:b/>
        </w:rPr>
        <w:t xml:space="preserve">: </w:t>
      </w:r>
      <w:r w:rsidRPr="00B14EAE">
        <w:rPr>
          <w:b/>
        </w:rPr>
        <w:t xml:space="preserve">Then-Senator Hillary Clinton “Introduced Legislation </w:t>
      </w:r>
      <w:proofErr w:type="gramStart"/>
      <w:r w:rsidRPr="00B14EAE">
        <w:rPr>
          <w:b/>
        </w:rPr>
        <w:t>To</w:t>
      </w:r>
      <w:proofErr w:type="gramEnd"/>
      <w:r w:rsidRPr="00B14EAE">
        <w:rPr>
          <w:b/>
        </w:rPr>
        <w:t xml:space="preserve"> Create A Demonstration Program That Would Offer Home-Visiting Services To Improve Health And Educational Outcomes For Low-Income Families.”</w:t>
      </w:r>
      <w:r>
        <w:rPr>
          <w:b/>
        </w:rPr>
        <w:t xml:space="preserve"> </w:t>
      </w:r>
      <w:r>
        <w:t xml:space="preserve">[Education Week, </w:t>
      </w:r>
      <w:hyperlink r:id="rId123" w:history="1">
        <w:r w:rsidRPr="00EC018C">
          <w:rPr>
            <w:rStyle w:val="Hyperlink"/>
          </w:rPr>
          <w:t>3/3/15</w:t>
        </w:r>
      </w:hyperlink>
      <w:r>
        <w:t>]</w:t>
      </w:r>
    </w:p>
    <w:p w:rsidR="00746A19" w:rsidRDefault="00746A19" w:rsidP="00746A19"/>
    <w:p w:rsidR="00746A19" w:rsidRDefault="00746A19" w:rsidP="00746A19">
      <w:r w:rsidRPr="00EC018C">
        <w:rPr>
          <w:b/>
          <w:u w:val="single"/>
        </w:rPr>
        <w:t>Education Week</w:t>
      </w:r>
      <w:r>
        <w:rPr>
          <w:b/>
        </w:rPr>
        <w:t xml:space="preserve">: </w:t>
      </w:r>
      <w:r w:rsidRPr="00891B58">
        <w:rPr>
          <w:b/>
        </w:rPr>
        <w:t>Then-Senator Clinton “Introduced A Bill In 2007 To Increase Access To Free Tutoring Services Required For Students From Low-Performing Schools And To Improve The Quality Of Tutoring Providers.”</w:t>
      </w:r>
      <w:r>
        <w:rPr>
          <w:b/>
        </w:rPr>
        <w:t xml:space="preserve"> </w:t>
      </w:r>
      <w:r>
        <w:t xml:space="preserve">[Education Week, </w:t>
      </w:r>
      <w:hyperlink r:id="rId124" w:history="1">
        <w:r w:rsidRPr="00EC018C">
          <w:rPr>
            <w:rStyle w:val="Hyperlink"/>
          </w:rPr>
          <w:t>3/3/15</w:t>
        </w:r>
      </w:hyperlink>
      <w:r>
        <w:t>]</w:t>
      </w:r>
    </w:p>
    <w:p w:rsidR="00D149DE" w:rsidRDefault="00D149DE" w:rsidP="00746A19"/>
    <w:p w:rsidR="00D149DE" w:rsidRDefault="00D149DE" w:rsidP="00746A19">
      <w:r>
        <w:rPr>
          <w:b/>
        </w:rPr>
        <w:t xml:space="preserve">Secretary Clinton Supported President Obama’s Free Community College Plan. </w:t>
      </w:r>
      <w:r w:rsidRPr="00CF48B2">
        <w:t xml:space="preserve">[Fusion, </w:t>
      </w:r>
      <w:hyperlink r:id="rId125" w:history="1">
        <w:r w:rsidRPr="00CF48B2">
          <w:rPr>
            <w:rStyle w:val="Hyperlink"/>
          </w:rPr>
          <w:t>4/14/15</w:t>
        </w:r>
      </w:hyperlink>
      <w:r w:rsidRPr="00CF48B2">
        <w:t>]</w:t>
      </w:r>
    </w:p>
    <w:p w:rsidR="007C378E" w:rsidRDefault="007C378E" w:rsidP="00746A19"/>
    <w:p w:rsidR="007C378E" w:rsidRDefault="007C378E" w:rsidP="007C378E">
      <w:pPr>
        <w:pStyle w:val="Heading2"/>
      </w:pPr>
      <w:r>
        <w:t>FOR-PROFIT COLLEGES</w:t>
      </w:r>
    </w:p>
    <w:p w:rsidR="007C378E" w:rsidRDefault="007C378E" w:rsidP="007C378E"/>
    <w:p w:rsidR="007C378E" w:rsidRDefault="007C378E" w:rsidP="007C378E">
      <w:r>
        <w:rPr>
          <w:b/>
        </w:rPr>
        <w:t xml:space="preserve">Secretary Clinton Criticized For-Profit Colleges As Predatory. </w:t>
      </w:r>
      <w:r>
        <w:t xml:space="preserve">[Huffington Post, </w:t>
      </w:r>
      <w:hyperlink r:id="rId126" w:history="1">
        <w:r w:rsidRPr="00832C9D">
          <w:rPr>
            <w:rStyle w:val="Hyperlink"/>
          </w:rPr>
          <w:t>4/14/15</w:t>
        </w:r>
      </w:hyperlink>
      <w:r>
        <w:t>]</w:t>
      </w:r>
    </w:p>
    <w:p w:rsidR="007C378E" w:rsidRDefault="007C378E" w:rsidP="007C378E"/>
    <w:p w:rsidR="007C378E" w:rsidRPr="007C378E" w:rsidRDefault="007C378E" w:rsidP="007C378E">
      <w:r w:rsidRPr="002B0A63">
        <w:rPr>
          <w:b/>
        </w:rPr>
        <w:t>Bill Clinton Served As An Honorary Chancellor Of A For-Profit College.</w:t>
      </w:r>
      <w:r>
        <w:t xml:space="preserve"> [Bloomberg, </w:t>
      </w:r>
      <w:hyperlink r:id="rId127" w:history="1">
        <w:r w:rsidRPr="002B0A63">
          <w:rPr>
            <w:rStyle w:val="Hyperlink"/>
          </w:rPr>
          <w:t>4/24/15</w:t>
        </w:r>
      </w:hyperlink>
      <w:r>
        <w:t>]</w:t>
      </w:r>
    </w:p>
    <w:p w:rsidR="00746A19" w:rsidRDefault="00746A19" w:rsidP="00746A19"/>
    <w:p w:rsidR="00746A19" w:rsidRDefault="00D16CD3" w:rsidP="00D16CD3">
      <w:pPr>
        <w:pStyle w:val="Heading2"/>
      </w:pPr>
      <w:r>
        <w:t>CLASS SIZE</w:t>
      </w:r>
    </w:p>
    <w:p w:rsidR="00D16CD3" w:rsidRDefault="00D16CD3" w:rsidP="00D16CD3"/>
    <w:p w:rsidR="00D16CD3" w:rsidRDefault="00D16CD3" w:rsidP="00D16CD3">
      <w:r w:rsidRPr="00B83D23">
        <w:rPr>
          <w:b/>
        </w:rPr>
        <w:t>200</w:t>
      </w:r>
      <w:r>
        <w:rPr>
          <w:b/>
        </w:rPr>
        <w:t>1</w:t>
      </w:r>
      <w:r w:rsidRPr="00B83D23">
        <w:rPr>
          <w:b/>
        </w:rPr>
        <w:t xml:space="preserve">: </w:t>
      </w:r>
      <w:r>
        <w:rPr>
          <w:b/>
        </w:rPr>
        <w:t xml:space="preserve">Then-Senator Clinton </w:t>
      </w:r>
      <w:r w:rsidRPr="00B83D23">
        <w:rPr>
          <w:b/>
        </w:rPr>
        <w:t>Voted For Class-Size Reduction Amendment.</w:t>
      </w:r>
      <w:r>
        <w:t xml:space="preserve"> [</w:t>
      </w:r>
      <w:proofErr w:type="spellStart"/>
      <w:r>
        <w:t>S.Amdt</w:t>
      </w:r>
      <w:proofErr w:type="spellEnd"/>
      <w:r>
        <w:t xml:space="preserve">. 378, H.R. S. </w:t>
      </w:r>
      <w:proofErr w:type="spellStart"/>
      <w:r>
        <w:t>Amdt</w:t>
      </w:r>
      <w:proofErr w:type="spellEnd"/>
      <w:r>
        <w:t>. 358, S.1, Vote 103, 107</w:t>
      </w:r>
      <w:r w:rsidRPr="004B7677">
        <w:rPr>
          <w:vertAlign w:val="superscript"/>
        </w:rPr>
        <w:t>th</w:t>
      </w:r>
      <w:r>
        <w:t xml:space="preserve"> Congress, </w:t>
      </w:r>
      <w:hyperlink r:id="rId128" w:history="1">
        <w:r w:rsidRPr="00B83D23">
          <w:rPr>
            <w:rStyle w:val="Hyperlink"/>
          </w:rPr>
          <w:t>5/15/01</w:t>
        </w:r>
      </w:hyperlink>
      <w:r>
        <w:t>]</w:t>
      </w:r>
    </w:p>
    <w:p w:rsidR="00D16CD3" w:rsidRDefault="00D16CD3" w:rsidP="00D16CD3"/>
    <w:p w:rsidR="00D16CD3" w:rsidRPr="00D16CD3" w:rsidRDefault="00D16CD3" w:rsidP="00D16CD3"/>
    <w:p w:rsidR="00746A19" w:rsidRDefault="00746A19" w:rsidP="00746A19">
      <w:pPr>
        <w:pStyle w:val="Heading2"/>
      </w:pPr>
      <w:bookmarkStart w:id="58" w:name="_Toc422218206"/>
      <w:r>
        <w:t>TESTING</w:t>
      </w:r>
      <w:bookmarkEnd w:id="58"/>
    </w:p>
    <w:p w:rsidR="00746A19" w:rsidRDefault="00746A19" w:rsidP="00746A19"/>
    <w:p w:rsidR="00746A19" w:rsidRDefault="00746A19" w:rsidP="00746A19">
      <w:r w:rsidRPr="00EC018C">
        <w:rPr>
          <w:b/>
          <w:u w:val="single"/>
        </w:rPr>
        <w:t>Education Week</w:t>
      </w:r>
      <w:r>
        <w:rPr>
          <w:b/>
        </w:rPr>
        <w:t>: In 2001, Then-Senator Hillary Clinton “</w:t>
      </w:r>
      <w:r w:rsidRPr="00EC3325">
        <w:rPr>
          <w:b/>
        </w:rPr>
        <w:t>Voted In Fa</w:t>
      </w:r>
      <w:r>
        <w:rPr>
          <w:b/>
        </w:rPr>
        <w:t xml:space="preserve">vor Of </w:t>
      </w:r>
      <w:proofErr w:type="gramStart"/>
      <w:r>
        <w:rPr>
          <w:b/>
        </w:rPr>
        <w:t>The</w:t>
      </w:r>
      <w:proofErr w:type="gramEnd"/>
      <w:r>
        <w:rPr>
          <w:b/>
        </w:rPr>
        <w:t xml:space="preserve"> No Child Left Behind Act.” </w:t>
      </w:r>
      <w:r>
        <w:t xml:space="preserve">[Education Week, </w:t>
      </w:r>
      <w:hyperlink r:id="rId129" w:history="1">
        <w:r w:rsidRPr="00EC018C">
          <w:rPr>
            <w:rStyle w:val="Hyperlink"/>
          </w:rPr>
          <w:t>3/3/15</w:t>
        </w:r>
      </w:hyperlink>
      <w:r>
        <w:t>]</w:t>
      </w:r>
    </w:p>
    <w:p w:rsidR="00746A19" w:rsidRDefault="00746A19" w:rsidP="00746A19">
      <w:pPr>
        <w:pStyle w:val="Sub-Bullet"/>
      </w:pPr>
      <w:r w:rsidRPr="00891B58">
        <w:rPr>
          <w:b/>
        </w:rPr>
        <w:t xml:space="preserve">Then-Senator Clinton Voted In Favor Of The No Child Left Behind Act. </w:t>
      </w:r>
      <w:r>
        <w:t xml:space="preserve">[H.R.1, Vote 371, </w:t>
      </w:r>
      <w:hyperlink r:id="rId130" w:history="1">
        <w:r w:rsidRPr="00891B58">
          <w:rPr>
            <w:rStyle w:val="Hyperlink"/>
          </w:rPr>
          <w:t>12/18/01</w:t>
        </w:r>
      </w:hyperlink>
      <w:r>
        <w:t>]</w:t>
      </w:r>
    </w:p>
    <w:p w:rsidR="00746A19" w:rsidRPr="00891B58" w:rsidRDefault="00746A19" w:rsidP="00746A19">
      <w:pPr>
        <w:rPr>
          <w:b/>
        </w:rPr>
      </w:pPr>
    </w:p>
    <w:p w:rsidR="00746A19" w:rsidRPr="002A160C" w:rsidRDefault="00746A19" w:rsidP="00746A19">
      <w:r w:rsidRPr="00EC018C">
        <w:rPr>
          <w:b/>
          <w:u w:val="single"/>
        </w:rPr>
        <w:t>Education Week</w:t>
      </w:r>
      <w:r>
        <w:rPr>
          <w:b/>
        </w:rPr>
        <w:t xml:space="preserve">: </w:t>
      </w:r>
      <w:r w:rsidRPr="002A160C">
        <w:rPr>
          <w:b/>
        </w:rPr>
        <w:t>Then-Presidential Candidate Hillary Clinton “Expressed Qualms About The No Child Left Behind Act And Wanted To See More Emphasis On Measuring Student Growth.”</w:t>
      </w:r>
      <w:r>
        <w:t xml:space="preserve">  “</w:t>
      </w:r>
      <w:r w:rsidRPr="002A160C">
        <w:t xml:space="preserve">As a presidential candidate in 2008, expressed qualms about the No Child Left </w:t>
      </w:r>
      <w:proofErr w:type="gramStart"/>
      <w:r w:rsidRPr="002A160C">
        <w:t>Behind</w:t>
      </w:r>
      <w:proofErr w:type="gramEnd"/>
      <w:r w:rsidRPr="002A160C">
        <w:t xml:space="preserve"> Act and wanted to see more emphasis on measuring student growth. </w:t>
      </w:r>
      <w:proofErr w:type="gramStart"/>
      <w:r w:rsidRPr="002A160C">
        <w:t>Favored incorporating measures beyond testing into state accountability systems, including Advanced Placement scores, graduation rates, and the results of formative assessments.</w:t>
      </w:r>
      <w:r>
        <w:t>”</w:t>
      </w:r>
      <w:proofErr w:type="gramEnd"/>
      <w:r>
        <w:t xml:space="preserve"> [Education Week, </w:t>
      </w:r>
      <w:hyperlink r:id="rId131" w:history="1">
        <w:r w:rsidRPr="00EC018C">
          <w:rPr>
            <w:rStyle w:val="Hyperlink"/>
          </w:rPr>
          <w:t>3/3/15</w:t>
        </w:r>
      </w:hyperlink>
      <w:r>
        <w:t>]</w:t>
      </w:r>
    </w:p>
    <w:p w:rsidR="00746A19" w:rsidRDefault="00746A19" w:rsidP="00746A19"/>
    <w:p w:rsidR="00746A19" w:rsidRDefault="00746A19" w:rsidP="00746A19">
      <w:r w:rsidRPr="00400F4E">
        <w:rPr>
          <w:b/>
          <w:u w:val="single"/>
        </w:rPr>
        <w:t>Education Week</w:t>
      </w:r>
      <w:r w:rsidRPr="00400F4E">
        <w:rPr>
          <w:b/>
        </w:rPr>
        <w:t>: “As A Presidential Candidate In 2008</w:t>
      </w:r>
      <w:proofErr w:type="gramStart"/>
      <w:r w:rsidRPr="00400F4E">
        <w:rPr>
          <w:b/>
        </w:rPr>
        <w:t>…[</w:t>
      </w:r>
      <w:proofErr w:type="gramEnd"/>
      <w:r w:rsidRPr="00400F4E">
        <w:rPr>
          <w:b/>
        </w:rPr>
        <w:t>Clinton] Favored Incorporating Measures Beyond Testing Into State Accountability Systems, Including Advanced Placement Scores, Graduation Rates, And The Results Of Formative Assessments.”</w:t>
      </w:r>
      <w:r>
        <w:t xml:space="preserve"> “</w:t>
      </w:r>
      <w:r w:rsidRPr="002A160C">
        <w:t xml:space="preserve">As a presidential candidate in 2008, expressed qualms about the No Child Left </w:t>
      </w:r>
      <w:proofErr w:type="gramStart"/>
      <w:r w:rsidRPr="002A160C">
        <w:t>Behind</w:t>
      </w:r>
      <w:proofErr w:type="gramEnd"/>
      <w:r w:rsidRPr="002A160C">
        <w:t xml:space="preserve"> Act and wanted to see more emphasis on measuring student growth. </w:t>
      </w:r>
      <w:proofErr w:type="gramStart"/>
      <w:r w:rsidRPr="002A160C">
        <w:t>Favored incorporating measures beyond testing into state accountability systems, including Advanced Placement scores, graduation rates, and the results of formative assessments.</w:t>
      </w:r>
      <w:r>
        <w:t>”</w:t>
      </w:r>
      <w:proofErr w:type="gramEnd"/>
      <w:r>
        <w:t xml:space="preserve"> [Education Week, </w:t>
      </w:r>
      <w:hyperlink r:id="rId132" w:history="1">
        <w:r w:rsidRPr="00EC018C">
          <w:rPr>
            <w:rStyle w:val="Hyperlink"/>
          </w:rPr>
          <w:t>3/3/15</w:t>
        </w:r>
      </w:hyperlink>
      <w:r>
        <w:t>]</w:t>
      </w:r>
    </w:p>
    <w:p w:rsidR="00D16CD3" w:rsidRDefault="00D16CD3" w:rsidP="00746A19"/>
    <w:p w:rsidR="00D16CD3" w:rsidRDefault="00D16CD3" w:rsidP="00D16CD3">
      <w:pPr>
        <w:rPr>
          <w:b/>
        </w:rPr>
      </w:pPr>
      <w:r>
        <w:rPr>
          <w:b/>
        </w:rPr>
        <w:t xml:space="preserve">Secretary Clinton Was “Sympathetic That The Test Regime Has Become Very Burdensome In Driving The Education System.” </w:t>
      </w:r>
      <w:r>
        <w:t xml:space="preserve">[New York Times, </w:t>
      </w:r>
      <w:hyperlink r:id="rId133" w:history="1">
        <w:r w:rsidRPr="00A02819">
          <w:rPr>
            <w:rStyle w:val="Hyperlink"/>
          </w:rPr>
          <w:t>3/25/15</w:t>
        </w:r>
      </w:hyperlink>
      <w:r>
        <w:t>]</w:t>
      </w:r>
    </w:p>
    <w:p w:rsidR="00D16CD3" w:rsidRPr="002A160C" w:rsidRDefault="00D16CD3" w:rsidP="00746A19"/>
    <w:p w:rsidR="00746A19" w:rsidRDefault="00746A19" w:rsidP="00746A19"/>
    <w:p w:rsidR="00746A19" w:rsidRDefault="00746A19" w:rsidP="00746A19">
      <w:pPr>
        <w:pStyle w:val="Heading2"/>
      </w:pPr>
      <w:bookmarkStart w:id="59" w:name="_Toc422218207"/>
      <w:r>
        <w:t>VOUCHERS</w:t>
      </w:r>
      <w:bookmarkEnd w:id="59"/>
    </w:p>
    <w:p w:rsidR="00746A19" w:rsidRDefault="00746A19" w:rsidP="00746A19"/>
    <w:p w:rsidR="00746A19" w:rsidRDefault="00746A19" w:rsidP="00746A19">
      <w:r>
        <w:rPr>
          <w:b/>
        </w:rPr>
        <w:t xml:space="preserve">Then-Senator Clinton On Vouchers: </w:t>
      </w:r>
      <w:r w:rsidRPr="0090303F">
        <w:rPr>
          <w:b/>
        </w:rPr>
        <w:t xml:space="preserve">“I Don’t Think They’re Constitutional…[And]  I Don’t See How You Would Implement Them Without Having A Lot Of People Get Vouchers For Schools That Would Be Teaching Things Antithetical To American Values.” </w:t>
      </w:r>
      <w:r w:rsidRPr="00726C11">
        <w:t xml:space="preserve">“I’ll tell you why I won’t support vouchers. Number one, I don’t think they’re constitutional. But number </w:t>
      </w:r>
      <w:proofErr w:type="gramStart"/>
      <w:r w:rsidRPr="00726C11">
        <w:t>two,</w:t>
      </w:r>
      <w:proofErr w:type="gramEnd"/>
      <w:r w:rsidRPr="00726C11">
        <w:t xml:space="preserve"> I don’t see how you would </w:t>
      </w:r>
      <w:r w:rsidRPr="00726C11">
        <w:lastRenderedPageBreak/>
        <w:t>implement them without having a lot of people get vouchers for schools that would be teaching things antithetical to American values.”</w:t>
      </w:r>
      <w:r>
        <w:t xml:space="preserve"> [Remarks at </w:t>
      </w:r>
      <w:proofErr w:type="spellStart"/>
      <w:r>
        <w:t>NYSUT</w:t>
      </w:r>
      <w:proofErr w:type="spellEnd"/>
      <w:r>
        <w:t xml:space="preserve">, </w:t>
      </w:r>
      <w:hyperlink r:id="rId134" w:history="1">
        <w:r w:rsidRPr="00726C11">
          <w:rPr>
            <w:rStyle w:val="Hyperlink"/>
          </w:rPr>
          <w:t>4/27/08</w:t>
        </w:r>
      </w:hyperlink>
      <w:r>
        <w:t>]</w:t>
      </w:r>
    </w:p>
    <w:p w:rsidR="00746A19" w:rsidRDefault="00746A19" w:rsidP="00746A19"/>
    <w:p w:rsidR="00746A19" w:rsidRDefault="00746A19" w:rsidP="00746A19">
      <w:r w:rsidRPr="00257491">
        <w:rPr>
          <w:b/>
        </w:rPr>
        <w:t xml:space="preserve">Then-Senator Clinton: Support For </w:t>
      </w:r>
      <w:r>
        <w:rPr>
          <w:b/>
        </w:rPr>
        <w:t>Voucher Programs</w:t>
      </w:r>
      <w:r w:rsidRPr="00257491">
        <w:rPr>
          <w:b/>
        </w:rPr>
        <w:t xml:space="preserve"> “Undermines The Pressure That Should Be Brought On Significant Changes In The Public School System.”</w:t>
      </w:r>
      <w:r>
        <w:rPr>
          <w:b/>
        </w:rPr>
        <w:t xml:space="preserve"> </w:t>
      </w:r>
      <w:r>
        <w:t xml:space="preserve">[Milwaukee Journal-Sentinel, </w:t>
      </w:r>
      <w:hyperlink r:id="rId135" w:history="1">
        <w:r w:rsidRPr="00257491">
          <w:rPr>
            <w:rStyle w:val="Hyperlink"/>
          </w:rPr>
          <w:t>2/15/08</w:t>
        </w:r>
      </w:hyperlink>
      <w:r>
        <w:t>]</w:t>
      </w:r>
    </w:p>
    <w:p w:rsidR="00746A19" w:rsidRDefault="00746A19" w:rsidP="00746A19"/>
    <w:p w:rsidR="00746A19" w:rsidRPr="00257491" w:rsidRDefault="00746A19" w:rsidP="00746A19">
      <w:pPr>
        <w:rPr>
          <w:b/>
        </w:rPr>
      </w:pPr>
      <w:r w:rsidRPr="00257491">
        <w:rPr>
          <w:b/>
          <w:u w:val="single"/>
        </w:rPr>
        <w:t>Milwaukee Journal-Sentinel</w:t>
      </w:r>
      <w:r>
        <w:rPr>
          <w:b/>
        </w:rPr>
        <w:t xml:space="preserve">: </w:t>
      </w:r>
      <w:r w:rsidRPr="00257491">
        <w:rPr>
          <w:b/>
        </w:rPr>
        <w:t xml:space="preserve">“Clinton Said She Questions The Constitutionality Of Such </w:t>
      </w:r>
      <w:r>
        <w:rPr>
          <w:b/>
        </w:rPr>
        <w:t xml:space="preserve">[Voucher] </w:t>
      </w:r>
      <w:r w:rsidRPr="00257491">
        <w:rPr>
          <w:b/>
        </w:rPr>
        <w:t>Programs, Citing The Separation Of Church And State.”</w:t>
      </w:r>
      <w:r w:rsidRPr="00257491">
        <w:t xml:space="preserve"> </w:t>
      </w:r>
      <w:r>
        <w:t xml:space="preserve">[Milwaukee Journal-Sentinel, </w:t>
      </w:r>
      <w:hyperlink r:id="rId136" w:history="1">
        <w:r w:rsidRPr="00257491">
          <w:rPr>
            <w:rStyle w:val="Hyperlink"/>
          </w:rPr>
          <w:t>2/15/08</w:t>
        </w:r>
      </w:hyperlink>
      <w:r>
        <w:t>]</w:t>
      </w:r>
    </w:p>
    <w:p w:rsidR="00746A19" w:rsidRDefault="00746A19" w:rsidP="00746A19"/>
    <w:p w:rsidR="00746A19" w:rsidRDefault="00746A19" w:rsidP="00746A19">
      <w:r w:rsidRPr="00257491">
        <w:rPr>
          <w:b/>
          <w:u w:val="single"/>
        </w:rPr>
        <w:t>Milwaukee Journal-Sentinel</w:t>
      </w:r>
      <w:r>
        <w:rPr>
          <w:b/>
        </w:rPr>
        <w:t xml:space="preserve">: </w:t>
      </w:r>
      <w:r w:rsidRPr="00257491">
        <w:rPr>
          <w:b/>
        </w:rPr>
        <w:t>Clinton “Questioned The Standing Government Would Have To Deny Vouchers For A School,” Saying “Once You Throw It Open, I Don’t Know How You Say No.”</w:t>
      </w:r>
      <w:r>
        <w:t xml:space="preserve"> Beyond that, she questioned the standing government would have to deny vouchers for a school such as a ‘school of the Jihad.’ ‘Once you throw it open, I don't know how you say no,’ said Clinton.” [Milwaukee Journal-Sentinel, </w:t>
      </w:r>
      <w:hyperlink r:id="rId137" w:history="1">
        <w:r w:rsidRPr="00257491">
          <w:rPr>
            <w:rStyle w:val="Hyperlink"/>
          </w:rPr>
          <w:t>2/15/08</w:t>
        </w:r>
      </w:hyperlink>
      <w:r>
        <w:t>]</w:t>
      </w:r>
    </w:p>
    <w:p w:rsidR="00746A19" w:rsidRDefault="00746A19" w:rsidP="00746A19"/>
    <w:p w:rsidR="00746A19" w:rsidRDefault="00746A19" w:rsidP="00746A19">
      <w:r w:rsidRPr="004B4D9E">
        <w:rPr>
          <w:b/>
          <w:u w:val="single"/>
        </w:rPr>
        <w:t>Education Week</w:t>
      </w:r>
      <w:r>
        <w:rPr>
          <w:b/>
        </w:rPr>
        <w:t xml:space="preserve">: </w:t>
      </w:r>
      <w:r w:rsidRPr="001F5EA6">
        <w:rPr>
          <w:b/>
        </w:rPr>
        <w:t xml:space="preserve">Clinton Worried That The Government Would Not Be Able To Deny Vouchers To Parents Who Wanted To Send Their Children To “The Church Of The White Supremacist” Or “The School Of The Jihad.” </w:t>
      </w:r>
      <w:r>
        <w:t xml:space="preserve">“Sen. Clinton said, according to a Feb. 22 story in the Long Island newspaper Newsday, that if a Jewish or Catholic student could get a voucher to a religious school of his or her choice, another parent ‘comes and says, “I want to send my child to the school of the Church of the White Supremacist. … You gave it to a Catholic parent, you gave it to a Jewish parent, under the Constitution, </w:t>
      </w:r>
      <w:proofErr w:type="gramStart"/>
      <w:r>
        <w:t>you</w:t>
      </w:r>
      <w:proofErr w:type="gramEnd"/>
      <w:r>
        <w:t xml:space="preserve"> can’t discriminate against me.”…So what if the next parent comes and says, “I want to send my child to the School of the Jihad?” … I won’t stand for it.’” [Education Week, </w:t>
      </w:r>
      <w:hyperlink r:id="rId138" w:history="1">
        <w:r w:rsidRPr="001F5EA6">
          <w:rPr>
            <w:rStyle w:val="Hyperlink"/>
          </w:rPr>
          <w:t>2/28/06</w:t>
        </w:r>
      </w:hyperlink>
      <w:r>
        <w:t>]</w:t>
      </w:r>
    </w:p>
    <w:p w:rsidR="00746A19" w:rsidRDefault="00746A19" w:rsidP="00746A19"/>
    <w:p w:rsidR="00746A19" w:rsidRDefault="00746A19" w:rsidP="00746A19">
      <w:pPr>
        <w:pStyle w:val="Heading2"/>
      </w:pPr>
      <w:bookmarkStart w:id="60" w:name="_Toc422218208"/>
      <w:r>
        <w:t>CHARTER SCHOOLS</w:t>
      </w:r>
      <w:bookmarkEnd w:id="60"/>
    </w:p>
    <w:p w:rsidR="00746A19" w:rsidRDefault="00746A19" w:rsidP="00746A19"/>
    <w:p w:rsidR="00746A19" w:rsidRDefault="00746A19" w:rsidP="00746A19">
      <w:r>
        <w:rPr>
          <w:b/>
        </w:rPr>
        <w:t xml:space="preserve">1997: </w:t>
      </w:r>
      <w:r w:rsidRPr="002077A0">
        <w:rPr>
          <w:b/>
        </w:rPr>
        <w:t>Then-First Lady Clinton: “Our Real Objective - Not Only To Create Thousands More Charter Schools, But To Take The Lessons From The Charter School Movement And Literally Infect Every Public School In America.”</w:t>
      </w:r>
      <w:r>
        <w:t xml:space="preserve"> “‘</w:t>
      </w:r>
      <w:r w:rsidRPr="002077A0">
        <w:t>I think the charter school movement is [no</w:t>
      </w:r>
      <w:r>
        <w:t>] threat to the public schools,’</w:t>
      </w:r>
      <w:r w:rsidRPr="002077A0">
        <w:t xml:space="preserve"> she said two years ago. </w:t>
      </w:r>
      <w:r>
        <w:t>‘</w:t>
      </w:r>
      <w:r w:rsidRPr="002077A0">
        <w:t>It should be seen as a liberation of public schools ... And that is our real objective - not only to create thousands more charter schools, but to take the lessons from the charter school movement and literally infect eve</w:t>
      </w:r>
      <w:r>
        <w:t>ry public school in America ...’” [New York Post, 7/12/99]</w:t>
      </w:r>
    </w:p>
    <w:p w:rsidR="00746A19" w:rsidRDefault="00746A19" w:rsidP="00746A19">
      <w:pPr>
        <w:rPr>
          <w:b/>
        </w:rPr>
      </w:pPr>
    </w:p>
    <w:p w:rsidR="00746A19" w:rsidRDefault="00746A19" w:rsidP="00746A19">
      <w:r w:rsidRPr="00303110">
        <w:rPr>
          <w:b/>
        </w:rPr>
        <w:t xml:space="preserve">1999: </w:t>
      </w:r>
      <w:r>
        <w:rPr>
          <w:b/>
        </w:rPr>
        <w:t xml:space="preserve">Then-First Lady </w:t>
      </w:r>
      <w:r w:rsidRPr="00303110">
        <w:rPr>
          <w:b/>
        </w:rPr>
        <w:t>Clinton Expressed Support For Charter Schools In Remarks To The National Education Association.</w:t>
      </w:r>
      <w:r>
        <w:t xml:space="preserve"> “</w:t>
      </w:r>
      <w:r w:rsidRPr="004B4D9E">
        <w:t>I also hope that you will continue to stand behind the charter school/public school movement, because I believe that parents do deserve greater choice within the public school system to meet the unique needs of their children</w:t>
      </w:r>
      <w:r>
        <w:t>…</w:t>
      </w:r>
      <w:r w:rsidRPr="00303110">
        <w:t xml:space="preserve"> Well, slowly but surely, we’re beginning to create schooling opportunities through the public school charter system that are providing those kinds of options for parents and students—raising academic standards, empowering educators. And I invite educators to be at the forefront of this. Because I know that the NEA has already helped to create a number of charter schools. And I’m very pleased that you have done this, because I think when we look back on the 1990s, we will see that the charter school movement led by experienced, committed, expert educators will be one of the ways we will have turned around the entire public school system.</w:t>
      </w:r>
      <w:r>
        <w:t xml:space="preserve">” [National Archives, </w:t>
      </w:r>
      <w:hyperlink r:id="rId139" w:history="1">
        <w:r w:rsidRPr="00303110">
          <w:rPr>
            <w:rStyle w:val="Hyperlink"/>
          </w:rPr>
          <w:t>7/5/99</w:t>
        </w:r>
      </w:hyperlink>
      <w:r>
        <w:t>]</w:t>
      </w:r>
    </w:p>
    <w:p w:rsidR="00746A19" w:rsidRDefault="00746A19" w:rsidP="00746A19"/>
    <w:p w:rsidR="00746A19" w:rsidRDefault="00746A19" w:rsidP="00746A19">
      <w:r w:rsidRPr="00303110">
        <w:rPr>
          <w:b/>
        </w:rPr>
        <w:t>2007: Then-Senator Clinton Reaffirmed Her Support For Public Charter Schools.</w:t>
      </w:r>
      <w:r>
        <w:rPr>
          <w:b/>
        </w:rPr>
        <w:t xml:space="preserve"> </w:t>
      </w:r>
      <w:r>
        <w:t xml:space="preserve">“Clinton said too many students feel like they're lost in the shuffle without the individual attention they need. She talked about directing money toward after-school assistance, summer school programs and </w:t>
      </w:r>
      <w:proofErr w:type="gramStart"/>
      <w:r>
        <w:t>one-on one assistance</w:t>
      </w:r>
      <w:proofErr w:type="gramEnd"/>
      <w:r>
        <w:t xml:space="preserve">. She said she approves of public charter schools. She described how she worked to help create a single-sex high school for young men of color in the New York City school district, which has 1 million students. Clinton said she knows there are ‘crumbling schools’ in the United States in which the ceiling tiles are falling down, there is mold in the walls, and basic amenities are missing. Teachers are struggling with No Child Left Behind, an unfunded mandate that allows testing to drive curriculum, she said. ‘It's as though our teachers and our children are invisible to this president,’ she said. ‘I can make you </w:t>
      </w:r>
      <w:r>
        <w:lastRenderedPageBreak/>
        <w:t>this promise: They will not be invisible to the next president of the United States.’” [Des Moines Register, 8/1/07]</w:t>
      </w:r>
    </w:p>
    <w:p w:rsidR="00746A19" w:rsidRDefault="00746A19" w:rsidP="00746A19"/>
    <w:p w:rsidR="00746A19" w:rsidRPr="002077A0" w:rsidRDefault="00746A19" w:rsidP="00746A19">
      <w:r w:rsidRPr="00030476">
        <w:rPr>
          <w:b/>
        </w:rPr>
        <w:t>1999: Then-First Lady Clinton Said She Supports Public Charter Schools But Wants “To See Accountability And High Standards.”</w:t>
      </w:r>
      <w:r>
        <w:t xml:space="preserve"> “</w:t>
      </w:r>
      <w:r w:rsidRPr="002077A0">
        <w:t xml:space="preserve">Clinton said she favors charter schools as long as they're within the public school system. She also stated her opposition to school vouchers, saying they divert funds from the nation's financially troubled public school systems </w:t>
      </w:r>
      <w:r>
        <w:t>and do not help to reform them. ‘</w:t>
      </w:r>
      <w:r w:rsidRPr="002077A0">
        <w:t>I do not believe they solve the problem,</w:t>
      </w:r>
      <w:r>
        <w:t>’</w:t>
      </w:r>
      <w:r w:rsidRPr="002077A0">
        <w:t xml:space="preserve"> she said. </w:t>
      </w:r>
      <w:r>
        <w:t>‘</w:t>
      </w:r>
      <w:r w:rsidRPr="002077A0">
        <w:t>I want to see accountability and high standards.</w:t>
      </w:r>
      <w:r>
        <w:t>’</w:t>
      </w:r>
      <w:r w:rsidRPr="002077A0">
        <w:t xml:space="preserve"> Reform, a recurring theme during Clinton's visit, is not something she said she is hopeful about when it comes to overhauling campaign financing.</w:t>
      </w:r>
      <w:r>
        <w:t>” [Newsday, 9/15/99]</w:t>
      </w:r>
    </w:p>
    <w:p w:rsidR="00746A19" w:rsidRDefault="00746A19" w:rsidP="00746A19">
      <w:pPr>
        <w:rPr>
          <w:b/>
          <w:u w:val="single"/>
        </w:rPr>
      </w:pPr>
    </w:p>
    <w:p w:rsidR="00746A19" w:rsidRDefault="00746A19" w:rsidP="00746A19">
      <w:r w:rsidRPr="00400A29">
        <w:rPr>
          <w:b/>
          <w:u w:val="single"/>
        </w:rPr>
        <w:t>Deseret News</w:t>
      </w:r>
      <w:r w:rsidRPr="00400A29">
        <w:rPr>
          <w:b/>
        </w:rPr>
        <w:t xml:space="preserve">: While Bill Clinton Said Charter Schools Lack Adequate Oversight, “Hillary Clinton’s Views </w:t>
      </w:r>
      <w:proofErr w:type="gramStart"/>
      <w:r w:rsidRPr="00400A29">
        <w:rPr>
          <w:b/>
        </w:rPr>
        <w:t>On</w:t>
      </w:r>
      <w:proofErr w:type="gramEnd"/>
      <w:r w:rsidRPr="00400A29">
        <w:rPr>
          <w:b/>
        </w:rPr>
        <w:t xml:space="preserve"> This Remain Opaque.”</w:t>
      </w:r>
      <w:r>
        <w:t xml:space="preserve"> But charters are falling short of their promise, he added. "They still haven't done what no state has really done adequately, which is to set up a review system to keep the original bargain of charter schools, which was if they weren't outperforming the public model, they weren't supposed to get their charter renewed," Clinton said...Hillary Clinton's views on this remain opaque, </w:t>
      </w:r>
      <w:proofErr w:type="spellStart"/>
      <w:r>
        <w:t>Brinkler</w:t>
      </w:r>
      <w:proofErr w:type="spellEnd"/>
      <w:r>
        <w:t xml:space="preserve"> writes, but he notes that she did receive the endorsement of the American Federation of Teachers in 2008, and he speculates that she would likely end up among the critics of the pro-charter reform movement.” [Deseret News, </w:t>
      </w:r>
      <w:hyperlink r:id="rId140" w:history="1">
        <w:r w:rsidRPr="00400A29">
          <w:rPr>
            <w:rStyle w:val="Hyperlink"/>
          </w:rPr>
          <w:t>9/28/14</w:t>
        </w:r>
      </w:hyperlink>
      <w:r>
        <w:t>]</w:t>
      </w:r>
    </w:p>
    <w:p w:rsidR="00746A19" w:rsidRPr="008E5D54" w:rsidRDefault="00746A19" w:rsidP="00746A19"/>
    <w:p w:rsidR="00746A19" w:rsidRDefault="00746A19" w:rsidP="00746A19">
      <w:pPr>
        <w:pStyle w:val="Heading2"/>
      </w:pPr>
      <w:bookmarkStart w:id="61" w:name="_Toc422218209"/>
      <w:r>
        <w:t>EARLY CHILDHOOD EDUCATION</w:t>
      </w:r>
      <w:bookmarkEnd w:id="61"/>
    </w:p>
    <w:p w:rsidR="00746A19" w:rsidRDefault="00746A19" w:rsidP="00746A19"/>
    <w:p w:rsidR="00746A19" w:rsidRDefault="00746A19" w:rsidP="00746A19">
      <w:r w:rsidRPr="00EC018C">
        <w:rPr>
          <w:b/>
          <w:u w:val="single"/>
        </w:rPr>
        <w:t>Education Week</w:t>
      </w:r>
      <w:r>
        <w:rPr>
          <w:b/>
        </w:rPr>
        <w:t xml:space="preserve">: </w:t>
      </w:r>
      <w:r w:rsidRPr="00EC018C">
        <w:rPr>
          <w:b/>
        </w:rPr>
        <w:t xml:space="preserve">“As First Lady Of Arkansas, </w:t>
      </w:r>
      <w:r>
        <w:rPr>
          <w:b/>
        </w:rPr>
        <w:t xml:space="preserve">[Hillary </w:t>
      </w:r>
      <w:r w:rsidRPr="00EC018C">
        <w:rPr>
          <w:b/>
        </w:rPr>
        <w:t>Clinton</w:t>
      </w:r>
      <w:r>
        <w:rPr>
          <w:b/>
        </w:rPr>
        <w:t>]</w:t>
      </w:r>
      <w:r w:rsidRPr="00EC018C">
        <w:rPr>
          <w:b/>
        </w:rPr>
        <w:t xml:space="preserve"> Spearheaded An Effort To Bring An Israeli Program Known As The Home Instruction For Parents Of Preschool Youth To The State.”</w:t>
      </w:r>
      <w:r>
        <w:t xml:space="preserve"> </w:t>
      </w:r>
      <w:proofErr w:type="gramStart"/>
      <w:r>
        <w:t>“</w:t>
      </w:r>
      <w:r w:rsidRPr="00EC018C">
        <w:t>As first lady of Arkansas in the 1980s, spearheaded an effort to bring an Israeli program known as the Home Instruction for Parents of Preschool Youth to the state.</w:t>
      </w:r>
      <w:proofErr w:type="gramEnd"/>
      <w:r w:rsidRPr="00EC018C">
        <w:t xml:space="preserve"> The American version of the HIPPY program, still headquartered in Arkansas, now has a national presence.</w:t>
      </w:r>
      <w:r>
        <w:t xml:space="preserve">” [Education Week, </w:t>
      </w:r>
      <w:hyperlink r:id="rId141" w:history="1">
        <w:r w:rsidRPr="00EC018C">
          <w:rPr>
            <w:rStyle w:val="Hyperlink"/>
          </w:rPr>
          <w:t>3/3/15</w:t>
        </w:r>
      </w:hyperlink>
      <w:r>
        <w:t>]</w:t>
      </w:r>
    </w:p>
    <w:p w:rsidR="00746A19" w:rsidRDefault="00746A19" w:rsidP="00746A19"/>
    <w:p w:rsidR="00746A19" w:rsidRDefault="00746A19" w:rsidP="00746A19">
      <w:r w:rsidRPr="00EC018C">
        <w:rPr>
          <w:b/>
          <w:u w:val="single"/>
        </w:rPr>
        <w:t>Education Week</w:t>
      </w:r>
      <w:r>
        <w:rPr>
          <w:b/>
        </w:rPr>
        <w:t xml:space="preserve">: </w:t>
      </w:r>
      <w:r w:rsidRPr="00022F1E">
        <w:rPr>
          <w:b/>
        </w:rPr>
        <w:t xml:space="preserve">The Home Instruction For Parents Of Preschool Youth Program That </w:t>
      </w:r>
      <w:r>
        <w:rPr>
          <w:b/>
        </w:rPr>
        <w:t>Hillary Clinton Helped Bring To The U.S. In The 1980s</w:t>
      </w:r>
      <w:r w:rsidRPr="00022F1E">
        <w:rPr>
          <w:b/>
        </w:rPr>
        <w:t xml:space="preserve"> Is “Still Headquartered In Arkansas</w:t>
      </w:r>
      <w:proofErr w:type="gramStart"/>
      <w:r w:rsidRPr="00022F1E">
        <w:rPr>
          <w:b/>
        </w:rPr>
        <w:t>…[</w:t>
      </w:r>
      <w:proofErr w:type="gramEnd"/>
      <w:r w:rsidRPr="00022F1E">
        <w:rPr>
          <w:b/>
        </w:rPr>
        <w:t>And] Now Has A National Presence.”</w:t>
      </w:r>
      <w:r>
        <w:t xml:space="preserve"> </w:t>
      </w:r>
      <w:proofErr w:type="gramStart"/>
      <w:r>
        <w:t>“</w:t>
      </w:r>
      <w:r w:rsidRPr="00EC018C">
        <w:t>As first lady of Arkansas in the 1980s, spearheaded an effort to bring an Israeli program known as the Home Instruction for Parents of Preschool Youth to the state.</w:t>
      </w:r>
      <w:proofErr w:type="gramEnd"/>
      <w:r w:rsidRPr="00EC018C">
        <w:t xml:space="preserve"> The American version of the HIPPY program, still headquartered in Arkansas, now has a national presence.</w:t>
      </w:r>
      <w:r>
        <w:t xml:space="preserve">” [Education Week, </w:t>
      </w:r>
      <w:hyperlink r:id="rId142" w:history="1">
        <w:r w:rsidRPr="00EC018C">
          <w:rPr>
            <w:rStyle w:val="Hyperlink"/>
          </w:rPr>
          <w:t>3/3/15</w:t>
        </w:r>
      </w:hyperlink>
      <w:r>
        <w:t>]</w:t>
      </w:r>
    </w:p>
    <w:p w:rsidR="00746A19" w:rsidRDefault="00746A19" w:rsidP="00746A19"/>
    <w:p w:rsidR="00746A19" w:rsidRDefault="00746A19" w:rsidP="00746A19">
      <w:r w:rsidRPr="00EC018C">
        <w:rPr>
          <w:b/>
          <w:u w:val="single"/>
        </w:rPr>
        <w:t>Education Week</w:t>
      </w:r>
      <w:r>
        <w:rPr>
          <w:b/>
        </w:rPr>
        <w:t xml:space="preserve">: </w:t>
      </w:r>
      <w:r w:rsidRPr="00BA68FE">
        <w:rPr>
          <w:b/>
        </w:rPr>
        <w:t>As First Lady Of The U.S., Hillary Clinton “Helped Champion The Creation Of Early Head Start, Which Expanded The Early-Childhood Education Program For Low-Income Families To Children From Birth To Age 3.”</w:t>
      </w:r>
      <w:r>
        <w:t xml:space="preserve"> “</w:t>
      </w:r>
      <w:r w:rsidRPr="00BA68FE">
        <w:t>As first lady of the United States in the early 1990s, helped champion the creation of Early Head Start, which expanded the early-childhood education program for low-income families to children from birth to age 3.</w:t>
      </w:r>
      <w:r>
        <w:t xml:space="preserve">” [Education Week, </w:t>
      </w:r>
      <w:hyperlink r:id="rId143" w:history="1">
        <w:r w:rsidRPr="00EC018C">
          <w:rPr>
            <w:rStyle w:val="Hyperlink"/>
          </w:rPr>
          <w:t>3/3/15</w:t>
        </w:r>
      </w:hyperlink>
      <w:r>
        <w:t>]</w:t>
      </w:r>
    </w:p>
    <w:p w:rsidR="00746A19" w:rsidRDefault="00746A19" w:rsidP="00746A19"/>
    <w:p w:rsidR="00746A19" w:rsidRDefault="00746A19" w:rsidP="00746A19">
      <w:r w:rsidRPr="00EC018C">
        <w:rPr>
          <w:b/>
          <w:u w:val="single"/>
        </w:rPr>
        <w:t>Education Week</w:t>
      </w:r>
      <w:r>
        <w:rPr>
          <w:b/>
        </w:rPr>
        <w:t xml:space="preserve">: </w:t>
      </w:r>
      <w:r w:rsidRPr="00800546">
        <w:rPr>
          <w:b/>
        </w:rPr>
        <w:t>Then-Presidential Candidate Hillary Clinton “Pitched A $10 Billion-A-Year Proposal To Help States Expand Their Early-Childhood Offerings</w:t>
      </w:r>
      <w:r>
        <w:rPr>
          <w:b/>
        </w:rPr>
        <w:t xml:space="preserve">,” Hoping </w:t>
      </w:r>
      <w:r w:rsidRPr="00800546">
        <w:rPr>
          <w:b/>
        </w:rPr>
        <w:t>To Establish Universal Pre-K For 4-Year-Olds.</w:t>
      </w:r>
      <w:r>
        <w:t xml:space="preserve"> “</w:t>
      </w:r>
      <w:r w:rsidRPr="0077247B">
        <w:t>As a presidential candidate in 2008 campaign, pitched a $10 billion-a-year proposal to help states expand their early-childhood offerings, with the goal of giving all 4-year-olds access to prekindergarten programs.</w:t>
      </w:r>
      <w:r>
        <w:t xml:space="preserve">” [Education Week, </w:t>
      </w:r>
      <w:hyperlink r:id="rId144" w:history="1">
        <w:r w:rsidRPr="00EC018C">
          <w:rPr>
            <w:rStyle w:val="Hyperlink"/>
          </w:rPr>
          <w:t>3/3/15</w:t>
        </w:r>
      </w:hyperlink>
      <w:r>
        <w:t>]</w:t>
      </w:r>
    </w:p>
    <w:p w:rsidR="00746A19" w:rsidRDefault="00746A19" w:rsidP="00746A19"/>
    <w:p w:rsidR="00746A19" w:rsidRDefault="00746A19" w:rsidP="00746A19">
      <w:r w:rsidRPr="00EC018C">
        <w:rPr>
          <w:b/>
          <w:u w:val="single"/>
        </w:rPr>
        <w:t>Education Week</w:t>
      </w:r>
      <w:r>
        <w:rPr>
          <w:b/>
        </w:rPr>
        <w:t xml:space="preserve">: </w:t>
      </w:r>
      <w:r w:rsidRPr="00B14EAE">
        <w:rPr>
          <w:b/>
        </w:rPr>
        <w:t>Then-Senator Clinton Introduced The “Ready To Learn Act” In 2007, Hoping To Insert “Competitive Grants For Prekindergarten And Other Early-Childhood Programs” Into The Renewal Of The Elementary And Secondary School Act.</w:t>
      </w:r>
      <w:r>
        <w:t xml:space="preserve"> </w:t>
      </w:r>
      <w:proofErr w:type="gramStart"/>
      <w:r>
        <w:t>“</w:t>
      </w:r>
      <w:r w:rsidRPr="00B14EAE">
        <w:t xml:space="preserve">As a U.S. senator from New York in 2007, introduced the </w:t>
      </w:r>
      <w:r>
        <w:t>‘</w:t>
      </w:r>
      <w:r w:rsidRPr="00B14EAE">
        <w:t>Ready to Learn Act,</w:t>
      </w:r>
      <w:r>
        <w:t>’</w:t>
      </w:r>
      <w:r w:rsidRPr="00B14EAE">
        <w:t xml:space="preserve"> which would have added competitive grants for prekindergarten and other early-childhood programs to the Elementary and Secondary Education Act, which was up for renewal that year.</w:t>
      </w:r>
      <w:r>
        <w:t>”</w:t>
      </w:r>
      <w:proofErr w:type="gramEnd"/>
      <w:r>
        <w:t xml:space="preserve"> [Education Week, </w:t>
      </w:r>
      <w:hyperlink r:id="rId145" w:history="1">
        <w:r w:rsidRPr="00EC018C">
          <w:rPr>
            <w:rStyle w:val="Hyperlink"/>
          </w:rPr>
          <w:t>3/3/15</w:t>
        </w:r>
      </w:hyperlink>
      <w:r>
        <w:t>]</w:t>
      </w:r>
    </w:p>
    <w:p w:rsidR="00746A19" w:rsidRPr="008F57C4" w:rsidRDefault="00746A19" w:rsidP="00746A19"/>
    <w:p w:rsidR="00746A19" w:rsidRDefault="00746A19" w:rsidP="00746A19">
      <w:pPr>
        <w:pStyle w:val="Heading2"/>
      </w:pPr>
      <w:bookmarkStart w:id="62" w:name="_Toc422218210"/>
      <w:r>
        <w:t>AS FIRST LADY OF ARKANSAS</w:t>
      </w:r>
      <w:bookmarkEnd w:id="62"/>
    </w:p>
    <w:p w:rsidR="00746A19" w:rsidRDefault="00746A19" w:rsidP="00746A19"/>
    <w:p w:rsidR="00746A19" w:rsidRDefault="00746A19" w:rsidP="00746A19">
      <w:r w:rsidRPr="00400F4E">
        <w:rPr>
          <w:b/>
          <w:u w:val="single"/>
        </w:rPr>
        <w:t>Education Week</w:t>
      </w:r>
      <w:r w:rsidRPr="00400F4E">
        <w:rPr>
          <w:b/>
        </w:rPr>
        <w:t xml:space="preserve">: </w:t>
      </w:r>
      <w:r w:rsidRPr="004A3F6F">
        <w:rPr>
          <w:b/>
        </w:rPr>
        <w:t xml:space="preserve">“As First Lady </w:t>
      </w:r>
      <w:proofErr w:type="gramStart"/>
      <w:r w:rsidRPr="004A3F6F">
        <w:rPr>
          <w:b/>
        </w:rPr>
        <w:t>Of</w:t>
      </w:r>
      <w:proofErr w:type="gramEnd"/>
      <w:r w:rsidRPr="004A3F6F">
        <w:rPr>
          <w:b/>
        </w:rPr>
        <w:t xml:space="preserve"> Arkansas In 1983, [Clinton] Chaired A Committee Charged With Recommending New Standards For The State’s Schools.”</w:t>
      </w:r>
      <w:r>
        <w:t xml:space="preserve"> “</w:t>
      </w:r>
      <w:r w:rsidRPr="004A3F6F">
        <w:t>As first lady of Arkansas in 1983, chaired a committee charged with recommending new standards for the state’s schools. The committee ultimately decided to raise graduation standards and broaden course offerings.</w:t>
      </w:r>
      <w:r>
        <w:t xml:space="preserve">” [Education Week, </w:t>
      </w:r>
      <w:hyperlink r:id="rId146" w:history="1">
        <w:r w:rsidRPr="00EC018C">
          <w:rPr>
            <w:rStyle w:val="Hyperlink"/>
          </w:rPr>
          <w:t>3/3/15</w:t>
        </w:r>
      </w:hyperlink>
      <w:r>
        <w:t>]</w:t>
      </w:r>
    </w:p>
    <w:p w:rsidR="00746A19" w:rsidRDefault="00746A19" w:rsidP="00746A19"/>
    <w:p w:rsidR="00746A19" w:rsidRDefault="00746A19" w:rsidP="00746A19">
      <w:pPr>
        <w:pStyle w:val="Heading2"/>
      </w:pPr>
      <w:bookmarkStart w:id="63" w:name="_Toc422218211"/>
      <w:r>
        <w:t>NATIONAL EDUCATION STANDARDS</w:t>
      </w:r>
      <w:bookmarkEnd w:id="63"/>
    </w:p>
    <w:p w:rsidR="00746A19" w:rsidRDefault="00746A19" w:rsidP="00746A19"/>
    <w:p w:rsidR="00746A19" w:rsidRDefault="00746A19" w:rsidP="00746A19">
      <w:r w:rsidRPr="00400F4E">
        <w:rPr>
          <w:b/>
          <w:u w:val="single"/>
        </w:rPr>
        <w:t>Education Week</w:t>
      </w:r>
      <w:r w:rsidRPr="00400F4E">
        <w:rPr>
          <w:b/>
        </w:rPr>
        <w:t xml:space="preserve">: </w:t>
      </w:r>
      <w:r w:rsidRPr="00B072BD">
        <w:rPr>
          <w:b/>
        </w:rPr>
        <w:t xml:space="preserve">In 2007, Then-Senator Clinton “Introduced Legislation </w:t>
      </w:r>
      <w:proofErr w:type="gramStart"/>
      <w:r w:rsidRPr="00B072BD">
        <w:rPr>
          <w:b/>
        </w:rPr>
        <w:t>To</w:t>
      </w:r>
      <w:proofErr w:type="gramEnd"/>
      <w:r w:rsidRPr="00B072BD">
        <w:rPr>
          <w:b/>
        </w:rPr>
        <w:t xml:space="preserve"> Create A Voluntary National Curriculum And Standards For Math And Science Education.”</w:t>
      </w:r>
      <w:r>
        <w:t xml:space="preserve"> “</w:t>
      </w:r>
      <w:r w:rsidRPr="00B072BD">
        <w:t>As a U.S. senator in 2007, introduced legislation to create a voluntary national curriculum and standards for math and science education, as well as a bill to develop demonstration programs aimed at preparing rural students for college and the workforce.</w:t>
      </w:r>
      <w:r>
        <w:t xml:space="preserve">” [Education Week, </w:t>
      </w:r>
      <w:hyperlink r:id="rId147" w:history="1">
        <w:r w:rsidRPr="00EC018C">
          <w:rPr>
            <w:rStyle w:val="Hyperlink"/>
          </w:rPr>
          <w:t>3/3/15</w:t>
        </w:r>
      </w:hyperlink>
      <w:r>
        <w:t>]</w:t>
      </w:r>
    </w:p>
    <w:p w:rsidR="00746A19" w:rsidRDefault="00746A19" w:rsidP="00746A19"/>
    <w:p w:rsidR="00746A19" w:rsidRDefault="00746A19" w:rsidP="00746A19">
      <w:pPr>
        <w:pStyle w:val="Heading2"/>
      </w:pPr>
      <w:bookmarkStart w:id="64" w:name="_Toc422218212"/>
      <w:r>
        <w:t>RURAL EDUCATION</w:t>
      </w:r>
      <w:bookmarkEnd w:id="64"/>
    </w:p>
    <w:p w:rsidR="00746A19" w:rsidRDefault="00746A19" w:rsidP="00746A19"/>
    <w:p w:rsidR="00746A19" w:rsidRDefault="00746A19" w:rsidP="00746A19">
      <w:r w:rsidRPr="00B072BD">
        <w:rPr>
          <w:b/>
          <w:u w:val="single"/>
        </w:rPr>
        <w:t>Education Week</w:t>
      </w:r>
      <w:r w:rsidRPr="00B072BD">
        <w:rPr>
          <w:b/>
        </w:rPr>
        <w:t>: In 2007, Then-Senator Clinton Introduced “A Bill To Develop Demonstration Programs Aimed At Preparing Rural Students For College And The Workforce.”</w:t>
      </w:r>
      <w:r>
        <w:t xml:space="preserve"> “</w:t>
      </w:r>
      <w:r w:rsidRPr="00B072BD">
        <w:t>As a U.S. senator in 2007, introduced legislation to create a voluntary national curriculum and standards for math and science education, as well as a bill to develop demonstration programs aimed at preparing rural students for college and the workforce.</w:t>
      </w:r>
      <w:r>
        <w:t xml:space="preserve">” [Education Week, </w:t>
      </w:r>
      <w:hyperlink r:id="rId148" w:history="1">
        <w:r w:rsidRPr="00EC018C">
          <w:rPr>
            <w:rStyle w:val="Hyperlink"/>
          </w:rPr>
          <w:t>3/3/15</w:t>
        </w:r>
      </w:hyperlink>
      <w:r>
        <w:t>]</w:t>
      </w:r>
    </w:p>
    <w:p w:rsidR="00746A19" w:rsidRDefault="00746A19" w:rsidP="00746A19"/>
    <w:p w:rsidR="00746A19" w:rsidRDefault="00746A19" w:rsidP="00746A19">
      <w:pPr>
        <w:pStyle w:val="Heading2"/>
      </w:pPr>
      <w:bookmarkStart w:id="65" w:name="_Toc422218213"/>
      <w:r>
        <w:t>RELATIONSHIP WITH UNIONS</w:t>
      </w:r>
      <w:bookmarkEnd w:id="65"/>
    </w:p>
    <w:p w:rsidR="00746A19" w:rsidRDefault="00746A19" w:rsidP="00746A19"/>
    <w:p w:rsidR="00746A19" w:rsidRDefault="00746A19" w:rsidP="00746A19">
      <w:r w:rsidRPr="00B072BD">
        <w:rPr>
          <w:b/>
          <w:u w:val="single"/>
        </w:rPr>
        <w:t>Education Week</w:t>
      </w:r>
      <w:r w:rsidRPr="00B072BD">
        <w:rPr>
          <w:b/>
        </w:rPr>
        <w:t>:</w:t>
      </w:r>
      <w:r w:rsidRPr="0082714A">
        <w:rPr>
          <w:b/>
        </w:rPr>
        <w:t xml:space="preserve"> “As First Lady Of Arkansas, [Clinton] Helped Push For A Basic Skills Test For Educators</w:t>
      </w:r>
      <w:proofErr w:type="gramStart"/>
      <w:r w:rsidRPr="0082714A">
        <w:rPr>
          <w:b/>
        </w:rPr>
        <w:t>…[</w:t>
      </w:r>
      <w:proofErr w:type="gramEnd"/>
      <w:r w:rsidRPr="0082714A">
        <w:rPr>
          <w:b/>
        </w:rPr>
        <w:t>Which] Earned Her And Gov. Bill Clinton The Ire Of The Arkansas Education Association.”</w:t>
      </w:r>
      <w:r>
        <w:rPr>
          <w:b/>
        </w:rPr>
        <w:t xml:space="preserve"> </w:t>
      </w:r>
      <w:r>
        <w:t xml:space="preserve">[Education Week, </w:t>
      </w:r>
      <w:hyperlink r:id="rId149" w:history="1">
        <w:r w:rsidRPr="00EC018C">
          <w:rPr>
            <w:rStyle w:val="Hyperlink"/>
          </w:rPr>
          <w:t>3/3/15</w:t>
        </w:r>
      </w:hyperlink>
      <w:r>
        <w:t>]</w:t>
      </w:r>
    </w:p>
    <w:p w:rsidR="00746A19" w:rsidRDefault="00746A19" w:rsidP="00746A19"/>
    <w:p w:rsidR="00746A19" w:rsidRDefault="00746A19" w:rsidP="00746A19">
      <w:r w:rsidRPr="00B072BD">
        <w:rPr>
          <w:b/>
          <w:u w:val="single"/>
        </w:rPr>
        <w:t>Education Week</w:t>
      </w:r>
      <w:r w:rsidRPr="00B072BD">
        <w:rPr>
          <w:b/>
        </w:rPr>
        <w:t>:</w:t>
      </w:r>
      <w:r>
        <w:rPr>
          <w:b/>
        </w:rPr>
        <w:t xml:space="preserve"> In 2008, </w:t>
      </w:r>
      <w:r w:rsidRPr="00DF7E73">
        <w:rPr>
          <w:b/>
        </w:rPr>
        <w:t>Then-Presidential Candidate Clinton “Was Endorsed By The American Federation Of Teachers.”</w:t>
      </w:r>
      <w:r>
        <w:t xml:space="preserve"> </w:t>
      </w:r>
      <w:r w:rsidRPr="00DF7E73">
        <w:t>As a presidential candidate, was endorsed by the American Federation of Teachers. (The National Education Association chose not to endorse either Ms. Clinton her rival Mr. Obama.)</w:t>
      </w:r>
      <w:r>
        <w:t xml:space="preserve">” [Education Week, </w:t>
      </w:r>
      <w:hyperlink r:id="rId150" w:history="1">
        <w:r w:rsidRPr="00EC018C">
          <w:rPr>
            <w:rStyle w:val="Hyperlink"/>
          </w:rPr>
          <w:t>3/3/15</w:t>
        </w:r>
      </w:hyperlink>
      <w:r>
        <w:t>]</w:t>
      </w:r>
    </w:p>
    <w:p w:rsidR="00746A19" w:rsidRDefault="00746A19" w:rsidP="00746A19">
      <w:pPr>
        <w:rPr>
          <w:b/>
        </w:rPr>
      </w:pPr>
    </w:p>
    <w:p w:rsidR="00746A19" w:rsidRDefault="00746A19" w:rsidP="00746A19">
      <w:pPr>
        <w:pStyle w:val="Heading2"/>
      </w:pPr>
      <w:bookmarkStart w:id="66" w:name="_Toc422218214"/>
      <w:r>
        <w:t>PAY-FOR-PERFORMANCE</w:t>
      </w:r>
      <w:bookmarkEnd w:id="66"/>
    </w:p>
    <w:p w:rsidR="00746A19" w:rsidRDefault="00746A19" w:rsidP="00746A19">
      <w:pPr>
        <w:rPr>
          <w:b/>
          <w:u w:val="single"/>
        </w:rPr>
      </w:pPr>
    </w:p>
    <w:p w:rsidR="00746A19" w:rsidRDefault="00746A19" w:rsidP="00746A19">
      <w:r w:rsidRPr="00B072BD">
        <w:rPr>
          <w:b/>
          <w:u w:val="single"/>
        </w:rPr>
        <w:t>Education Week</w:t>
      </w:r>
      <w:r w:rsidRPr="00B072BD">
        <w:rPr>
          <w:b/>
        </w:rPr>
        <w:t>:</w:t>
      </w:r>
      <w:r>
        <w:rPr>
          <w:b/>
        </w:rPr>
        <w:t xml:space="preserve"> </w:t>
      </w:r>
      <w:r w:rsidRPr="00DB7518">
        <w:rPr>
          <w:b/>
        </w:rPr>
        <w:t xml:space="preserve">Then-Presidential Candidate Clinton “Called For Extra Pay For Entire Schools That Are Able To Improve Student Outcomes” Instead Of Offering “Individual Bonuses </w:t>
      </w:r>
      <w:proofErr w:type="gramStart"/>
      <w:r w:rsidRPr="00DB7518">
        <w:rPr>
          <w:b/>
        </w:rPr>
        <w:t>To</w:t>
      </w:r>
      <w:proofErr w:type="gramEnd"/>
      <w:r w:rsidRPr="00DB7518">
        <w:rPr>
          <w:b/>
        </w:rPr>
        <w:t xml:space="preserve"> Teachers Based In Part On Student Test Scores.”</w:t>
      </w:r>
      <w:r>
        <w:t xml:space="preserve"> “</w:t>
      </w:r>
      <w:r w:rsidRPr="00DB7518">
        <w:t>As a presidential candidate in 2008, called for a significant new investment in teacher professional development, but clashed with her chief rival for the Democratic nomination, then-Sen. Barack Obama, on whether it made sense to offer individual bonuses to teachers based in part on student test scores. Instead, Ms. Clinton called for extra pay for entire schools that are able to improve student outcomes.</w:t>
      </w:r>
      <w:r>
        <w:t xml:space="preserve">” [Education Week, </w:t>
      </w:r>
      <w:hyperlink r:id="rId151" w:history="1">
        <w:r w:rsidRPr="00EC018C">
          <w:rPr>
            <w:rStyle w:val="Hyperlink"/>
          </w:rPr>
          <w:t>3/3/15</w:t>
        </w:r>
      </w:hyperlink>
      <w:r>
        <w:t>]</w:t>
      </w:r>
    </w:p>
    <w:p w:rsidR="00746A19" w:rsidRPr="00FA5D86" w:rsidRDefault="00746A19" w:rsidP="00746A19"/>
    <w:p w:rsidR="00746A19" w:rsidRPr="00DB7518" w:rsidRDefault="00746A19" w:rsidP="00746A19">
      <w:pPr>
        <w:rPr>
          <w:b/>
        </w:rPr>
      </w:pPr>
    </w:p>
    <w:p w:rsidR="00746A19" w:rsidRDefault="00746A19" w:rsidP="00746A19">
      <w:pPr>
        <w:pStyle w:val="Heading2"/>
      </w:pPr>
      <w:bookmarkStart w:id="67" w:name="_Toc422218215"/>
      <w:r>
        <w:t>FEDERAL FUNDING</w:t>
      </w:r>
      <w:bookmarkEnd w:id="67"/>
    </w:p>
    <w:p w:rsidR="00746A19" w:rsidRDefault="00746A19" w:rsidP="00746A19"/>
    <w:p w:rsidR="00746A19" w:rsidRDefault="00746A19" w:rsidP="00746A19">
      <w:r w:rsidRPr="00B072BD">
        <w:rPr>
          <w:b/>
          <w:u w:val="single"/>
        </w:rPr>
        <w:t>Education Week</w:t>
      </w:r>
      <w:r w:rsidRPr="00B072BD">
        <w:rPr>
          <w:b/>
        </w:rPr>
        <w:t>:</w:t>
      </w:r>
      <w:r w:rsidRPr="0082714A">
        <w:rPr>
          <w:b/>
        </w:rPr>
        <w:t xml:space="preserve"> </w:t>
      </w:r>
      <w:r w:rsidRPr="00DB7518">
        <w:rPr>
          <w:b/>
        </w:rPr>
        <w:t xml:space="preserve">Then-Senator Clinton “Introduced Bills To Improve Principal Recruitment And Development, Including In Struggling Schools, And To Authorize Federal Appropriations For </w:t>
      </w:r>
      <w:proofErr w:type="gramStart"/>
      <w:r w:rsidRPr="00DB7518">
        <w:rPr>
          <w:b/>
        </w:rPr>
        <w:t>The Teach</w:t>
      </w:r>
      <w:proofErr w:type="gramEnd"/>
      <w:r w:rsidRPr="00DB7518">
        <w:rPr>
          <w:b/>
        </w:rPr>
        <w:t xml:space="preserve"> For America Program.”</w:t>
      </w:r>
      <w:r w:rsidRPr="00DB7518">
        <w:t xml:space="preserve"> </w:t>
      </w:r>
      <w:r>
        <w:t xml:space="preserve">[Education Week, </w:t>
      </w:r>
      <w:hyperlink r:id="rId152" w:history="1">
        <w:r w:rsidRPr="00EC018C">
          <w:rPr>
            <w:rStyle w:val="Hyperlink"/>
          </w:rPr>
          <w:t>3/3/15</w:t>
        </w:r>
      </w:hyperlink>
      <w:r>
        <w:t>]</w:t>
      </w:r>
    </w:p>
    <w:p w:rsidR="00746A19" w:rsidRDefault="00746A19" w:rsidP="00746A19"/>
    <w:p w:rsidR="00746A19" w:rsidRDefault="00746A19" w:rsidP="00746A19">
      <w:r w:rsidRPr="00B072BD">
        <w:rPr>
          <w:b/>
          <w:u w:val="single"/>
        </w:rPr>
        <w:t>Education Week</w:t>
      </w:r>
      <w:r w:rsidRPr="00B072BD">
        <w:rPr>
          <w:b/>
        </w:rPr>
        <w:t>:</w:t>
      </w:r>
      <w:r>
        <w:rPr>
          <w:b/>
        </w:rPr>
        <w:t xml:space="preserve"> </w:t>
      </w:r>
      <w:r w:rsidRPr="00DB7518">
        <w:rPr>
          <w:b/>
        </w:rPr>
        <w:t>Then-Presidential Candidate Clinton “Called For A Significant New Investment In Teacher Professional Development</w:t>
      </w:r>
      <w:r>
        <w:rPr>
          <w:b/>
        </w:rPr>
        <w:t>.”</w:t>
      </w:r>
      <w:r>
        <w:t xml:space="preserve"> “</w:t>
      </w:r>
      <w:r w:rsidRPr="00DB7518">
        <w:t xml:space="preserve">As a presidential candidate in 2008, called for a significant new investment in teacher professional development, but clashed with her chief rival for the Democratic nomination, then-Sen. Barack Obama, on whether it made sense to offer individual bonuses to teachers </w:t>
      </w:r>
      <w:r w:rsidRPr="00DB7518">
        <w:lastRenderedPageBreak/>
        <w:t>based in part on student test scores. Instead, Ms. Clinton called for extra pay for entire schools that are able to improve student outcomes.</w:t>
      </w:r>
      <w:r>
        <w:t xml:space="preserve">” [Education Week, </w:t>
      </w:r>
      <w:hyperlink r:id="rId153" w:history="1">
        <w:r w:rsidRPr="00EC018C">
          <w:rPr>
            <w:rStyle w:val="Hyperlink"/>
          </w:rPr>
          <w:t>3/3/15</w:t>
        </w:r>
      </w:hyperlink>
      <w:r>
        <w:t>]</w:t>
      </w:r>
    </w:p>
    <w:p w:rsidR="00746A19" w:rsidRPr="00FA5D86" w:rsidRDefault="00746A19" w:rsidP="00746A19"/>
    <w:p w:rsidR="00746A19" w:rsidRDefault="00746A19" w:rsidP="00746A19"/>
    <w:p w:rsidR="00746A19" w:rsidRDefault="00746A19" w:rsidP="00746A19">
      <w:pPr>
        <w:pStyle w:val="Heading2"/>
      </w:pPr>
      <w:bookmarkStart w:id="68" w:name="_Toc422218216"/>
      <w:r>
        <w:t>ON JEB BUSH</w:t>
      </w:r>
      <w:bookmarkEnd w:id="68"/>
    </w:p>
    <w:p w:rsidR="00746A19" w:rsidRDefault="00746A19" w:rsidP="00746A19"/>
    <w:p w:rsidR="00746A19" w:rsidRDefault="00746A19" w:rsidP="00746A19">
      <w:r w:rsidRPr="00BE108E">
        <w:rPr>
          <w:b/>
          <w:u w:val="single"/>
        </w:rPr>
        <w:t>CNN</w:t>
      </w:r>
      <w:r w:rsidRPr="00511A06">
        <w:rPr>
          <w:b/>
        </w:rPr>
        <w:t xml:space="preserve">: Secretary Clinton “Praised Bush's Dedication </w:t>
      </w:r>
      <w:proofErr w:type="gramStart"/>
      <w:r w:rsidRPr="00511A06">
        <w:rPr>
          <w:b/>
        </w:rPr>
        <w:t>To</w:t>
      </w:r>
      <w:proofErr w:type="gramEnd"/>
      <w:r w:rsidRPr="00511A06">
        <w:rPr>
          <w:b/>
        </w:rPr>
        <w:t xml:space="preserve"> Education Reform Since Serving Two Terms As Governor Of Florida.”</w:t>
      </w:r>
      <w:r>
        <w:t xml:space="preserve"> “</w:t>
      </w:r>
      <w:r w:rsidRPr="00511A06">
        <w:t>Jeb Bush and Hillary Clinton - two central figures in modern politics with 2016 prospects - joined forces Monday to talk global education</w:t>
      </w:r>
      <w:r>
        <w:t>…</w:t>
      </w:r>
      <w:r w:rsidRPr="00511A06">
        <w:t>In her keynote address, Clinton praised Bush's dedication to education reform since serving two terms as governor of Florida, where he overhauled the state's education system, introducing a school voucher program and banning using race as a factor in university admissions.</w:t>
      </w:r>
      <w:r>
        <w:t xml:space="preserve">” [CNN, </w:t>
      </w:r>
      <w:hyperlink r:id="rId154" w:history="1">
        <w:r w:rsidRPr="00511A06">
          <w:rPr>
            <w:rStyle w:val="Hyperlink"/>
          </w:rPr>
          <w:t>3/24/14</w:t>
        </w:r>
      </w:hyperlink>
      <w:r>
        <w:t>]</w:t>
      </w:r>
    </w:p>
    <w:p w:rsidR="00746A19" w:rsidRDefault="00746A19" w:rsidP="00746A19"/>
    <w:p w:rsidR="00746A19" w:rsidRDefault="00746A19" w:rsidP="00746A19">
      <w:r w:rsidRPr="00511A06">
        <w:rPr>
          <w:b/>
        </w:rPr>
        <w:t xml:space="preserve">Secretary Clinton: Jeb Bush “Really Focused On Education </w:t>
      </w:r>
      <w:proofErr w:type="gramStart"/>
      <w:r w:rsidRPr="00511A06">
        <w:rPr>
          <w:b/>
        </w:rPr>
        <w:t>During</w:t>
      </w:r>
      <w:proofErr w:type="gramEnd"/>
      <w:r w:rsidRPr="00511A06">
        <w:rPr>
          <w:b/>
        </w:rPr>
        <w:t xml:space="preserve"> His Time As Governor In Florida And…Has Continued That Work With Passion And Dedication In The Years Since.”</w:t>
      </w:r>
      <w:r>
        <w:t xml:space="preserve"> “I also want to thank former Governor Jeb Bush, someone else who really focused on education during his time as governor in Florida and who has continued that work with passion and dedication in the years since.” [Academic Partnerships, YouTube, </w:t>
      </w:r>
      <w:hyperlink r:id="rId155" w:history="1">
        <w:r w:rsidRPr="00511A06">
          <w:rPr>
            <w:rStyle w:val="Hyperlink"/>
          </w:rPr>
          <w:t>3/31/14</w:t>
        </w:r>
      </w:hyperlink>
      <w:r>
        <w:t>]</w:t>
      </w:r>
    </w:p>
    <w:p w:rsidR="00746A19" w:rsidRPr="001B35FC" w:rsidRDefault="00746A19" w:rsidP="00746A19"/>
    <w:p w:rsidR="00746A19" w:rsidRDefault="00746A19" w:rsidP="00746A19"/>
    <w:p w:rsidR="00746A19" w:rsidRDefault="00746A19" w:rsidP="00746A19">
      <w:pPr>
        <w:pStyle w:val="Heading1"/>
      </w:pPr>
      <w:bookmarkStart w:id="69" w:name="_Toc422218217"/>
      <w:r>
        <w:t>EMINENT DOMAIN</w:t>
      </w:r>
      <w:bookmarkEnd w:id="69"/>
    </w:p>
    <w:p w:rsidR="00746A19" w:rsidRDefault="00746A19" w:rsidP="00746A19"/>
    <w:p w:rsidR="00746A19" w:rsidRDefault="00746A19" w:rsidP="00746A19">
      <w:pPr>
        <w:pStyle w:val="Heading2"/>
      </w:pPr>
      <w:bookmarkStart w:id="70" w:name="_Toc422218218"/>
      <w:r>
        <w:t>OPPOSITION TO EMINENT DOMAIN USE BY POWER COMPANIES</w:t>
      </w:r>
      <w:bookmarkEnd w:id="70"/>
    </w:p>
    <w:p w:rsidR="00746A19" w:rsidRDefault="00746A19" w:rsidP="00746A19">
      <w:pPr>
        <w:rPr>
          <w:b/>
        </w:rPr>
      </w:pPr>
    </w:p>
    <w:p w:rsidR="00746A19" w:rsidRDefault="00746A19" w:rsidP="00746A19">
      <w:r w:rsidRPr="0006189C">
        <w:rPr>
          <w:b/>
        </w:rPr>
        <w:t xml:space="preserve">2007: </w:t>
      </w:r>
      <w:r>
        <w:rPr>
          <w:b/>
        </w:rPr>
        <w:t xml:space="preserve">Then-Senator Clinton </w:t>
      </w:r>
      <w:r w:rsidRPr="0006189C">
        <w:rPr>
          <w:b/>
        </w:rPr>
        <w:t>Opposed The Use Of Eminent Domain By Federal Agencies To Condemn Private Property To Install Transmission Lines In New York.</w:t>
      </w:r>
      <w:r>
        <w:t xml:space="preserve"> [Office of Senator Clinton, 10/28/07]</w:t>
      </w:r>
    </w:p>
    <w:p w:rsidR="00746A19" w:rsidRDefault="00746A19" w:rsidP="00746A19"/>
    <w:p w:rsidR="00746A19" w:rsidRDefault="00746A19" w:rsidP="00746A19">
      <w:pPr>
        <w:pStyle w:val="Heading2"/>
      </w:pPr>
      <w:bookmarkStart w:id="71" w:name="_Toc422218219"/>
      <w:r>
        <w:t>USE OF EMINENT DOMAIN BY CLINTON FOUNDATION</w:t>
      </w:r>
      <w:bookmarkEnd w:id="71"/>
    </w:p>
    <w:p w:rsidR="00746A19" w:rsidRDefault="00746A19" w:rsidP="00746A19"/>
    <w:p w:rsidR="00746A19" w:rsidRPr="009B6A9E" w:rsidRDefault="00746A19" w:rsidP="00746A19">
      <w:r>
        <w:rPr>
          <w:b/>
        </w:rPr>
        <w:t xml:space="preserve">2001: </w:t>
      </w:r>
      <w:r w:rsidRPr="009B6A9E">
        <w:rPr>
          <w:b/>
        </w:rPr>
        <w:t>Some Of The Land Used To Build The Clinton Library Was Acquired Through Eminent Domain</w:t>
      </w:r>
      <w:r>
        <w:rPr>
          <w:b/>
        </w:rPr>
        <w:t>, Which Prompted A Lawsuit From A Property Owner</w:t>
      </w:r>
      <w:r w:rsidRPr="009B6A9E">
        <w:rPr>
          <w:b/>
        </w:rPr>
        <w:t>.</w:t>
      </w:r>
      <w:r>
        <w:rPr>
          <w:b/>
        </w:rPr>
        <w:t xml:space="preserve"> </w:t>
      </w:r>
      <w:r>
        <w:t xml:space="preserve">[CBS News, </w:t>
      </w:r>
      <w:hyperlink r:id="rId156" w:history="1">
        <w:r w:rsidRPr="009B6A9E">
          <w:rPr>
            <w:rStyle w:val="Hyperlink"/>
          </w:rPr>
          <w:t>11/1/01</w:t>
        </w:r>
      </w:hyperlink>
      <w:r>
        <w:t>]</w:t>
      </w:r>
    </w:p>
    <w:p w:rsidR="00746A19" w:rsidRPr="00620A63" w:rsidRDefault="00746A19" w:rsidP="00746A19"/>
    <w:p w:rsidR="00746A19" w:rsidRPr="00B038D7" w:rsidRDefault="00746A19" w:rsidP="00746A19"/>
    <w:p w:rsidR="00746A19" w:rsidRDefault="00746A19" w:rsidP="00746A19">
      <w:pPr>
        <w:pStyle w:val="Heading1"/>
      </w:pPr>
      <w:r>
        <w:t>ENVIRONMENT</w:t>
      </w:r>
      <w:bookmarkEnd w:id="13"/>
    </w:p>
    <w:p w:rsidR="00746A19" w:rsidRDefault="00746A19" w:rsidP="00746A19"/>
    <w:p w:rsidR="00746A19" w:rsidRDefault="00746A19" w:rsidP="00746A19">
      <w:pPr>
        <w:pStyle w:val="Heading2"/>
      </w:pPr>
      <w:bookmarkStart w:id="72" w:name="_Toc422218188"/>
      <w:r>
        <w:t>CLIMATE CHANGE</w:t>
      </w:r>
      <w:bookmarkEnd w:id="72"/>
    </w:p>
    <w:p w:rsidR="00746A19" w:rsidRDefault="00746A19" w:rsidP="00746A19">
      <w:pPr>
        <w:rPr>
          <w:b/>
        </w:rPr>
      </w:pPr>
    </w:p>
    <w:p w:rsidR="00746A19" w:rsidRDefault="00746A19" w:rsidP="00746A19">
      <w:r w:rsidRPr="000E6BF1">
        <w:rPr>
          <w:b/>
        </w:rPr>
        <w:t xml:space="preserve">Secretary Clinton: Some Opponents “Support Wasteful Subsidies </w:t>
      </w:r>
      <w:proofErr w:type="gramStart"/>
      <w:r w:rsidRPr="000E6BF1">
        <w:rPr>
          <w:b/>
        </w:rPr>
        <w:t>For</w:t>
      </w:r>
      <w:proofErr w:type="gramEnd"/>
      <w:r w:rsidRPr="000E6BF1">
        <w:rPr>
          <w:b/>
        </w:rPr>
        <w:t xml:space="preserve"> Oil And Gas, Block Investments In New Clean Technologies, And Even Deny The Science Of Climate Change.”</w:t>
      </w:r>
      <w:r>
        <w:t xml:space="preserve"> “</w:t>
      </w:r>
      <w:r w:rsidRPr="000E6BF1">
        <w:t>I believe the United States can and must be the clean energy super power for the 21st century. China and other competitors are already racing ahead with big bets on renewables. Yet there are still some here in America — even candidates for President — who want to keep the deck stacked for the fuels of the past. They support wasteful subsidies for oil and gas, block investments in new clean technologies, and even deny the science of climate change. We can’t afford to cede our leadership in developing and deploying the advanced, clean fuels of the future that will grow our economy, lower our energy bills, reduce pollution, and protect the health of our families and communities. And America’s farmers and rural communities have to be at the heart of this effort.</w:t>
      </w:r>
      <w:r>
        <w:t xml:space="preserve">” [Clinton op-ed, The Gazette, </w:t>
      </w:r>
      <w:hyperlink r:id="rId157" w:history="1">
        <w:r w:rsidRPr="000E6BF1">
          <w:rPr>
            <w:rStyle w:val="Hyperlink"/>
          </w:rPr>
          <w:t>5/28/15</w:t>
        </w:r>
      </w:hyperlink>
      <w:r>
        <w:t>]</w:t>
      </w:r>
    </w:p>
    <w:p w:rsidR="00746A19" w:rsidRDefault="00746A19" w:rsidP="00746A19">
      <w:pPr>
        <w:rPr>
          <w:b/>
        </w:rPr>
      </w:pPr>
    </w:p>
    <w:p w:rsidR="00746A19" w:rsidRDefault="00746A19" w:rsidP="00746A19">
      <w:r w:rsidRPr="00D710B5">
        <w:rPr>
          <w:b/>
        </w:rPr>
        <w:t>Under Secretary Clinton, The State Department Appointed The First Special Envoy For Climate Change.</w:t>
      </w:r>
      <w:r>
        <w:t xml:space="preserve"> [State Department, </w:t>
      </w:r>
      <w:hyperlink r:id="rId158" w:history="1">
        <w:r w:rsidRPr="00860582">
          <w:rPr>
            <w:rStyle w:val="Hyperlink"/>
          </w:rPr>
          <w:t>1/26/09</w:t>
        </w:r>
      </w:hyperlink>
      <w:r>
        <w:t>]</w:t>
      </w:r>
    </w:p>
    <w:p w:rsidR="00746A19" w:rsidRDefault="00746A19" w:rsidP="00746A19"/>
    <w:p w:rsidR="00746A19" w:rsidRDefault="00746A19" w:rsidP="00746A19">
      <w:r w:rsidRPr="00D710B5">
        <w:rPr>
          <w:b/>
        </w:rPr>
        <w:lastRenderedPageBreak/>
        <w:t xml:space="preserve">Secretary Clinton: </w:t>
      </w:r>
      <w:r>
        <w:rPr>
          <w:b/>
        </w:rPr>
        <w:t>“</w:t>
      </w:r>
      <w:r w:rsidRPr="00D710B5">
        <w:rPr>
          <w:b/>
        </w:rPr>
        <w:t>I Believe That American Leadership Is Essential To Meeting The Challenges Of The 21st Century…And Chief Among Those Is The Complex, Urgent, And Global Threat Of Climate Change.</w:t>
      </w:r>
      <w:r>
        <w:rPr>
          <w:b/>
        </w:rPr>
        <w:t>”</w:t>
      </w:r>
      <w:r w:rsidRPr="00D710B5">
        <w:t xml:space="preserve"> </w:t>
      </w:r>
      <w:r>
        <w:t>“</w:t>
      </w:r>
      <w:r w:rsidRPr="00D710B5">
        <w:t>As should be evident by now, the President and I believe that American leadership is essential to meeting the challenges of the 21st century. And chief among those is the complex, urgent, and global threat of climate change. From rapidly rising temperatures to melting arctic icecaps, from lower crop yields to dying forests, from unforgiving hurricanes to unrelenting droughts, we have no shortage of evidence that our world is facing a climate crisis</w:t>
      </w:r>
      <w:r>
        <w:t xml:space="preserve">.” [State Department, </w:t>
      </w:r>
      <w:hyperlink r:id="rId159" w:history="1">
        <w:r w:rsidRPr="00860582">
          <w:rPr>
            <w:rStyle w:val="Hyperlink"/>
          </w:rPr>
          <w:t>1/26/09</w:t>
        </w:r>
      </w:hyperlink>
      <w:r>
        <w:t>]</w:t>
      </w:r>
    </w:p>
    <w:p w:rsidR="00746A19" w:rsidRDefault="00746A19" w:rsidP="00746A19"/>
    <w:p w:rsidR="00746A19" w:rsidRDefault="00746A19" w:rsidP="00746A19">
      <w:r w:rsidRPr="003952AD">
        <w:rPr>
          <w:b/>
        </w:rPr>
        <w:t>Secretary Clinton: “The Urgency Of The Global Climate Crisis Must Not Be Underestimated, Nor Should The Science Behind It Or The Facts On The Ground Be Ignored Or Dismissed.”</w:t>
      </w:r>
      <w:r w:rsidRPr="00D710B5">
        <w:t xml:space="preserve"> </w:t>
      </w:r>
      <w:r>
        <w:t>“</w:t>
      </w:r>
      <w:r w:rsidRPr="00D710B5">
        <w:t>So the urgency of the global climate crisis must not be underestimated, nor should the science behind it or the facts on the ground be ignored or dismissed. The time for realism and action is now. And President Obama and I recognize that the solutions to this crisis are both domestic and global, that all nations bear responsibility and all nations must work together to find solutions. Under President Obama, America will take the lead in addressing this challenge, both by making commitments of our own and engaging other nations to do the same.</w:t>
      </w:r>
      <w:r>
        <w:t xml:space="preserve">” [State Department, </w:t>
      </w:r>
      <w:hyperlink r:id="rId160" w:history="1">
        <w:r w:rsidRPr="00860582">
          <w:rPr>
            <w:rStyle w:val="Hyperlink"/>
          </w:rPr>
          <w:t>1/26/09</w:t>
        </w:r>
      </w:hyperlink>
      <w:r>
        <w:t>]</w:t>
      </w:r>
    </w:p>
    <w:p w:rsidR="00746A19" w:rsidRDefault="00746A19" w:rsidP="00746A19"/>
    <w:p w:rsidR="00746A19" w:rsidRDefault="00746A19" w:rsidP="00746A19">
      <w:r w:rsidRPr="00434167">
        <w:rPr>
          <w:b/>
        </w:rPr>
        <w:t>Under Secretary Clinton, The State Department Established A Bureau Of Energy Resources.</w:t>
      </w:r>
      <w:r>
        <w:t xml:space="preserve"> “</w:t>
      </w:r>
      <w:r w:rsidRPr="00434167">
        <w:t>We know energy can be a source of healthy competition, with countries racing to develop new technologies and renewables. But it can also be a source of conflict, fueling corruption and instability. And how the world uses energy is a key factor as to whether we will finally address the threat of climate change. So we have created at the State Department a new Bureau of Energy Resources, and made this issue a priority in our diplomacy.</w:t>
      </w:r>
      <w:r>
        <w:t xml:space="preserve">” [State Department, </w:t>
      </w:r>
      <w:hyperlink r:id="rId161" w:history="1">
        <w:r w:rsidRPr="00B2679F">
          <w:rPr>
            <w:rStyle w:val="Hyperlink"/>
          </w:rPr>
          <w:t>11/17/12</w:t>
        </w:r>
      </w:hyperlink>
      <w:r>
        <w:t>]</w:t>
      </w:r>
    </w:p>
    <w:p w:rsidR="00746A19" w:rsidRDefault="00746A19" w:rsidP="00746A19"/>
    <w:p w:rsidR="00746A19" w:rsidRDefault="00746A19" w:rsidP="00746A19">
      <w:r w:rsidRPr="00B2679F">
        <w:rPr>
          <w:b/>
        </w:rPr>
        <w:t>Secretary Clinton: “Today, I Propose We Add Two New Areas To Help Advance The UN Framework Convention On Climate Change…Sustainable Forestry And Land Use, And Adaptation To Assist Developing Countries That Have Been And Are Being Hardest Hit By Climate Change.</w:t>
      </w:r>
      <w:r>
        <w:t xml:space="preserve"> “</w:t>
      </w:r>
      <w:r w:rsidRPr="00B2679F">
        <w:t>A year ago, President Obama proposed this partnership as a forum for sharing ideas and devising solutions. And through consultation with many of the countries here today, we identified five critical areas of engagement: energy efficiency, renewable energy, cleaner fossil fuels, energy poverty, and infrastructure. And today, I propose we add two new areas to help advance the UN Framework Convention on Climate Change and to be prepared for the next conference in Cancun. Those are: sustainable forestry and land use, and adaptation to assist developing countries that have been and are being hardest hit by climate change.</w:t>
      </w:r>
      <w:r>
        <w:t xml:space="preserve">” [State Department, </w:t>
      </w:r>
      <w:hyperlink r:id="rId162" w:history="1">
        <w:r w:rsidRPr="00B2679F">
          <w:rPr>
            <w:rStyle w:val="Hyperlink"/>
          </w:rPr>
          <w:t>4/15/10</w:t>
        </w:r>
      </w:hyperlink>
      <w:r>
        <w:t>]</w:t>
      </w:r>
    </w:p>
    <w:p w:rsidR="00746A19" w:rsidRDefault="00746A19" w:rsidP="00746A19"/>
    <w:p w:rsidR="00746A19" w:rsidRDefault="00746A19" w:rsidP="00746A19">
      <w:pPr>
        <w:pStyle w:val="Heading2"/>
      </w:pPr>
      <w:r>
        <w:t>OFFSHORE DRILLING</w:t>
      </w:r>
    </w:p>
    <w:p w:rsidR="00746A19" w:rsidRDefault="00746A19" w:rsidP="00746A19"/>
    <w:p w:rsidR="00746A19" w:rsidRPr="00F172C2" w:rsidRDefault="00746A19" w:rsidP="00746A19">
      <w:r w:rsidRPr="00CE097F">
        <w:rPr>
          <w:b/>
        </w:rPr>
        <w:t xml:space="preserve">2006: </w:t>
      </w:r>
      <w:r>
        <w:rPr>
          <w:b/>
        </w:rPr>
        <w:t xml:space="preserve">Secretary Clinton </w:t>
      </w:r>
      <w:r w:rsidRPr="00CE097F">
        <w:rPr>
          <w:b/>
        </w:rPr>
        <w:t xml:space="preserve">Voted To End </w:t>
      </w:r>
      <w:r>
        <w:rPr>
          <w:b/>
        </w:rPr>
        <w:t xml:space="preserve">The </w:t>
      </w:r>
      <w:r w:rsidRPr="00CE097F">
        <w:rPr>
          <w:b/>
        </w:rPr>
        <w:t>Offshore Drilling Ban.</w:t>
      </w:r>
      <w:r w:rsidRPr="00CE097F">
        <w:t xml:space="preserve"> [S. 3711, Vote 219, 109</w:t>
      </w:r>
      <w:r w:rsidRPr="00CE097F">
        <w:rPr>
          <w:vertAlign w:val="superscript"/>
        </w:rPr>
        <w:t>th</w:t>
      </w:r>
      <w:r w:rsidRPr="00CE097F">
        <w:t xml:space="preserve"> Congress, </w:t>
      </w:r>
      <w:hyperlink r:id="rId163" w:history="1">
        <w:r w:rsidRPr="00CE097F">
          <w:rPr>
            <w:rStyle w:val="Hyperlink"/>
          </w:rPr>
          <w:t>8/1/06</w:t>
        </w:r>
      </w:hyperlink>
      <w:r w:rsidRPr="00CE097F">
        <w:t xml:space="preserve">; League of Conservation Votes, accessed </w:t>
      </w:r>
      <w:hyperlink r:id="rId164" w:history="1">
        <w:r w:rsidRPr="00CE097F">
          <w:rPr>
            <w:rStyle w:val="Hyperlink"/>
          </w:rPr>
          <w:t>6/2/15</w:t>
        </w:r>
      </w:hyperlink>
      <w:r w:rsidRPr="00CE097F">
        <w:t>]</w:t>
      </w:r>
    </w:p>
    <w:p w:rsidR="00746A19" w:rsidRDefault="00746A19" w:rsidP="00746A19"/>
    <w:p w:rsidR="00746A19" w:rsidRDefault="00746A19" w:rsidP="00746A19">
      <w:pPr>
        <w:pStyle w:val="Heading2"/>
      </w:pPr>
      <w:r>
        <w:t>USDA</w:t>
      </w:r>
    </w:p>
    <w:p w:rsidR="00746A19" w:rsidRDefault="00746A19" w:rsidP="00746A19"/>
    <w:p w:rsidR="00746A19" w:rsidRDefault="00746A19" w:rsidP="00746A19">
      <w:r w:rsidRPr="007118B3">
        <w:rPr>
          <w:b/>
        </w:rPr>
        <w:t>Secretary Clinton</w:t>
      </w:r>
      <w:r>
        <w:rPr>
          <w:b/>
        </w:rPr>
        <w:t xml:space="preserve">: </w:t>
      </w:r>
      <w:r w:rsidRPr="007118B3">
        <w:rPr>
          <w:b/>
        </w:rPr>
        <w:t xml:space="preserve">The USDA </w:t>
      </w:r>
      <w:r>
        <w:rPr>
          <w:b/>
        </w:rPr>
        <w:t xml:space="preserve">Should </w:t>
      </w:r>
      <w:r w:rsidRPr="007118B3">
        <w:rPr>
          <w:b/>
        </w:rPr>
        <w:t>Expand Partnerships With “Farmers, Rural Small Businesses, And Rural Co-Ops In Deploying Renewable Energy And Energy Efficiency Solutions.”</w:t>
      </w:r>
      <w:r>
        <w:t xml:space="preserve"> “</w:t>
      </w:r>
      <w:r w:rsidRPr="007118B3">
        <w:t>The U.S. Department of Agriculture has a successful history of partnering with farmers, rural small businesses, and rural co-ops in deploying renewable energy and energy efficiency solutions. These programs should be expanded. The United States should also continue supporting — and improving — the Renewable Fuel Standard and other federal incentives that have been a success for Iowa and much of rural America.</w:t>
      </w:r>
      <w:r>
        <w:t xml:space="preserve">” [Clinton op-ed, The Gazette, </w:t>
      </w:r>
      <w:hyperlink r:id="rId165" w:history="1">
        <w:r w:rsidRPr="000E6BF1">
          <w:rPr>
            <w:rStyle w:val="Hyperlink"/>
          </w:rPr>
          <w:t>5/28/15</w:t>
        </w:r>
      </w:hyperlink>
      <w:r>
        <w:t>]</w:t>
      </w:r>
    </w:p>
    <w:p w:rsidR="00746A19" w:rsidRDefault="00746A19" w:rsidP="00746A19"/>
    <w:p w:rsidR="00746A19" w:rsidRDefault="00746A19" w:rsidP="00746A19">
      <w:pPr>
        <w:pStyle w:val="Heading2"/>
      </w:pPr>
      <w:bookmarkStart w:id="73" w:name="_Toc422218189"/>
      <w:r>
        <w:t>ENERGY</w:t>
      </w:r>
      <w:bookmarkEnd w:id="73"/>
    </w:p>
    <w:p w:rsidR="00746A19" w:rsidRDefault="00746A19" w:rsidP="00746A19"/>
    <w:p w:rsidR="00746A19" w:rsidRPr="00EB3730" w:rsidRDefault="00746A19" w:rsidP="00746A19">
      <w:r w:rsidRPr="000E6BF1">
        <w:rPr>
          <w:b/>
        </w:rPr>
        <w:t>Secretary Clinton: “Clean Fuels…Will Grow Our Economy, Lower Our Energy Bills, Reduce Pollution, And Protect The Health Of Our Families And Communities.”</w:t>
      </w:r>
      <w:r w:rsidRPr="000E6BF1">
        <w:t xml:space="preserve"> </w:t>
      </w:r>
      <w:r>
        <w:t>“</w:t>
      </w:r>
      <w:r w:rsidRPr="000E6BF1">
        <w:t xml:space="preserve">I believe the United States can and must be the clean energy super power for the 21st century. China and other competitors are </w:t>
      </w:r>
      <w:r w:rsidRPr="000E6BF1">
        <w:lastRenderedPageBreak/>
        <w:t>already racing ahead with big bets on renewables. Yet there are still some here in America — even candidates for President — who want to keep the deck stacked for the fuels of the past. They support wasteful subsidies for oil and gas, block investments in new clean technologies, and even deny the science of climate change. We can’t afford to cede our leadership in developing and deploying the advanced, clean fuels of the future that will grow our economy, lower our energy bills, reduce pollution, and protect the health of our families and communities. And America’s farmers and rural communities have to be at the heart of this effort.</w:t>
      </w:r>
      <w:r>
        <w:t xml:space="preserve">” [Clinton op-ed, The Gazette, </w:t>
      </w:r>
      <w:hyperlink r:id="rId166" w:history="1">
        <w:r w:rsidRPr="000E6BF1">
          <w:rPr>
            <w:rStyle w:val="Hyperlink"/>
          </w:rPr>
          <w:t>5/28/15</w:t>
        </w:r>
      </w:hyperlink>
      <w:r>
        <w:t>]</w:t>
      </w:r>
    </w:p>
    <w:p w:rsidR="00746A19" w:rsidRDefault="00746A19" w:rsidP="00746A19">
      <w:pPr>
        <w:rPr>
          <w:b/>
        </w:rPr>
      </w:pPr>
    </w:p>
    <w:p w:rsidR="00746A19" w:rsidRDefault="00746A19" w:rsidP="00746A19">
      <w:r w:rsidRPr="008C4FF9">
        <w:rPr>
          <w:b/>
        </w:rPr>
        <w:t>Secretary Clinton: “Rural Energy Innovation Is Also Reducing Our Dependence On Foreign Oil And Making Our Economy More Resilient To Supply Disruptions In Other Parts Of The World.”</w:t>
      </w:r>
      <w:r w:rsidRPr="008C4FF9">
        <w:t xml:space="preserve"> </w:t>
      </w:r>
      <w:r>
        <w:t>“</w:t>
      </w:r>
      <w:r w:rsidRPr="008C4FF9">
        <w:t>Rural energy innovation is also reducing our dependence on foreign oil and making our economy more resilient to supply disruptions in other parts of the world. Domestic renewable fuel production has expanded by more than 350 percent over the past decade with enough supply in the market today to fuel more than 30 million cars. And today U.S. biofuels companies not only offer an alternative to imported oil, they’re increasingly selling their product abroad as well.</w:t>
      </w:r>
      <w:r>
        <w:t xml:space="preserve">” [Clinton op-ed, The Gazette, </w:t>
      </w:r>
      <w:hyperlink r:id="rId167" w:history="1">
        <w:r w:rsidRPr="000E6BF1">
          <w:rPr>
            <w:rStyle w:val="Hyperlink"/>
          </w:rPr>
          <w:t>5/28/15</w:t>
        </w:r>
      </w:hyperlink>
      <w:r>
        <w:t>]</w:t>
      </w:r>
    </w:p>
    <w:p w:rsidR="00746A19" w:rsidRDefault="00746A19" w:rsidP="00746A19">
      <w:pPr>
        <w:rPr>
          <w:b/>
        </w:rPr>
      </w:pPr>
    </w:p>
    <w:p w:rsidR="00746A19" w:rsidRDefault="00746A19" w:rsidP="00746A19">
      <w:r>
        <w:rPr>
          <w:b/>
        </w:rPr>
        <w:t xml:space="preserve">2004: </w:t>
      </w:r>
      <w:r w:rsidRPr="00D8129B">
        <w:rPr>
          <w:b/>
        </w:rPr>
        <w:t>Voted To Extend Through 2005 “The Tax Credit For Producing Electricity From Certain Renewable Resources.”</w:t>
      </w:r>
      <w:r>
        <w:t xml:space="preserve"> [H.R.1308, Vote 18, </w:t>
      </w:r>
      <w:hyperlink r:id="rId168" w:history="1">
        <w:r w:rsidRPr="00D8129B">
          <w:rPr>
            <w:rStyle w:val="Hyperlink"/>
          </w:rPr>
          <w:t>9/23/04</w:t>
        </w:r>
      </w:hyperlink>
      <w:r>
        <w:t>]</w:t>
      </w:r>
    </w:p>
    <w:p w:rsidR="00746A19" w:rsidRDefault="00746A19" w:rsidP="00746A19"/>
    <w:p w:rsidR="00746A19" w:rsidRDefault="00746A19" w:rsidP="00746A19">
      <w:r w:rsidRPr="00D8129B">
        <w:rPr>
          <w:b/>
        </w:rPr>
        <w:t>2006: Voted To Extend Through 2008 Tax Credits For Clean Energy And Energy Efficiency.</w:t>
      </w:r>
      <w:r>
        <w:t xml:space="preserve"> [H.R.6111, Vote 279, </w:t>
      </w:r>
      <w:hyperlink r:id="rId169" w:history="1">
        <w:r w:rsidRPr="00D8129B">
          <w:rPr>
            <w:rStyle w:val="Hyperlink"/>
          </w:rPr>
          <w:t>12/9/06</w:t>
        </w:r>
      </w:hyperlink>
      <w:r>
        <w:t xml:space="preserve">] </w:t>
      </w:r>
    </w:p>
    <w:p w:rsidR="00746A19" w:rsidRDefault="00746A19" w:rsidP="00746A19"/>
    <w:p w:rsidR="00746A19" w:rsidRDefault="00746A19" w:rsidP="00746A19">
      <w:r>
        <w:rPr>
          <w:b/>
        </w:rPr>
        <w:t>Then-Senator</w:t>
      </w:r>
      <w:r w:rsidRPr="008A2A3C">
        <w:rPr>
          <w:b/>
        </w:rPr>
        <w:t xml:space="preserve"> Clinton: In 2007, “The Senate Passed My Legislation To Require The Department Of Defense To Integrate [The Threat From Global Warming’ Into Our Planning.”</w:t>
      </w:r>
      <w:r>
        <w:t xml:space="preserve"> “</w:t>
      </w:r>
      <w:r w:rsidRPr="008A2A3C">
        <w:t>There are also security implications. A group of retired 3 and 4-star generals and admirals issued a recent report describing in detail the threat that global warming poses to our national security, from increased conflict over natural resources to instability and migrations. Earlier this year, the Senate passed my legislation to require the Department of Defense to integrate this issue into our planning.</w:t>
      </w:r>
      <w:r>
        <w:t xml:space="preserve">” [Speech in Cedar Rapids, IA, Council on Foreign Relations, </w:t>
      </w:r>
      <w:hyperlink r:id="rId170" w:history="1">
        <w:r w:rsidRPr="008A2A3C">
          <w:rPr>
            <w:rStyle w:val="Hyperlink"/>
            <w:smallCaps/>
          </w:rPr>
          <w:t>11/5/07</w:t>
        </w:r>
      </w:hyperlink>
      <w:r>
        <w:t>]</w:t>
      </w:r>
    </w:p>
    <w:p w:rsidR="00746A19" w:rsidRDefault="00746A19" w:rsidP="00746A19"/>
    <w:p w:rsidR="00746A19" w:rsidRDefault="00746A19" w:rsidP="00746A19">
      <w:r>
        <w:rPr>
          <w:b/>
        </w:rPr>
        <w:t>2007: Then-Senator</w:t>
      </w:r>
      <w:r w:rsidRPr="000B71FE">
        <w:rPr>
          <w:b/>
        </w:rPr>
        <w:t xml:space="preserve"> Clinton Proposed To “Reduce Greenhouse Gas Emissions 80 Percent From 1990 Levels By 2050”</w:t>
      </w:r>
      <w:r>
        <w:rPr>
          <w:b/>
        </w:rPr>
        <w:t xml:space="preserve"> As President.</w:t>
      </w:r>
      <w:r>
        <w:t xml:space="preserve"> “When I am President, we will set three major energy goals for America. One, to reduce greenhouse gas emissions 80 percent from 1990 levels by 2050, the amount necessary to avoid the most dangerous and destructive consequences of climate change.</w:t>
      </w:r>
      <w:r w:rsidRPr="000B71FE">
        <w:t xml:space="preserve"> </w:t>
      </w:r>
      <w:proofErr w:type="gramStart"/>
      <w:r>
        <w:t>Two, to cut foreign oil imports by two thirds from projected levels by 2030 to move America toward energy independence.</w:t>
      </w:r>
      <w:proofErr w:type="gramEnd"/>
      <w:r>
        <w:t xml:space="preserve"> And three, to move us from a carbon-based economy to an efficient, green economy by unleashing a wave of private-sector innovation in clean energy and energy efficiency. I believe that will create at least five million good new jobs from clean energy over the next decade.” [Speech in Cedar Rapids, IA, Council on Foreign Relations, </w:t>
      </w:r>
      <w:hyperlink r:id="rId171" w:history="1">
        <w:r w:rsidRPr="008A2A3C">
          <w:rPr>
            <w:rStyle w:val="Hyperlink"/>
            <w:smallCaps/>
          </w:rPr>
          <w:t>11/5/07</w:t>
        </w:r>
      </w:hyperlink>
      <w:r>
        <w:t>]</w:t>
      </w:r>
    </w:p>
    <w:p w:rsidR="00746A19" w:rsidRDefault="00746A19" w:rsidP="00746A19"/>
    <w:p w:rsidR="00746A19" w:rsidRDefault="00746A19" w:rsidP="00746A19">
      <w:r>
        <w:rPr>
          <w:b/>
        </w:rPr>
        <w:t>2007: Then-Senator</w:t>
      </w:r>
      <w:r w:rsidRPr="000B71FE">
        <w:rPr>
          <w:b/>
        </w:rPr>
        <w:t xml:space="preserve"> Clinton Proposed To</w:t>
      </w:r>
      <w:r>
        <w:rPr>
          <w:b/>
        </w:rPr>
        <w:t xml:space="preserve"> </w:t>
      </w:r>
      <w:r w:rsidRPr="000B71FE">
        <w:rPr>
          <w:b/>
        </w:rPr>
        <w:t xml:space="preserve">“Cut Foreign Oil Imports By Two Thirds From Projected Levels By 2030” As President. </w:t>
      </w:r>
      <w:r>
        <w:t>“When I am President, we will set three major energy goals for America. One, to reduce greenhouse gas emissions 80 percent from 1990 levels by 2050, the amount necessary to avoid the most dangerous and destructive consequences of climate change.</w:t>
      </w:r>
      <w:r w:rsidRPr="000B71FE">
        <w:t xml:space="preserve"> </w:t>
      </w:r>
      <w:proofErr w:type="gramStart"/>
      <w:r>
        <w:t>Two, to cut foreign oil imports by two thirds from projected levels by 2030 to move America toward energy independence.</w:t>
      </w:r>
      <w:proofErr w:type="gramEnd"/>
      <w:r>
        <w:t xml:space="preserve"> And three, to move us from a carbon-based economy to an efficient, green economy by unleashing a wave of private-sector innovation in clean energy and energy efficiency. I believe that will create at least five million good new jobs from clean energy over the next decade.” [Speech in Cedar Rapids, IA, Council on Foreign Relations, </w:t>
      </w:r>
      <w:hyperlink r:id="rId172" w:history="1">
        <w:r w:rsidRPr="008A2A3C">
          <w:rPr>
            <w:rStyle w:val="Hyperlink"/>
            <w:smallCaps/>
          </w:rPr>
          <w:t>11/5/07</w:t>
        </w:r>
      </w:hyperlink>
      <w:r>
        <w:t>]</w:t>
      </w:r>
    </w:p>
    <w:p w:rsidR="00746A19" w:rsidRDefault="00746A19" w:rsidP="00746A19"/>
    <w:p w:rsidR="00746A19" w:rsidRDefault="00746A19" w:rsidP="00746A19">
      <w:r>
        <w:rPr>
          <w:b/>
        </w:rPr>
        <w:t>2007: Then-Senator</w:t>
      </w:r>
      <w:r w:rsidRPr="000B71FE">
        <w:rPr>
          <w:b/>
        </w:rPr>
        <w:t xml:space="preserve"> Clinton Proposed To</w:t>
      </w:r>
      <w:r>
        <w:rPr>
          <w:b/>
        </w:rPr>
        <w:t xml:space="preserve"> “</w:t>
      </w:r>
      <w:r w:rsidRPr="000B71FE">
        <w:rPr>
          <w:b/>
        </w:rPr>
        <w:t>Move Us From A Carbon-Based Economy To An Efficient, Green Economy By Unleashing A Wave Of Private-Sector Innovation In Clean Energy And Energy Efficiency” As President.</w:t>
      </w:r>
      <w:r>
        <w:t xml:space="preserve"> </w:t>
      </w:r>
      <w:r w:rsidRPr="000B71FE">
        <w:rPr>
          <w:b/>
        </w:rPr>
        <w:t xml:space="preserve"> </w:t>
      </w:r>
      <w:r>
        <w:t>“When I am President, we will set three major energy goals for America. One, to reduce greenhouse gas emissions 80 percent from 1990 levels by 2050, the amount necessary to avoid the most dangerous and destructive consequences of climate change.</w:t>
      </w:r>
      <w:r w:rsidRPr="000B71FE">
        <w:t xml:space="preserve"> </w:t>
      </w:r>
      <w:proofErr w:type="gramStart"/>
      <w:r>
        <w:t xml:space="preserve">Two, to cut foreign oil imports by two thirds from projected levels by 2030 to move America toward energy </w:t>
      </w:r>
      <w:r>
        <w:lastRenderedPageBreak/>
        <w:t>independence.</w:t>
      </w:r>
      <w:proofErr w:type="gramEnd"/>
      <w:r>
        <w:t xml:space="preserve"> And three, to move us from a carbon-based economy to an efficient, green economy by unleashing a wave of private-sector innovation in clean energy and energy efficiency. I believe that will create at least five million good new jobs from clean energy over the next decade.” [Speech in Cedar Rapids, IA, Council on Foreign Relations, </w:t>
      </w:r>
      <w:hyperlink r:id="rId173" w:history="1">
        <w:r w:rsidRPr="008A2A3C">
          <w:rPr>
            <w:rStyle w:val="Hyperlink"/>
            <w:smallCaps/>
          </w:rPr>
          <w:t>11/5/07</w:t>
        </w:r>
      </w:hyperlink>
      <w:r>
        <w:t>]</w:t>
      </w:r>
    </w:p>
    <w:p w:rsidR="00746A19" w:rsidRDefault="00746A19" w:rsidP="00746A19"/>
    <w:p w:rsidR="00746A19" w:rsidRDefault="00746A19" w:rsidP="00746A19">
      <w:r>
        <w:rPr>
          <w:b/>
        </w:rPr>
        <w:t>Then-Senator</w:t>
      </w:r>
      <w:r w:rsidRPr="00FA4912">
        <w:rPr>
          <w:b/>
        </w:rPr>
        <w:t xml:space="preserve"> Clinton: “A National Commitment </w:t>
      </w:r>
      <w:proofErr w:type="gramStart"/>
      <w:r w:rsidRPr="00FA4912">
        <w:rPr>
          <w:b/>
        </w:rPr>
        <w:t>To</w:t>
      </w:r>
      <w:proofErr w:type="gramEnd"/>
      <w:r w:rsidRPr="00FA4912">
        <w:rPr>
          <w:b/>
        </w:rPr>
        <w:t xml:space="preserve"> Energy Efficiency…Is The Cheapest, Cleanest, Fastest Way To reduce Energy Consumption And Save Energy Costs, And To Create Good New Jobs That Cannot Be Outsourced.”</w:t>
      </w:r>
      <w:r>
        <w:t xml:space="preserve"> “[A]</w:t>
      </w:r>
      <w:r w:rsidRPr="00FA4912">
        <w:t>s President, I will lead a national commitment to energy efficiency. This is the cheapest, cleanest, fastest way to reduce energy consumption and save energy costs, and to create good new jobs that cannot be outsourced.</w:t>
      </w:r>
      <w:r>
        <w:t xml:space="preserve">” [Speech in Cedar Rapids, IA, Council on Foreign Relations, </w:t>
      </w:r>
      <w:hyperlink r:id="rId174" w:history="1">
        <w:r w:rsidRPr="008A2A3C">
          <w:rPr>
            <w:rStyle w:val="Hyperlink"/>
            <w:smallCaps/>
          </w:rPr>
          <w:t>11/5/07</w:t>
        </w:r>
      </w:hyperlink>
      <w:r>
        <w:t>]</w:t>
      </w:r>
    </w:p>
    <w:p w:rsidR="00746A19" w:rsidRDefault="00746A19" w:rsidP="00746A19"/>
    <w:p w:rsidR="00746A19" w:rsidRDefault="00746A19" w:rsidP="00746A19">
      <w:r>
        <w:rPr>
          <w:b/>
        </w:rPr>
        <w:t>Then-Senator</w:t>
      </w:r>
      <w:r w:rsidRPr="000C1FEC">
        <w:rPr>
          <w:b/>
        </w:rPr>
        <w:t xml:space="preserve"> Clinton: “As President, To Help Us Reach 25% </w:t>
      </w:r>
      <w:r>
        <w:rPr>
          <w:b/>
        </w:rPr>
        <w:t xml:space="preserve">[Electric Power From Renewable Sources] </w:t>
      </w:r>
      <w:r w:rsidRPr="000C1FEC">
        <w:rPr>
          <w:b/>
        </w:rPr>
        <w:t>By 2025, I Will Make The Production Tax Credit For Wind And Solar Permanent.</w:t>
      </w:r>
      <w:r>
        <w:rPr>
          <w:b/>
        </w:rPr>
        <w:t xml:space="preserve">” </w:t>
      </w:r>
      <w:r>
        <w:t xml:space="preserve">[Speech in Cedar Rapids, IA, Council on Foreign Relations, </w:t>
      </w:r>
      <w:hyperlink r:id="rId175" w:history="1">
        <w:r w:rsidRPr="008A2A3C">
          <w:rPr>
            <w:rStyle w:val="Hyperlink"/>
            <w:smallCaps/>
          </w:rPr>
          <w:t>11/5/07</w:t>
        </w:r>
      </w:hyperlink>
      <w:r>
        <w:t>]</w:t>
      </w:r>
    </w:p>
    <w:p w:rsidR="00746A19" w:rsidRDefault="00746A19" w:rsidP="00746A19"/>
    <w:p w:rsidR="00746A19" w:rsidRPr="000C1FEC" w:rsidRDefault="00746A19" w:rsidP="00746A19">
      <w:r>
        <w:rPr>
          <w:b/>
        </w:rPr>
        <w:t>Then-Senator</w:t>
      </w:r>
      <w:r w:rsidRPr="000C1FEC">
        <w:rPr>
          <w:b/>
        </w:rPr>
        <w:t xml:space="preserve"> Clinton Co-Sponsored An Amendment “To Establish An Energy Efficiency And Renewable Energy Worker Training Program.”</w:t>
      </w:r>
      <w:r>
        <w:t xml:space="preserve"> [S.Amdt.1515, H.R.6, Library of Congress, </w:t>
      </w:r>
      <w:hyperlink r:id="rId176" w:history="1">
        <w:r w:rsidRPr="000C1FEC">
          <w:rPr>
            <w:rStyle w:val="Hyperlink"/>
          </w:rPr>
          <w:t>6/12/07</w:t>
        </w:r>
      </w:hyperlink>
      <w:r>
        <w:t>]</w:t>
      </w:r>
    </w:p>
    <w:p w:rsidR="00746A19" w:rsidRDefault="00746A19" w:rsidP="00746A19"/>
    <w:p w:rsidR="00746A19" w:rsidRDefault="00746A19" w:rsidP="00746A19">
      <w:r w:rsidRPr="004619FD">
        <w:rPr>
          <w:b/>
        </w:rPr>
        <w:t>Then-Senator Clinton Co-Sponsored The Clean Power Act In 2001 And 2008.</w:t>
      </w:r>
      <w:r>
        <w:t xml:space="preserve"> [</w:t>
      </w:r>
      <w:hyperlink r:id="rId177" w:history="1">
        <w:r w:rsidRPr="004619FD">
          <w:rPr>
            <w:rStyle w:val="Hyperlink"/>
          </w:rPr>
          <w:t>S.556, 3/15/01</w:t>
        </w:r>
      </w:hyperlink>
      <w:r>
        <w:t xml:space="preserve">; S.1201, </w:t>
      </w:r>
      <w:hyperlink r:id="rId178" w:history="1">
        <w:r w:rsidRPr="004619FD">
          <w:rPr>
            <w:rStyle w:val="Hyperlink"/>
          </w:rPr>
          <w:t>4/24/07</w:t>
        </w:r>
      </w:hyperlink>
      <w:r>
        <w:t>]</w:t>
      </w:r>
    </w:p>
    <w:p w:rsidR="00746A19" w:rsidRDefault="00746A19" w:rsidP="00746A19"/>
    <w:p w:rsidR="00746A19" w:rsidRDefault="00746A19" w:rsidP="00746A19">
      <w:r w:rsidRPr="00FE1001">
        <w:rPr>
          <w:b/>
        </w:rPr>
        <w:t>2006: Then-Senator Clinton Proposed “Legislation To Create A Strategic Energy Fund, Largely Paid For By An Excess Profits Tax On Big Oil Companies.”</w:t>
      </w:r>
      <w:r>
        <w:t xml:space="preserve"> “Clinton said she plans to introduce legislation to create a strategic energy fund, largely paid for by an excess profits tax on big oil companies, who she </w:t>
      </w:r>
      <w:proofErr w:type="gramStart"/>
      <w:r>
        <w:t>noted</w:t>
      </w:r>
      <w:proofErr w:type="gramEnd"/>
      <w:r>
        <w:t xml:space="preserve"> earned a combined $113 billion in profits last year. She estimated that the profits tax and a repeal of other tax breaks for the oil industry could pump $50 billion into the energy fund over two years and pay for an array of tax incentives and for $9 billion in new research initiatives for wind, solar and other alternative energy resources. Oil companies could escape the tax if they reinvested profits into similar programs.” [Washington Post, </w:t>
      </w:r>
      <w:hyperlink r:id="rId179" w:history="1">
        <w:r w:rsidRPr="00FE1001">
          <w:rPr>
            <w:rStyle w:val="Hyperlink"/>
          </w:rPr>
          <w:t>5/23/06</w:t>
        </w:r>
      </w:hyperlink>
      <w:r>
        <w:t>]</w:t>
      </w:r>
    </w:p>
    <w:p w:rsidR="00746A19" w:rsidRDefault="00746A19" w:rsidP="00746A19"/>
    <w:p w:rsidR="00746A19" w:rsidRDefault="00746A19" w:rsidP="00746A19">
      <w:r>
        <w:rPr>
          <w:b/>
        </w:rPr>
        <w:t xml:space="preserve">2006: </w:t>
      </w:r>
      <w:r w:rsidRPr="00FE1001">
        <w:rPr>
          <w:b/>
        </w:rPr>
        <w:t>Clinton Did Not Support “Increased Use Of Nuclear Power, Citing Problems Of Cost, Safety, Proliferation And Waste.”</w:t>
      </w:r>
      <w:r>
        <w:t xml:space="preserve"> “</w:t>
      </w:r>
      <w:r w:rsidRPr="00FE1001">
        <w:t>Clinton was notably cool to increased use of nuclear power, citing problems of cost, safety, proliferation and waste. She said she supports higher fuel efficiency standards for automobiles but warned against steps that would force U.S. automakers to move production to other countries.</w:t>
      </w:r>
      <w:r>
        <w:t xml:space="preserve">” [Washington Post, </w:t>
      </w:r>
      <w:hyperlink r:id="rId180" w:history="1">
        <w:r w:rsidRPr="00FE1001">
          <w:rPr>
            <w:rStyle w:val="Hyperlink"/>
          </w:rPr>
          <w:t>5/23/06</w:t>
        </w:r>
      </w:hyperlink>
      <w:r>
        <w:t>]</w:t>
      </w:r>
    </w:p>
    <w:p w:rsidR="00746A19" w:rsidRDefault="00746A19" w:rsidP="00746A19"/>
    <w:p w:rsidR="00746A19" w:rsidRDefault="00746A19" w:rsidP="00746A19">
      <w:r w:rsidRPr="00034A0E">
        <w:rPr>
          <w:b/>
        </w:rPr>
        <w:t>Then-Senator Clinton Introduced The Strategic Energy Fund Act Of 2006.</w:t>
      </w:r>
      <w:r>
        <w:t xml:space="preserve"> [S.2993, Library of Congress, </w:t>
      </w:r>
      <w:hyperlink r:id="rId181" w:history="1">
        <w:r w:rsidRPr="00AA7FB0">
          <w:rPr>
            <w:rStyle w:val="Hyperlink"/>
          </w:rPr>
          <w:t>5/23/06</w:t>
        </w:r>
      </w:hyperlink>
      <w:r>
        <w:t>]</w:t>
      </w:r>
    </w:p>
    <w:p w:rsidR="00746A19" w:rsidRDefault="00746A19" w:rsidP="00746A19"/>
    <w:p w:rsidR="00746A19" w:rsidRDefault="00746A19" w:rsidP="00746A19">
      <w:r w:rsidRPr="00034A0E">
        <w:rPr>
          <w:b/>
        </w:rPr>
        <w:t>Then-Senator Clinton Introduced The Strategic Energy Fund Act Of 2007.</w:t>
      </w:r>
      <w:r>
        <w:rPr>
          <w:b/>
        </w:rPr>
        <w:t xml:space="preserve"> </w:t>
      </w:r>
      <w:r>
        <w:t xml:space="preserve">[S.701, Library of Congress, </w:t>
      </w:r>
      <w:hyperlink r:id="rId182" w:history="1">
        <w:r w:rsidRPr="00034A0E">
          <w:rPr>
            <w:rStyle w:val="Hyperlink"/>
          </w:rPr>
          <w:t>2/28/07</w:t>
        </w:r>
      </w:hyperlink>
      <w:r>
        <w:t>]</w:t>
      </w:r>
    </w:p>
    <w:p w:rsidR="00746A19" w:rsidRDefault="00746A19" w:rsidP="00746A19"/>
    <w:p w:rsidR="00746A19" w:rsidRDefault="00746A19" w:rsidP="00746A19">
      <w:r w:rsidRPr="00743827">
        <w:rPr>
          <w:b/>
        </w:rPr>
        <w:t>Then-Senator Clinton Introduced A Bill To Make Federal Buildings More Energy Efficient.</w:t>
      </w:r>
      <w:r>
        <w:t xml:space="preserve"> [S.1059, Library of Congress, </w:t>
      </w:r>
      <w:hyperlink r:id="rId183" w:history="1">
        <w:r w:rsidRPr="00034A0E">
          <w:rPr>
            <w:rStyle w:val="Hyperlink"/>
          </w:rPr>
          <w:t>3/29/07</w:t>
        </w:r>
      </w:hyperlink>
      <w:r>
        <w:t>]</w:t>
      </w:r>
    </w:p>
    <w:p w:rsidR="00746A19" w:rsidRDefault="00746A19" w:rsidP="00746A19"/>
    <w:p w:rsidR="00746A19" w:rsidRDefault="00746A19" w:rsidP="00746A19">
      <w:r w:rsidRPr="00CD5E3A">
        <w:rPr>
          <w:b/>
        </w:rPr>
        <w:t>Then-Senator Clinton Introduced A Bill To Make Public School Buildings More Energy Efficient.</w:t>
      </w:r>
      <w:r>
        <w:t xml:space="preserve"> [S. 968, </w:t>
      </w:r>
      <w:hyperlink r:id="rId184" w:history="1">
        <w:r w:rsidRPr="00CD5E3A">
          <w:rPr>
            <w:rStyle w:val="Hyperlink"/>
          </w:rPr>
          <w:t>5/25/01</w:t>
        </w:r>
      </w:hyperlink>
      <w:r>
        <w:t>]</w:t>
      </w:r>
    </w:p>
    <w:p w:rsidR="00746A19" w:rsidRDefault="00746A19" w:rsidP="00746A19"/>
    <w:p w:rsidR="00746A19" w:rsidRDefault="00746A19" w:rsidP="00746A19">
      <w:r w:rsidRPr="00AE5D25">
        <w:rPr>
          <w:b/>
        </w:rPr>
        <w:t>Then-Senator Clinton Co-Sponsored The Diesel Emissions Reduction Act Of 2005.</w:t>
      </w:r>
      <w:r>
        <w:t xml:space="preserve"> [S.1265, Library of Congress, </w:t>
      </w:r>
      <w:hyperlink r:id="rId185" w:history="1">
        <w:r w:rsidRPr="00AE5D25">
          <w:rPr>
            <w:rStyle w:val="Hyperlink"/>
          </w:rPr>
          <w:t>6/16/05</w:t>
        </w:r>
      </w:hyperlink>
      <w:r>
        <w:t>]</w:t>
      </w:r>
    </w:p>
    <w:p w:rsidR="00746A19" w:rsidRDefault="00746A19" w:rsidP="00746A19"/>
    <w:p w:rsidR="00746A19" w:rsidRDefault="00746A19" w:rsidP="00746A19">
      <w:r>
        <w:rPr>
          <w:b/>
        </w:rPr>
        <w:t>2007</w:t>
      </w:r>
      <w:r w:rsidRPr="00B66E8E">
        <w:rPr>
          <w:b/>
        </w:rPr>
        <w:t>: Then-Senator Clinton Proposed To “Provide Tax Incentives For Homes And Businesses To Install Technologies, And Establish A National Net Metering Standard.”</w:t>
      </w:r>
      <w:r>
        <w:t xml:space="preserve"> “</w:t>
      </w:r>
      <w:r w:rsidRPr="00B66E8E">
        <w:t xml:space="preserve">I will also provide tax incentives for homes and businesses to install technologies, and establish a national net metering </w:t>
      </w:r>
      <w:r w:rsidRPr="00B66E8E">
        <w:lastRenderedPageBreak/>
        <w:t>standard -- so, families and companies that install these new technologies can sell power back to the grid for a fair price all over the country.</w:t>
      </w:r>
      <w:r>
        <w:t xml:space="preserve">” [Speech in Cedar Rapids, IA, Council on Foreign Relations, </w:t>
      </w:r>
      <w:hyperlink r:id="rId186" w:history="1">
        <w:r w:rsidRPr="008A2A3C">
          <w:rPr>
            <w:rStyle w:val="Hyperlink"/>
            <w:smallCaps/>
          </w:rPr>
          <w:t>11/5/07</w:t>
        </w:r>
      </w:hyperlink>
      <w:r>
        <w:t>]</w:t>
      </w:r>
    </w:p>
    <w:p w:rsidR="00746A19" w:rsidRDefault="00746A19" w:rsidP="00746A19"/>
    <w:p w:rsidR="00746A19" w:rsidRDefault="00746A19" w:rsidP="00746A19">
      <w:r w:rsidRPr="005E0321">
        <w:rPr>
          <w:b/>
        </w:rPr>
        <w:t>Then-Senator Clinton Co-Sponsored The Electric Reliability Act Of 2004.</w:t>
      </w:r>
      <w:r>
        <w:t xml:space="preserve"> [S.2236, Library of Congress, </w:t>
      </w:r>
      <w:hyperlink r:id="rId187" w:history="1">
        <w:r w:rsidRPr="002A54AC">
          <w:rPr>
            <w:rStyle w:val="Hyperlink"/>
          </w:rPr>
          <w:t>3/25/04</w:t>
        </w:r>
      </w:hyperlink>
      <w:r>
        <w:t>]</w:t>
      </w:r>
    </w:p>
    <w:p w:rsidR="00746A19" w:rsidRDefault="00746A19" w:rsidP="00746A19"/>
    <w:p w:rsidR="00746A19" w:rsidRPr="00034A0E" w:rsidRDefault="00746A19" w:rsidP="00746A19">
      <w:r w:rsidRPr="003D7BCB">
        <w:rPr>
          <w:b/>
        </w:rPr>
        <w:t xml:space="preserve">2009: President Obama Launched </w:t>
      </w:r>
      <w:proofErr w:type="gramStart"/>
      <w:r w:rsidRPr="003D7BCB">
        <w:rPr>
          <w:b/>
        </w:rPr>
        <w:t>The Energy And Climate Partnership Of The Americas To Be Led In Part By</w:t>
      </w:r>
      <w:proofErr w:type="gramEnd"/>
      <w:r w:rsidRPr="003D7BCB">
        <w:rPr>
          <w:b/>
        </w:rPr>
        <w:t xml:space="preserve"> Secretary Clinton’s State Department.</w:t>
      </w:r>
      <w:r>
        <w:t xml:space="preserve"> “Promoting clean energy, low-carbon development, and climate-resilient growth are among the U.S. government’s highest priorities. The Energy and Climate Partnership of the Americas (</w:t>
      </w:r>
      <w:proofErr w:type="spellStart"/>
      <w:r>
        <w:t>ECPA</w:t>
      </w:r>
      <w:proofErr w:type="spellEnd"/>
      <w:r>
        <w:t xml:space="preserve">) is a regional partnership to jointly address these common challenges with our neighbors…At the 2009 Summit of the Americas, the President called on the region to come together under </w:t>
      </w:r>
      <w:proofErr w:type="spellStart"/>
      <w:r>
        <w:t>ECPA</w:t>
      </w:r>
      <w:proofErr w:type="spellEnd"/>
      <w:r>
        <w:t xml:space="preserve"> to address energy and climate goals, and at the President’s direction, </w:t>
      </w:r>
      <w:proofErr w:type="spellStart"/>
      <w:r>
        <w:t>ECPA</w:t>
      </w:r>
      <w:proofErr w:type="spellEnd"/>
      <w:r>
        <w:t xml:space="preserve"> has become a successful, flexible platform for partners to advance cooperation on renewable energy, energy efficiency, cleaner use of fossil fuels, energy poverty reduction, energy infrastructure, climate change adaptation, and sustainable forests and land use. The Department of State (DOS), the Department of Energy (DOE), and other U.S. government (USG) agencies lead U.S. participation.” [Fact Sheet, Department </w:t>
      </w:r>
      <w:proofErr w:type="gramStart"/>
      <w:r>
        <w:t>Of</w:t>
      </w:r>
      <w:proofErr w:type="gramEnd"/>
      <w:r>
        <w:t xml:space="preserve"> State, </w:t>
      </w:r>
      <w:hyperlink r:id="rId188" w:history="1">
        <w:r w:rsidRPr="003D7BCB">
          <w:rPr>
            <w:rStyle w:val="Hyperlink"/>
          </w:rPr>
          <w:t>4/13/12</w:t>
        </w:r>
      </w:hyperlink>
      <w:r>
        <w:t xml:space="preserve">] </w:t>
      </w:r>
    </w:p>
    <w:p w:rsidR="00746A19" w:rsidRDefault="00746A19" w:rsidP="00746A19"/>
    <w:p w:rsidR="00746A19" w:rsidRDefault="00746A19" w:rsidP="00746A19">
      <w:pPr>
        <w:pStyle w:val="Heading2"/>
      </w:pPr>
      <w:r>
        <w:t>ETHANOL</w:t>
      </w:r>
    </w:p>
    <w:p w:rsidR="00746A19" w:rsidRDefault="00746A19" w:rsidP="00746A19"/>
    <w:p w:rsidR="00746A19" w:rsidRPr="002C4382" w:rsidRDefault="00746A19" w:rsidP="00746A19">
      <w:proofErr w:type="gramStart"/>
      <w:r w:rsidRPr="002C4382">
        <w:rPr>
          <w:b/>
        </w:rPr>
        <w:t>Supported ethanol subsidies during 2008 campaign.</w:t>
      </w:r>
      <w:proofErr w:type="gramEnd"/>
      <w:r>
        <w:t xml:space="preserve"> [New York Times, </w:t>
      </w:r>
      <w:hyperlink r:id="rId189" w:history="1">
        <w:r w:rsidRPr="002C4382">
          <w:rPr>
            <w:rStyle w:val="Hyperlink"/>
          </w:rPr>
          <w:t>2/28/08</w:t>
        </w:r>
      </w:hyperlink>
      <w:r>
        <w:t>]</w:t>
      </w:r>
    </w:p>
    <w:p w:rsidR="00746A19" w:rsidRDefault="00746A19" w:rsidP="00746A19"/>
    <w:p w:rsidR="00746A19" w:rsidRDefault="00746A19" w:rsidP="00746A19">
      <w:pPr>
        <w:rPr>
          <w:ins w:id="74" w:author="Brinster, Jeremy" w:date="2015-05-12T12:42:00Z"/>
        </w:rPr>
      </w:pPr>
      <w:proofErr w:type="gramStart"/>
      <w:r w:rsidRPr="002C4382">
        <w:rPr>
          <w:b/>
        </w:rPr>
        <w:t>Opposed ethanol subsidies until 2006.</w:t>
      </w:r>
      <w:proofErr w:type="gramEnd"/>
      <w:r>
        <w:t xml:space="preserve"> [New York Times, </w:t>
      </w:r>
      <w:hyperlink r:id="rId190" w:history="1">
        <w:r w:rsidRPr="002C4382">
          <w:rPr>
            <w:rStyle w:val="Hyperlink"/>
          </w:rPr>
          <w:t>2/28/08</w:t>
        </w:r>
      </w:hyperlink>
      <w:r>
        <w:t>]</w:t>
      </w:r>
    </w:p>
    <w:p w:rsidR="00746A19" w:rsidRPr="00EB3730" w:rsidRDefault="00746A19" w:rsidP="00746A19"/>
    <w:p w:rsidR="00746A19" w:rsidRDefault="00746A19" w:rsidP="00746A19"/>
    <w:p w:rsidR="00746A19" w:rsidRDefault="00746A19" w:rsidP="00746A19">
      <w:pPr>
        <w:pStyle w:val="Heading2"/>
      </w:pPr>
      <w:bookmarkStart w:id="75" w:name="_Toc422218190"/>
      <w:r>
        <w:t>RENEWABLE FUEL STANDARDS</w:t>
      </w:r>
      <w:bookmarkEnd w:id="75"/>
    </w:p>
    <w:p w:rsidR="00746A19" w:rsidRDefault="00746A19" w:rsidP="00746A19"/>
    <w:p w:rsidR="00746A19" w:rsidRDefault="00746A19" w:rsidP="00746A19">
      <w:r w:rsidRPr="007118B3">
        <w:rPr>
          <w:b/>
        </w:rPr>
        <w:t>Secretary Clinton</w:t>
      </w:r>
      <w:r>
        <w:rPr>
          <w:b/>
        </w:rPr>
        <w:t xml:space="preserve">: </w:t>
      </w:r>
      <w:r w:rsidRPr="00745C40">
        <w:rPr>
          <w:b/>
        </w:rPr>
        <w:t>“The United States Should Also Continue Supporting — And Improving — The Renewable Fuel Standard And Other Federal Incentives That Have Been A Success For Iowa And Much Of Rural America.”</w:t>
      </w:r>
      <w:r>
        <w:t xml:space="preserve"> “</w:t>
      </w:r>
      <w:r w:rsidRPr="007118B3">
        <w:t>The U.S. Department of Agriculture has a successful history of partnering with farmers, rural small businesses, and rural co-ops in deploying renewable energy and energy efficiency solutions. These programs should be expanded. The United States should also continue supporting — and improving — the Renewable Fuel Standard and other federal incentives that have been a success for Iowa and much of rural America.</w:t>
      </w:r>
      <w:r>
        <w:t xml:space="preserve">” [Clinton op-ed, The Gazette, </w:t>
      </w:r>
      <w:hyperlink r:id="rId191" w:history="1">
        <w:r w:rsidRPr="000E6BF1">
          <w:rPr>
            <w:rStyle w:val="Hyperlink"/>
          </w:rPr>
          <w:t>5/28/15</w:t>
        </w:r>
      </w:hyperlink>
      <w:r>
        <w:t>]</w:t>
      </w:r>
    </w:p>
    <w:p w:rsidR="00746A19" w:rsidRDefault="00746A19" w:rsidP="00746A19"/>
    <w:p w:rsidR="00746A19" w:rsidRDefault="00746A19" w:rsidP="00746A19">
      <w:r w:rsidRPr="00745C40">
        <w:rPr>
          <w:b/>
        </w:rPr>
        <w:t xml:space="preserve">Secretary Clinton: </w:t>
      </w:r>
      <w:r>
        <w:rPr>
          <w:b/>
        </w:rPr>
        <w:t>“</w:t>
      </w:r>
      <w:r w:rsidRPr="00745C40">
        <w:rPr>
          <w:b/>
        </w:rPr>
        <w:t xml:space="preserve">We Have To Get The </w:t>
      </w:r>
      <w:proofErr w:type="spellStart"/>
      <w:r w:rsidRPr="00745C40">
        <w:rPr>
          <w:b/>
        </w:rPr>
        <w:t>RFS</w:t>
      </w:r>
      <w:proofErr w:type="spellEnd"/>
      <w:r w:rsidRPr="00745C40">
        <w:rPr>
          <w:b/>
        </w:rPr>
        <w:t xml:space="preserve"> Back On Track In A Way That Provides Investors With The Certainty They Need, Protects Consumers, Improves Access To E15, E85, And Biodiesel Blends, And Effectively Drives The Development Of Cellulosic And Other Advanced Biofuels.”</w:t>
      </w:r>
      <w:r>
        <w:t xml:space="preserve"> “</w:t>
      </w:r>
      <w:r w:rsidRPr="00745C40">
        <w:t xml:space="preserve">The Renewable Fuel Standard can continue to be a powerful tool to spur the development of advanced biofuels and expand the overall contribution that renewable fuels make to our national fuel supply. But we also can’t ignore significant changes to the energy landscape since the </w:t>
      </w:r>
      <w:proofErr w:type="spellStart"/>
      <w:r w:rsidRPr="00745C40">
        <w:t>RFS</w:t>
      </w:r>
      <w:proofErr w:type="spellEnd"/>
      <w:r w:rsidRPr="00745C40">
        <w:t xml:space="preserve"> was expanded in 2007. We have to get the </w:t>
      </w:r>
      <w:proofErr w:type="spellStart"/>
      <w:r w:rsidRPr="00745C40">
        <w:t>RFS</w:t>
      </w:r>
      <w:proofErr w:type="spellEnd"/>
      <w:r w:rsidRPr="00745C40">
        <w:t xml:space="preserve"> back on track in a way that provides investors with the certainty they need, protects consumers, improves access to E15, E85, and biodiesel blends, and effectively drives the development of cellulosic and other advanced biofuels.</w:t>
      </w:r>
      <w:r>
        <w:t xml:space="preserve">” [Clinton op-ed, The Gazette, </w:t>
      </w:r>
      <w:hyperlink r:id="rId192" w:history="1">
        <w:r w:rsidRPr="000E6BF1">
          <w:rPr>
            <w:rStyle w:val="Hyperlink"/>
          </w:rPr>
          <w:t>5/28/15</w:t>
        </w:r>
      </w:hyperlink>
      <w:r>
        <w:t>]</w:t>
      </w:r>
    </w:p>
    <w:p w:rsidR="00746A19" w:rsidRDefault="00746A19" w:rsidP="00746A19">
      <w:pPr>
        <w:rPr>
          <w:b/>
        </w:rPr>
      </w:pPr>
    </w:p>
    <w:p w:rsidR="00746A19" w:rsidRDefault="00746A19" w:rsidP="00746A19">
      <w:r>
        <w:rPr>
          <w:b/>
        </w:rPr>
        <w:t xml:space="preserve">2008: Then-Senator Clinton </w:t>
      </w:r>
      <w:r w:rsidRPr="00FE7529">
        <w:rPr>
          <w:b/>
        </w:rPr>
        <w:t>Supported Raising Renewable Fuels</w:t>
      </w:r>
      <w:r>
        <w:rPr>
          <w:b/>
        </w:rPr>
        <w:t xml:space="preserve"> Standard To 60 Billion Gallons Per </w:t>
      </w:r>
      <w:r w:rsidRPr="00FE7529">
        <w:rPr>
          <w:b/>
        </w:rPr>
        <w:t xml:space="preserve">Year By </w:t>
      </w:r>
      <w:r>
        <w:rPr>
          <w:b/>
        </w:rPr>
        <w:t>2030</w:t>
      </w:r>
      <w:r w:rsidRPr="00FE7529">
        <w:rPr>
          <w:b/>
        </w:rPr>
        <w:t>.</w:t>
      </w:r>
      <w:r>
        <w:t xml:space="preserve"> [</w:t>
      </w:r>
      <w:proofErr w:type="spellStart"/>
      <w:r>
        <w:t>Platts</w:t>
      </w:r>
      <w:proofErr w:type="spellEnd"/>
      <w:r>
        <w:t xml:space="preserve"> </w:t>
      </w:r>
      <w:proofErr w:type="spellStart"/>
      <w:r>
        <w:t>Oilgram</w:t>
      </w:r>
      <w:proofErr w:type="spellEnd"/>
      <w:r>
        <w:t xml:space="preserve"> News, 2/25/08]</w:t>
      </w:r>
    </w:p>
    <w:p w:rsidR="00746A19" w:rsidRDefault="00746A19" w:rsidP="00746A19"/>
    <w:p w:rsidR="00746A19" w:rsidRDefault="00746A19" w:rsidP="00746A19">
      <w:r>
        <w:rPr>
          <w:b/>
        </w:rPr>
        <w:t xml:space="preserve">Then-Senator Clinton </w:t>
      </w:r>
      <w:r w:rsidRPr="00A73AAF">
        <w:rPr>
          <w:b/>
        </w:rPr>
        <w:t xml:space="preserve">Voted For The Energy Independence And Security Act Of 2007, Which Expanded The </w:t>
      </w:r>
      <w:proofErr w:type="spellStart"/>
      <w:r w:rsidRPr="00A73AAF">
        <w:rPr>
          <w:b/>
        </w:rPr>
        <w:t>RFS</w:t>
      </w:r>
      <w:proofErr w:type="spellEnd"/>
      <w:r w:rsidRPr="00A73AAF">
        <w:rPr>
          <w:b/>
        </w:rPr>
        <w:t xml:space="preserve"> Program.</w:t>
      </w:r>
      <w:r>
        <w:rPr>
          <w:b/>
        </w:rPr>
        <w:t xml:space="preserve"> </w:t>
      </w:r>
      <w:r>
        <w:t>[H.R. 6, Vote 226, 110</w:t>
      </w:r>
      <w:r w:rsidRPr="00E37FD0">
        <w:rPr>
          <w:vertAlign w:val="superscript"/>
        </w:rPr>
        <w:t>th</w:t>
      </w:r>
      <w:r>
        <w:t xml:space="preserve"> Congress, </w:t>
      </w:r>
      <w:hyperlink r:id="rId193" w:history="1">
        <w:r w:rsidRPr="00A73AAF">
          <w:rPr>
            <w:rStyle w:val="Hyperlink"/>
          </w:rPr>
          <w:t>6/21/07</w:t>
        </w:r>
      </w:hyperlink>
      <w:r>
        <w:t>]</w:t>
      </w:r>
    </w:p>
    <w:p w:rsidR="00746A19" w:rsidRDefault="00746A19" w:rsidP="00746A19">
      <w:pPr>
        <w:rPr>
          <w:b/>
        </w:rPr>
      </w:pPr>
    </w:p>
    <w:p w:rsidR="00746A19" w:rsidRPr="00DB7E4F" w:rsidRDefault="00746A19" w:rsidP="00746A19">
      <w:r>
        <w:rPr>
          <w:b/>
        </w:rPr>
        <w:t xml:space="preserve">Then-Senator Clinton </w:t>
      </w:r>
      <w:r w:rsidRPr="00A73AAF">
        <w:rPr>
          <w:b/>
        </w:rPr>
        <w:t xml:space="preserve">Voted Against The Energy Policy Act Of 2005, Which Established The </w:t>
      </w:r>
      <w:proofErr w:type="spellStart"/>
      <w:r w:rsidRPr="00A73AAF">
        <w:rPr>
          <w:b/>
        </w:rPr>
        <w:t>RFS</w:t>
      </w:r>
      <w:proofErr w:type="spellEnd"/>
      <w:r w:rsidRPr="00A73AAF">
        <w:rPr>
          <w:b/>
        </w:rPr>
        <w:t xml:space="preserve"> Program.</w:t>
      </w:r>
      <w:r>
        <w:t xml:space="preserve"> [H.R. 6, Vote 213, 109</w:t>
      </w:r>
      <w:r w:rsidRPr="009F26A9">
        <w:rPr>
          <w:vertAlign w:val="superscript"/>
        </w:rPr>
        <w:t>th</w:t>
      </w:r>
      <w:r>
        <w:t xml:space="preserve"> Congress, </w:t>
      </w:r>
      <w:hyperlink r:id="rId194" w:history="1">
        <w:r w:rsidRPr="00A73AAF">
          <w:rPr>
            <w:rStyle w:val="Hyperlink"/>
          </w:rPr>
          <w:t>7/29/05</w:t>
        </w:r>
      </w:hyperlink>
      <w:r>
        <w:t>]</w:t>
      </w:r>
    </w:p>
    <w:p w:rsidR="00746A19" w:rsidRDefault="00746A19" w:rsidP="00746A19"/>
    <w:p w:rsidR="00746A19" w:rsidRDefault="00746A19" w:rsidP="00746A19">
      <w:pPr>
        <w:pStyle w:val="Heading2"/>
      </w:pPr>
      <w:bookmarkStart w:id="76" w:name="_Toc422218191"/>
      <w:r>
        <w:t>YUCCA MOUNTAIN</w:t>
      </w:r>
      <w:bookmarkEnd w:id="76"/>
    </w:p>
    <w:p w:rsidR="00746A19" w:rsidRDefault="00746A19" w:rsidP="00746A19"/>
    <w:p w:rsidR="00746A19" w:rsidRPr="00A06EED" w:rsidRDefault="00746A19" w:rsidP="00746A19">
      <w:r>
        <w:rPr>
          <w:b/>
        </w:rPr>
        <w:t xml:space="preserve">2008: Then-Senator Clinton </w:t>
      </w:r>
      <w:r w:rsidRPr="00A06EED">
        <w:rPr>
          <w:b/>
        </w:rPr>
        <w:t xml:space="preserve">Opposed Yucca Mountain. </w:t>
      </w:r>
      <w:r w:rsidRPr="00A06EED">
        <w:t xml:space="preserve">[Las Vegas Review Journal, </w:t>
      </w:r>
      <w:hyperlink r:id="rId195" w:history="1">
        <w:r w:rsidRPr="00A06EED">
          <w:rPr>
            <w:rStyle w:val="Hyperlink"/>
          </w:rPr>
          <w:t>1/17/08</w:t>
        </w:r>
      </w:hyperlink>
      <w:r w:rsidRPr="00A06EED">
        <w:t>]</w:t>
      </w:r>
    </w:p>
    <w:p w:rsidR="00746A19" w:rsidRPr="00A06EED" w:rsidRDefault="00746A19" w:rsidP="00746A19"/>
    <w:p w:rsidR="00746A19" w:rsidRDefault="00746A19" w:rsidP="00746A19">
      <w:r w:rsidRPr="00A06EED">
        <w:rPr>
          <w:b/>
        </w:rPr>
        <w:t xml:space="preserve">2002: </w:t>
      </w:r>
      <w:r>
        <w:rPr>
          <w:b/>
        </w:rPr>
        <w:t>Then-Senator Clinton</w:t>
      </w:r>
      <w:r w:rsidRPr="00A06EED">
        <w:rPr>
          <w:b/>
        </w:rPr>
        <w:t xml:space="preserve"> Voted Against Consideration Of A Bill Opening Yucca Mountain.</w:t>
      </w:r>
      <w:r w:rsidRPr="00A06EED">
        <w:t xml:space="preserve"> [</w:t>
      </w:r>
      <w:proofErr w:type="spellStart"/>
      <w:r w:rsidRPr="00A06EED">
        <w:t>S.J</w:t>
      </w:r>
      <w:proofErr w:type="spellEnd"/>
      <w:r w:rsidRPr="00A06EED">
        <w:t>. Res 34, Vote 167, 107</w:t>
      </w:r>
      <w:r w:rsidRPr="00A06EED">
        <w:rPr>
          <w:vertAlign w:val="superscript"/>
        </w:rPr>
        <w:t>th</w:t>
      </w:r>
      <w:r w:rsidRPr="00A06EED">
        <w:t xml:space="preserve"> Congress, </w:t>
      </w:r>
      <w:hyperlink r:id="rId196" w:history="1">
        <w:r w:rsidRPr="00A06EED">
          <w:rPr>
            <w:rStyle w:val="Hyperlink"/>
          </w:rPr>
          <w:t>6/9/02</w:t>
        </w:r>
      </w:hyperlink>
      <w:r w:rsidRPr="00A06EED">
        <w:t xml:space="preserve">; </w:t>
      </w:r>
      <w:proofErr w:type="spellStart"/>
      <w:r w:rsidRPr="00A06EED">
        <w:t>S.J</w:t>
      </w:r>
      <w:proofErr w:type="spellEnd"/>
      <w:r w:rsidRPr="00A06EED">
        <w:t xml:space="preserve">. Res. 34, </w:t>
      </w:r>
      <w:hyperlink r:id="rId197" w:history="1">
        <w:r w:rsidRPr="00A06EED">
          <w:rPr>
            <w:rStyle w:val="Hyperlink"/>
          </w:rPr>
          <w:t>4/9/02</w:t>
        </w:r>
      </w:hyperlink>
      <w:r w:rsidRPr="00A06EED">
        <w:t>]</w:t>
      </w:r>
    </w:p>
    <w:p w:rsidR="00746A19" w:rsidRDefault="00746A19" w:rsidP="00746A19"/>
    <w:p w:rsidR="00746A19" w:rsidRDefault="00746A19" w:rsidP="00746A19">
      <w:pPr>
        <w:pStyle w:val="Heading1"/>
      </w:pPr>
      <w:bookmarkStart w:id="77" w:name="_Toc422218295"/>
      <w:r>
        <w:t>ETHICS</w:t>
      </w:r>
      <w:bookmarkEnd w:id="77"/>
    </w:p>
    <w:p w:rsidR="00746A19" w:rsidRDefault="00746A19" w:rsidP="00746A19"/>
    <w:p w:rsidR="00746A19" w:rsidRDefault="00746A19" w:rsidP="00746A19">
      <w:pPr>
        <w:pStyle w:val="Heading2"/>
      </w:pPr>
      <w:bookmarkStart w:id="78" w:name="_Toc422218296"/>
      <w:r>
        <w:t>TENURE AS SECRETARY OF STATE</w:t>
      </w:r>
      <w:bookmarkEnd w:id="78"/>
    </w:p>
    <w:p w:rsidR="00746A19" w:rsidRDefault="00746A19" w:rsidP="00746A19"/>
    <w:p w:rsidR="00746A19" w:rsidRDefault="00746A19" w:rsidP="00746A19">
      <w:pPr>
        <w:pStyle w:val="Heading3"/>
      </w:pPr>
      <w:bookmarkStart w:id="79" w:name="_Toc422218297"/>
      <w:r>
        <w:t>MONEY EARNED FROM SPEECHES DURING TENURE</w:t>
      </w:r>
      <w:bookmarkEnd w:id="79"/>
    </w:p>
    <w:p w:rsidR="00746A19" w:rsidRDefault="00746A19" w:rsidP="00746A19"/>
    <w:p w:rsidR="00746A19" w:rsidRDefault="00746A19" w:rsidP="00746A19">
      <w:pPr>
        <w:pStyle w:val="Heading4"/>
      </w:pPr>
      <w:r>
        <w:t>CRITICISM FROM CONSERVATIVE GROUPS</w:t>
      </w:r>
    </w:p>
    <w:p w:rsidR="00746A19" w:rsidRDefault="00746A19" w:rsidP="00746A19"/>
    <w:p w:rsidR="00746A19" w:rsidRDefault="00746A19" w:rsidP="00746A19">
      <w:pPr>
        <w:jc w:val="both"/>
      </w:pPr>
      <w:r w:rsidRPr="003D32C9">
        <w:rPr>
          <w:b/>
          <w:u w:val="single"/>
        </w:rPr>
        <w:t>Washington Examiner</w:t>
      </w:r>
      <w:r w:rsidRPr="003D32C9">
        <w:rPr>
          <w:b/>
        </w:rPr>
        <w:t>: “President Clinton Gave 215 Speeches And Earned $48 Million” While Hillary Clinton Was Secretary Of State.</w:t>
      </w:r>
      <w:r>
        <w:t xml:space="preserve"> “</w:t>
      </w:r>
      <w:r w:rsidRPr="003D32C9">
        <w:t>A joint investigation by the Washington Examiner and the nonprofit watchdog group Judicial Watch found that former President Clinton gave 215 speeches and earned $48 million while his wife presided over U.S. foreign policy, raising questions about whether the Clintons fulfilled ethics agreements related to the Clinton Foundation during Hillary Clinton's tenure as secretary of state.</w:t>
      </w:r>
      <w:r>
        <w:t xml:space="preserve">” [Washington Examiner, </w:t>
      </w:r>
      <w:hyperlink r:id="rId198" w:history="1">
        <w:r w:rsidRPr="003D32C9">
          <w:rPr>
            <w:rStyle w:val="Hyperlink"/>
          </w:rPr>
          <w:t>7/30/14</w:t>
        </w:r>
      </w:hyperlink>
      <w:r>
        <w:t>]</w:t>
      </w:r>
    </w:p>
    <w:p w:rsidR="00746A19" w:rsidRDefault="00746A19" w:rsidP="00746A19">
      <w:pPr>
        <w:pStyle w:val="Sub-Bullet"/>
        <w:jc w:val="both"/>
      </w:pPr>
      <w:r w:rsidRPr="001C6360">
        <w:rPr>
          <w:b/>
          <w:u w:val="single"/>
        </w:rPr>
        <w:t>Washington Examiner</w:t>
      </w:r>
      <w:r w:rsidRPr="003D32C9">
        <w:rPr>
          <w:b/>
        </w:rPr>
        <w:t xml:space="preserve">: While Hillary Clinton Was Serving </w:t>
      </w:r>
      <w:proofErr w:type="gramStart"/>
      <w:r w:rsidRPr="003D32C9">
        <w:rPr>
          <w:b/>
        </w:rPr>
        <w:t>As</w:t>
      </w:r>
      <w:proofErr w:type="gramEnd"/>
      <w:r w:rsidRPr="003D32C9">
        <w:rPr>
          <w:b/>
        </w:rPr>
        <w:t xml:space="preserve"> Secretary, “State Department Officials Charged With Reviewing Bill Clinton’s Proposed Speeches Did Not Object To A Single One.”</w:t>
      </w:r>
      <w:r>
        <w:t xml:space="preserve"> In a report about possible ethics agreement violations by former President Clinton related to the work of the Clinton Foundation during Hillary Clinton’s tenure at Secretary of State, the Washington Examiner reported: “According to documents obtained by Judicial Watch and released Wednesday in an ongoing Freedom of Information Act case, State Department officials charged with reviewing Bill Clinton's proposed speeches did not object to a single one.” [Washington Examiner, </w:t>
      </w:r>
      <w:hyperlink r:id="rId199" w:history="1">
        <w:r w:rsidRPr="003D32C9">
          <w:rPr>
            <w:rStyle w:val="Hyperlink"/>
          </w:rPr>
          <w:t>7/30/14</w:t>
        </w:r>
      </w:hyperlink>
      <w:r>
        <w:t>]</w:t>
      </w:r>
    </w:p>
    <w:p w:rsidR="00746A19" w:rsidRDefault="00746A19" w:rsidP="00746A19"/>
    <w:p w:rsidR="00746A19" w:rsidRDefault="00746A19" w:rsidP="00746A19">
      <w:pPr>
        <w:jc w:val="both"/>
      </w:pPr>
      <w:r w:rsidRPr="001C6360">
        <w:rPr>
          <w:b/>
          <w:u w:val="single"/>
        </w:rPr>
        <w:t>Washington Examiner</w:t>
      </w:r>
      <w:r w:rsidRPr="001C6360">
        <w:rPr>
          <w:b/>
        </w:rPr>
        <w:t>: “Some Of The Speeches” Made By President Clinton During Secretary Clinton’s Tenure At State “Were Paid For By Entities With Business Or Policy Interests In The U.S.”</w:t>
      </w:r>
      <w:r>
        <w:t xml:space="preserve"> “Some of the speeches were delivered in global hotspots and were paid for by entities with business or policy interests in the U.S. The documents also show that in June 2011, the State Department approved a consulting agreement between Bill Clinton and a controversial Clinton Foundation adviser, Doug Band. The consultancy with Band's </w:t>
      </w:r>
      <w:proofErr w:type="spellStart"/>
      <w:r>
        <w:t>Teneo</w:t>
      </w:r>
      <w:proofErr w:type="spellEnd"/>
      <w:r>
        <w:t xml:space="preserve"> Strategy ended eight months later following an uproar over </w:t>
      </w:r>
      <w:proofErr w:type="spellStart"/>
      <w:r>
        <w:t>Teneo's</w:t>
      </w:r>
      <w:proofErr w:type="spellEnd"/>
      <w:r>
        <w:t xml:space="preserve"> ties to the failed investment firm MF Global. State Department legal advisers, serving as ‘designated agency ethics officials,’ approved Bill Clinton's speeches in China, Russia, Saudi Arabia, Egypt, the United Arab Emirates, Panama, Turkey, Taiwan, India, the Cayman Islands and other countries.” [Washington Examiner, </w:t>
      </w:r>
      <w:hyperlink r:id="rId200" w:history="1">
        <w:r w:rsidRPr="003D32C9">
          <w:rPr>
            <w:rStyle w:val="Hyperlink"/>
          </w:rPr>
          <w:t>7/30/14</w:t>
        </w:r>
      </w:hyperlink>
      <w:r>
        <w:t>]</w:t>
      </w:r>
    </w:p>
    <w:p w:rsidR="00746A19" w:rsidRDefault="00746A19" w:rsidP="00746A19">
      <w:pPr>
        <w:jc w:val="both"/>
      </w:pPr>
    </w:p>
    <w:p w:rsidR="00746A19" w:rsidRDefault="00746A19" w:rsidP="00746A19">
      <w:pPr>
        <w:jc w:val="both"/>
      </w:pPr>
      <w:r w:rsidRPr="001C6360">
        <w:rPr>
          <w:b/>
          <w:u w:val="single"/>
        </w:rPr>
        <w:t>Washington Examiner</w:t>
      </w:r>
      <w:r w:rsidRPr="001C6360">
        <w:rPr>
          <w:b/>
        </w:rPr>
        <w:t xml:space="preserve">: </w:t>
      </w:r>
      <w:r w:rsidRPr="00E446CE">
        <w:rPr>
          <w:b/>
        </w:rPr>
        <w:t xml:space="preserve">State Department Memos “Approving Mr. Clinton’s Speeches Were Routinely Copied </w:t>
      </w:r>
      <w:proofErr w:type="gramStart"/>
      <w:r w:rsidRPr="00E446CE">
        <w:rPr>
          <w:b/>
        </w:rPr>
        <w:t>To</w:t>
      </w:r>
      <w:proofErr w:type="gramEnd"/>
      <w:r w:rsidRPr="00E446CE">
        <w:rPr>
          <w:b/>
        </w:rPr>
        <w:t xml:space="preserve"> Cheryl Mills,” Secretary Clinton’s Chief Of Staff.</w:t>
      </w:r>
      <w:r>
        <w:t xml:space="preserve"> In a report about possible ethics agreement violations by former President Clinton related to the work of the Clinton Foundation during Hillary Clinton’s tenure at Secretary of State, the Washington Examiner reported: “The memos approving Mr. Clinton's speeches were routinely copied to Cheryl Mills, Hillary Clinton's senior counsel and chief of staff. Mills is a longtime Clinton troubleshooter who defended the president during his impeachment. In the Benghazi affair, Mills reportedly berated a high-ranking official at the U.S. embassy in Libya for talking to a Republican congressman.” [Washington Examiner, </w:t>
      </w:r>
      <w:hyperlink r:id="rId201" w:history="1">
        <w:r w:rsidRPr="003D32C9">
          <w:rPr>
            <w:rStyle w:val="Hyperlink"/>
          </w:rPr>
          <w:t>7/30/14</w:t>
        </w:r>
      </w:hyperlink>
      <w:r>
        <w:t>]</w:t>
      </w:r>
    </w:p>
    <w:p w:rsidR="00746A19" w:rsidRDefault="00746A19" w:rsidP="00746A19">
      <w:pPr>
        <w:jc w:val="both"/>
      </w:pPr>
    </w:p>
    <w:p w:rsidR="00746A19" w:rsidRPr="001C2B02" w:rsidRDefault="00746A19" w:rsidP="00746A19">
      <w:pPr>
        <w:jc w:val="both"/>
      </w:pPr>
      <w:r w:rsidRPr="001C6360">
        <w:rPr>
          <w:b/>
          <w:u w:val="single"/>
        </w:rPr>
        <w:t>Washington Examiner</w:t>
      </w:r>
      <w:r w:rsidRPr="001C6360">
        <w:rPr>
          <w:b/>
        </w:rPr>
        <w:t xml:space="preserve">: </w:t>
      </w:r>
      <w:r w:rsidRPr="006116B3">
        <w:rPr>
          <w:b/>
        </w:rPr>
        <w:t>“At Least $48 Million Flowed To The Clintons’ Personal Coffers From Many Entities That Clearly Had Interests In Influencing The Obama Administration.”</w:t>
      </w:r>
      <w:r>
        <w:t xml:space="preserve"> In a report about possible ethics agreement violations by former President Clinton related to the work of the Clinton Foundation during Hillary Clinton’s tenure at Secretary of State, the Washington Examiner reported: “Clinton lawyer David Kendall noted that Bill Clinton would disclose proposed consulting deals and, for </w:t>
      </w:r>
      <w:r>
        <w:lastRenderedPageBreak/>
        <w:t xml:space="preserve">speeches, provide ‘the identities of the host(s) (the entity that pay the speaker's fee)’ so that the State Department ‘in consultation with the White House as appropriate, may conduct a review for any real or apparent conflicts of interest with the duties of the Secretary of State.’ But an inspection by the Examiner and Judicial Watch of donations to the Clinton Foundation, Hillary Clinton's personal financial disclosure forms, and the State Department conflict-of-interest reviews shows that at least $48 million flowed to the Clintons' personal coffers from many entities that clearly had interests in influencing the Obama administration — and perhaps currying favor with a future president as well.” [Washington Examiner, </w:t>
      </w:r>
      <w:hyperlink r:id="rId202" w:history="1">
        <w:r w:rsidRPr="003D32C9">
          <w:rPr>
            <w:rStyle w:val="Hyperlink"/>
          </w:rPr>
          <w:t>7/30/14</w:t>
        </w:r>
      </w:hyperlink>
      <w:r>
        <w:t>]</w:t>
      </w:r>
    </w:p>
    <w:p w:rsidR="00746A19" w:rsidRDefault="00746A19" w:rsidP="00746A19"/>
    <w:p w:rsidR="00746A19" w:rsidRDefault="00746A19" w:rsidP="00746A19">
      <w:pPr>
        <w:jc w:val="both"/>
      </w:pPr>
      <w:proofErr w:type="spellStart"/>
      <w:r w:rsidRPr="003D32C9">
        <w:rPr>
          <w:b/>
        </w:rPr>
        <w:t>RNC</w:t>
      </w:r>
      <w:proofErr w:type="spellEnd"/>
      <w:r w:rsidRPr="003D32C9">
        <w:rPr>
          <w:b/>
        </w:rPr>
        <w:t>: “The Clintons Side-Stepped Ethical Obligations While Hillary Was Secretary Of State.”</w:t>
      </w:r>
      <w:r>
        <w:t xml:space="preserve"> [@GOP, Twitter, </w:t>
      </w:r>
      <w:hyperlink r:id="rId203" w:history="1">
        <w:r w:rsidRPr="003D32C9">
          <w:rPr>
            <w:rStyle w:val="Hyperlink"/>
          </w:rPr>
          <w:t>7/30/14</w:t>
        </w:r>
      </w:hyperlink>
      <w:r>
        <w:t>]</w:t>
      </w:r>
    </w:p>
    <w:p w:rsidR="00746A19" w:rsidRDefault="00746A19" w:rsidP="00746A19">
      <w:pPr>
        <w:jc w:val="both"/>
      </w:pPr>
    </w:p>
    <w:p w:rsidR="00746A19" w:rsidRDefault="00746A19" w:rsidP="00746A19">
      <w:pPr>
        <w:pStyle w:val="Heading1"/>
      </w:pPr>
      <w:r>
        <w:t>FAMILY ISSUES</w:t>
      </w:r>
      <w:bookmarkEnd w:id="14"/>
    </w:p>
    <w:p w:rsidR="00746A19" w:rsidRDefault="00746A19" w:rsidP="00746A19"/>
    <w:p w:rsidR="00746A19" w:rsidRDefault="00746A19" w:rsidP="00746A19">
      <w:pPr>
        <w:pStyle w:val="Heading2"/>
      </w:pPr>
      <w:bookmarkStart w:id="80" w:name="_Toc422218184"/>
      <w:r>
        <w:t>DIVORCE</w:t>
      </w:r>
      <w:bookmarkEnd w:id="80"/>
    </w:p>
    <w:p w:rsidR="00746A19" w:rsidRDefault="00746A19" w:rsidP="00746A19"/>
    <w:p w:rsidR="00746A19" w:rsidRDefault="00746A19" w:rsidP="00746A19">
      <w:pPr>
        <w:pStyle w:val="Heading3"/>
      </w:pPr>
      <w:bookmarkStart w:id="81" w:name="_Toc422218185"/>
      <w:r>
        <w:t>EASE OF DIVORCE</w:t>
      </w:r>
      <w:bookmarkEnd w:id="81"/>
    </w:p>
    <w:p w:rsidR="00746A19" w:rsidRDefault="00746A19" w:rsidP="00746A19">
      <w:pPr>
        <w:rPr>
          <w:b/>
        </w:rPr>
      </w:pPr>
    </w:p>
    <w:p w:rsidR="00746A19" w:rsidRDefault="00746A19" w:rsidP="00746A19">
      <w:r w:rsidRPr="00231806">
        <w:rPr>
          <w:b/>
        </w:rPr>
        <w:t>Then-First Lady Clinton: “Divorce Has Become Too Easy Because Of Our Permissive Laws And Attitudes.”</w:t>
      </w:r>
      <w:r>
        <w:t xml:space="preserve"> [Hillary Clinton, Creator’s Syndicate, </w:t>
      </w:r>
      <w:hyperlink r:id="rId204" w:history="1">
        <w:r w:rsidRPr="00231806">
          <w:rPr>
            <w:rStyle w:val="Hyperlink"/>
          </w:rPr>
          <w:t>1/28/96</w:t>
        </w:r>
      </w:hyperlink>
      <w:r>
        <w:t>]</w:t>
      </w:r>
    </w:p>
    <w:p w:rsidR="00746A19" w:rsidRDefault="00746A19" w:rsidP="00746A19"/>
    <w:p w:rsidR="00746A19" w:rsidRDefault="00746A19" w:rsidP="00746A19">
      <w:r w:rsidRPr="00231806">
        <w:rPr>
          <w:b/>
        </w:rPr>
        <w:t>Then-First Lady Clinton: “I Think Getting A Divorce Should Be Much Harder When Children Are Involved.”</w:t>
      </w:r>
      <w:r>
        <w:t xml:space="preserve"> [Hillary Clinton, Creator’s Syndicate, </w:t>
      </w:r>
      <w:hyperlink r:id="rId205" w:history="1">
        <w:r w:rsidRPr="00231806">
          <w:rPr>
            <w:rStyle w:val="Hyperlink"/>
          </w:rPr>
          <w:t>1/28/96</w:t>
        </w:r>
      </w:hyperlink>
      <w:r>
        <w:t>]</w:t>
      </w:r>
    </w:p>
    <w:p w:rsidR="00746A19" w:rsidRDefault="00746A19" w:rsidP="00746A19"/>
    <w:p w:rsidR="00746A19" w:rsidRDefault="00746A19" w:rsidP="00746A19">
      <w:r w:rsidRPr="00231806">
        <w:rPr>
          <w:b/>
        </w:rPr>
        <w:t>Then-First Lady Clinton: “For Much Of The 1970s And 1980s, Many Believed That A Bad Marriage Was Worse Than A Good Divorce. Now, However, We Know That Children Bear The Brunt Of Failed Marriages.”</w:t>
      </w:r>
      <w:r>
        <w:rPr>
          <w:b/>
        </w:rPr>
        <w:t xml:space="preserve"> </w:t>
      </w:r>
      <w:r>
        <w:t xml:space="preserve">[Hillary Clinton, Creator’s Syndicate, </w:t>
      </w:r>
      <w:hyperlink r:id="rId206" w:history="1">
        <w:r w:rsidRPr="00231806">
          <w:rPr>
            <w:rStyle w:val="Hyperlink"/>
          </w:rPr>
          <w:t>1/28/96</w:t>
        </w:r>
      </w:hyperlink>
      <w:r>
        <w:t>]</w:t>
      </w:r>
    </w:p>
    <w:p w:rsidR="00746A19" w:rsidRDefault="00746A19" w:rsidP="00746A19"/>
    <w:p w:rsidR="00746A19" w:rsidRDefault="00746A19" w:rsidP="00746A19">
      <w:pPr>
        <w:pStyle w:val="Heading3"/>
      </w:pPr>
      <w:bookmarkStart w:id="82" w:name="_Toc422218186"/>
      <w:r>
        <w:t>NO-FAULT DIVORCE</w:t>
      </w:r>
      <w:bookmarkEnd w:id="82"/>
    </w:p>
    <w:p w:rsidR="00746A19" w:rsidRDefault="00746A19" w:rsidP="00746A19"/>
    <w:p w:rsidR="00746A19" w:rsidRDefault="00746A19" w:rsidP="00746A19">
      <w:r w:rsidRPr="00BF020E">
        <w:rPr>
          <w:b/>
        </w:rPr>
        <w:t xml:space="preserve">Then-First Lady Clinton, When Asked If She Would Favor </w:t>
      </w:r>
      <w:proofErr w:type="gramStart"/>
      <w:r w:rsidRPr="00BF020E">
        <w:rPr>
          <w:b/>
        </w:rPr>
        <w:t>A</w:t>
      </w:r>
      <w:proofErr w:type="gramEnd"/>
      <w:r w:rsidRPr="00BF020E">
        <w:rPr>
          <w:b/>
        </w:rPr>
        <w:t xml:space="preserve"> State Getting Rid Of No-Fault Divorce: “Not At This Point.”</w:t>
      </w:r>
      <w:r w:rsidRPr="00BF020E">
        <w:t xml:space="preserve"> </w:t>
      </w:r>
      <w:r>
        <w:t>“</w:t>
      </w:r>
      <w:r w:rsidRPr="00BF020E">
        <w:t xml:space="preserve">MS. </w:t>
      </w:r>
      <w:proofErr w:type="spellStart"/>
      <w:r w:rsidRPr="00BF020E">
        <w:t>REHM</w:t>
      </w:r>
      <w:proofErr w:type="spellEnd"/>
      <w:r w:rsidRPr="00BF020E">
        <w:t>: Does that -- excuse me. Does that mean that you would favor Michigan's doing away with no-fault divorce? MRS. CLINTON: Not at this point. What I would favor is what I call braking mechanisms and required education and counseling for couples with children. I know that divorce will continue. I do believe that we're starting to see it level off as the results of divorce on children are honestly evaluated. But I believe that we could do more to encourage couples to weather some of the difficulties in marriage that are inevitable in any marriage that I'm aware of, with more information about what divorce does for kids. There was a myth in the '70s and '80s that, you know, a bad marriage was, you know, worse than a good divorce. Well we now know that, you know, most divorces are not good for children.</w:t>
      </w:r>
      <w:r>
        <w:t>” [</w:t>
      </w:r>
      <w:proofErr w:type="spellStart"/>
      <w:r>
        <w:t>WAMU</w:t>
      </w:r>
      <w:proofErr w:type="spellEnd"/>
      <w:r>
        <w:t xml:space="preserve">, Diane </w:t>
      </w:r>
      <w:proofErr w:type="spellStart"/>
      <w:r>
        <w:t>Rehm</w:t>
      </w:r>
      <w:proofErr w:type="spellEnd"/>
      <w:r>
        <w:t xml:space="preserve"> Show, 1/15/96]</w:t>
      </w:r>
    </w:p>
    <w:p w:rsidR="00746A19" w:rsidRDefault="00746A19" w:rsidP="00746A19"/>
    <w:p w:rsidR="00746A19" w:rsidRDefault="00746A19" w:rsidP="00746A19">
      <w:r w:rsidRPr="005202A1">
        <w:rPr>
          <w:b/>
          <w:u w:val="single"/>
        </w:rPr>
        <w:t>Chicago Tribune</w:t>
      </w:r>
      <w:r w:rsidRPr="00E735D2">
        <w:rPr>
          <w:b/>
        </w:rPr>
        <w:t xml:space="preserve"> On Hillary Clinton: “She Is Right To Question The Results Of No-Fault Divorce Laws.” </w:t>
      </w:r>
      <w:r>
        <w:t>“</w:t>
      </w:r>
      <w:r w:rsidRPr="00E735D2">
        <w:t>She is right to question the results of no-fault divorce laws, to look for ways to raise immunization rates among preschoolers, to reduce the incidence of low-birthweight newborns and to cut the number of births to unmarried teenagers.</w:t>
      </w:r>
      <w:r>
        <w:t>” [Chicago Tribune, 1/11/96]</w:t>
      </w:r>
    </w:p>
    <w:p w:rsidR="00746A19" w:rsidRDefault="00746A19" w:rsidP="00746A19"/>
    <w:p w:rsidR="00746A19" w:rsidRDefault="00746A19" w:rsidP="00746A19">
      <w:r w:rsidRPr="00BF020E">
        <w:rPr>
          <w:b/>
        </w:rPr>
        <w:t>Then-First Lady Clinton</w:t>
      </w:r>
      <w:r w:rsidRPr="0092725E">
        <w:rPr>
          <w:b/>
        </w:rPr>
        <w:t>: “I Am Ambivalent About No-Fault Divorce With No Waiting Period When Children Are Involved.”</w:t>
      </w:r>
      <w:r>
        <w:t xml:space="preserve"> “I am not saying that there are not reasons for divorce. The abuse and violence Virginia Kelley experienced is something no parent or child should endure. But with divorce as easy as it is, and its consequences so hard, people with children need to ask themselves whether they have given a marriage their best shot and what more they can do to make it work before they call it quits. For this reason, I am ambivalent about no-fault divorce with no waiting period when children are involved. We should consider returning to mandatory ‘cooling off’ periods, with education and counseling for partners.” [Hillary Clinton, It Takes A Village, 9/25/96]</w:t>
      </w:r>
    </w:p>
    <w:p w:rsidR="00746A19" w:rsidRDefault="00746A19" w:rsidP="00746A19"/>
    <w:p w:rsidR="00746A19" w:rsidRDefault="00746A19" w:rsidP="00746A19">
      <w:r>
        <w:rPr>
          <w:b/>
        </w:rPr>
        <w:t xml:space="preserve">Then-Senator Clinton: </w:t>
      </w:r>
      <w:r w:rsidRPr="001D1015">
        <w:rPr>
          <w:b/>
        </w:rPr>
        <w:t>“I Think That If We Were Really Concerned About Marriage And That We Believed It Had A Role In The Federal Constitution, We Have Been Missing In Action. We Should Have Been In This Chamber Trying To Amend Our Constitution To Take Away At The Very First Blush The Idea Of No-Fault Divorce.”</w:t>
      </w:r>
      <w:r>
        <w:t xml:space="preserve"> “</w:t>
      </w:r>
      <w:r w:rsidRPr="001D1015">
        <w:t>I think that if we were really concerned about marriage and that we believed it had a role in the Federal Constitution, we have been missing in action. We should have been in this Chamber trying to amend our Constitution to take away at the very first blush the idea of no-fault divorce, try to get in there and tell the States what they should and should not do with respect to marriage and divorce, maybe try to write an amendment to the Constitution about custody matters. Maybe we should have it be a presumption in our Federal marriage law that joint custody is the rule. Maybe we ought to just substitute ourselves for States, for judges, for individuals who are making these decisions every single day throughout our Nation.</w:t>
      </w:r>
      <w:r>
        <w:t>” [Page S7962, Congressional Record, 7/13/04]</w:t>
      </w:r>
    </w:p>
    <w:p w:rsidR="00746A19" w:rsidRPr="00BF020E" w:rsidRDefault="00746A19" w:rsidP="00746A19"/>
    <w:p w:rsidR="00746A19" w:rsidRDefault="00746A19" w:rsidP="00746A19">
      <w:pPr>
        <w:pStyle w:val="Heading1"/>
      </w:pPr>
      <w:bookmarkStart w:id="83" w:name="_Toc422218233"/>
      <w:r>
        <w:t>FINANCIAL SECTOR</w:t>
      </w:r>
      <w:bookmarkEnd w:id="83"/>
    </w:p>
    <w:p w:rsidR="00746A19" w:rsidRDefault="00746A19" w:rsidP="00746A19"/>
    <w:p w:rsidR="00746A19" w:rsidRDefault="00746A19" w:rsidP="00746A19">
      <w:pPr>
        <w:pStyle w:val="Heading2"/>
      </w:pPr>
      <w:bookmarkStart w:id="84" w:name="_Toc422218234"/>
      <w:r>
        <w:t>REPATRIATION</w:t>
      </w:r>
      <w:bookmarkEnd w:id="84"/>
    </w:p>
    <w:p w:rsidR="00746A19" w:rsidRDefault="00746A19" w:rsidP="00746A19"/>
    <w:p w:rsidR="00746A19" w:rsidRDefault="00746A19" w:rsidP="00746A19">
      <w:pPr>
        <w:pStyle w:val="Heading4"/>
      </w:pPr>
      <w:r>
        <w:t>HILLARY CLINTON ENDORSED REPATRIATION AND TENTATIVELY BACKED A PLAN TO SEND REPATRIATED CORPORATE EARNINGS INTO A NATIONAL INFRASTRUCTURE BANK</w:t>
      </w:r>
    </w:p>
    <w:p w:rsidR="00746A19" w:rsidRPr="00622F5E" w:rsidRDefault="00746A19" w:rsidP="00746A19">
      <w:pPr>
        <w:rPr>
          <w:u w:val="single"/>
        </w:rPr>
      </w:pPr>
    </w:p>
    <w:p w:rsidR="00746A19" w:rsidRDefault="00746A19" w:rsidP="00746A19">
      <w:r w:rsidRPr="00622F5E">
        <w:rPr>
          <w:b/>
        </w:rPr>
        <w:t>Hillary Clinton: “I Would Like To Find A Way To Repatriate The Overseas Earnings” Of Corporations.</w:t>
      </w:r>
      <w:r>
        <w:t xml:space="preserve"> “I would like to find a way to repatriate the overseas earnings, and I’ve read a really interesting proposal. I haven’t vetted it, so I don’t know all the details of it…but they basically have said they would be willing to invest a percentage of their repatriated profits in an infrastructure bank…I thought that was a really intriguing idea, because it doesn’t do us, it doesn’t do our economy any good to have this money parked somewhere else in the world, and it’s not really being put to use anywhere there either.” [Keynote Speech, </w:t>
      </w:r>
      <w:proofErr w:type="spellStart"/>
      <w:r>
        <w:t>Nexenta</w:t>
      </w:r>
      <w:proofErr w:type="spellEnd"/>
      <w:r>
        <w:t xml:space="preserve"> </w:t>
      </w:r>
      <w:proofErr w:type="spellStart"/>
      <w:r>
        <w:t>OpenSDx</w:t>
      </w:r>
      <w:proofErr w:type="spellEnd"/>
      <w:r>
        <w:t xml:space="preserve"> Summit, 8/28/14, </w:t>
      </w:r>
      <w:hyperlink r:id="rId207" w:history="1">
        <w:r w:rsidRPr="00622F5E">
          <w:rPr>
            <w:rStyle w:val="Hyperlink"/>
          </w:rPr>
          <w:t>VIDEO</w:t>
        </w:r>
      </w:hyperlink>
      <w:r>
        <w:t>]</w:t>
      </w:r>
    </w:p>
    <w:p w:rsidR="00746A19" w:rsidRDefault="00746A19" w:rsidP="00746A19"/>
    <w:p w:rsidR="00746A19" w:rsidRDefault="00746A19" w:rsidP="00746A19">
      <w:pPr>
        <w:pStyle w:val="Sub-Bullet"/>
      </w:pPr>
      <w:r w:rsidRPr="00622F5E">
        <w:rPr>
          <w:b/>
        </w:rPr>
        <w:t xml:space="preserve">Hillary Clinton Said She’d “Like There </w:t>
      </w:r>
      <w:proofErr w:type="gramStart"/>
      <w:r w:rsidRPr="00622F5E">
        <w:rPr>
          <w:b/>
        </w:rPr>
        <w:t>To Be A</w:t>
      </w:r>
      <w:proofErr w:type="gramEnd"/>
      <w:r w:rsidRPr="00622F5E">
        <w:rPr>
          <w:b/>
        </w:rPr>
        <w:t xml:space="preserve"> Menu” Of Options In Which Companies Could Reinvest Repatriated Earnings, Possibly Including A National Infrastructure Bank.</w:t>
      </w:r>
      <w:r>
        <w:t xml:space="preserve"> “I would like to find a way to repatriate the overseas earnings, and I’ve read a really interesting proposal. I haven’t vetted it, so I don’t know all the details of it…but they basically have said they would be willing to invest a percentage of their repatriated profits in an infrastructure bank…I thought that was a really intriguing idea, because it doesn’t do us, it doesn’t do our economy any good to have this money parked somewhere else in the world, and it’s not really being put to use anywhere there either…companies would be investing, they’d be investing in new plants, new equipment, new inventory, new worker skills, the kinds of things that the economy needs, and that these companies said they needed, and at the end of the day a lot of them just basically increased dividends or bought back stocks, stuff that is not—there’s nothing wrong with it, but it tilted the balance too far away from what a lot of them had said they would do so I’d like there to be a menu that people can choose from, and of course, you know, dividends and stock buybacks could be part of it, but so would this broader economic investment…I would very much like to see us come up with some creative ideas, and this infrastructure idea really caught my attention, so I’m going to follow up on it, I just learned about it the other day, and see if there’s something that could be done.” [Keynote Speech, </w:t>
      </w:r>
      <w:proofErr w:type="spellStart"/>
      <w:r>
        <w:t>Nexenta</w:t>
      </w:r>
      <w:proofErr w:type="spellEnd"/>
      <w:r>
        <w:t xml:space="preserve"> </w:t>
      </w:r>
      <w:proofErr w:type="spellStart"/>
      <w:r>
        <w:t>OpenSDx</w:t>
      </w:r>
      <w:proofErr w:type="spellEnd"/>
      <w:r>
        <w:t xml:space="preserve"> Summit, 8/28/14, </w:t>
      </w:r>
      <w:hyperlink r:id="rId208" w:history="1">
        <w:r w:rsidRPr="00622F5E">
          <w:rPr>
            <w:rStyle w:val="Hyperlink"/>
          </w:rPr>
          <w:t>VIDEO</w:t>
        </w:r>
      </w:hyperlink>
      <w:r>
        <w:t>]</w:t>
      </w:r>
    </w:p>
    <w:p w:rsidR="00746A19" w:rsidRDefault="00746A19" w:rsidP="00746A19"/>
    <w:p w:rsidR="00746A19" w:rsidRPr="006E13B6" w:rsidRDefault="00746A19" w:rsidP="00746A19">
      <w:pPr>
        <w:pStyle w:val="Heading4"/>
      </w:pPr>
      <w:r>
        <w:t>HILLARY CLINTON VOTED FOR A REPATRIATION PLAN AS A SENATOR IN 2004</w:t>
      </w:r>
    </w:p>
    <w:p w:rsidR="00746A19" w:rsidRDefault="00746A19" w:rsidP="00746A19"/>
    <w:p w:rsidR="00746A19" w:rsidRDefault="00746A19" w:rsidP="00746A19">
      <w:r w:rsidRPr="002226EE">
        <w:rPr>
          <w:b/>
        </w:rPr>
        <w:t>2004: Congress Authorized A Discounted Tax Rate For The Repatriation Of Corporate Earnings</w:t>
      </w:r>
      <w:r>
        <w:rPr>
          <w:b/>
        </w:rPr>
        <w:t xml:space="preserve"> In A 650-Page Corporate Tax Bill</w:t>
      </w:r>
      <w:r w:rsidRPr="002226EE">
        <w:rPr>
          <w:b/>
        </w:rPr>
        <w:t>.</w:t>
      </w:r>
      <w:r>
        <w:t xml:space="preserve"> “</w:t>
      </w:r>
      <w:r w:rsidRPr="002226EE">
        <w:t>In October 2004, Congress passed what was called the most sweeping corporate tax legislation in a generation. The 650-page bill included a provision allowing companies with vast stores of offshore revenue to bring them home under a discount tax rate of 5.25 percent.</w:t>
      </w:r>
      <w:r>
        <w:t>” [</w:t>
      </w:r>
      <w:proofErr w:type="spellStart"/>
      <w:r>
        <w:t>Politifact</w:t>
      </w:r>
      <w:proofErr w:type="spellEnd"/>
      <w:r>
        <w:t xml:space="preserve">, Atlanta Journal-Constitution, </w:t>
      </w:r>
      <w:hyperlink r:id="rId209" w:history="1">
        <w:r w:rsidRPr="002226EE">
          <w:rPr>
            <w:rStyle w:val="Hyperlink"/>
          </w:rPr>
          <w:t>5/21/13</w:t>
        </w:r>
      </w:hyperlink>
      <w:r>
        <w:t>]</w:t>
      </w:r>
    </w:p>
    <w:p w:rsidR="00746A19" w:rsidRDefault="00746A19" w:rsidP="00746A19"/>
    <w:p w:rsidR="00746A19" w:rsidRDefault="00746A19" w:rsidP="00746A19">
      <w:pPr>
        <w:pStyle w:val="Sub-Bullet"/>
      </w:pPr>
      <w:r w:rsidRPr="002226EE">
        <w:rPr>
          <w:b/>
        </w:rPr>
        <w:t xml:space="preserve">Then-Senator Hillary Clinton Voted For H.R. 4520, </w:t>
      </w:r>
      <w:proofErr w:type="gramStart"/>
      <w:r w:rsidRPr="002226EE">
        <w:rPr>
          <w:b/>
        </w:rPr>
        <w:t>The</w:t>
      </w:r>
      <w:proofErr w:type="gramEnd"/>
      <w:r w:rsidRPr="002226EE">
        <w:rPr>
          <w:b/>
        </w:rPr>
        <w:t xml:space="preserve"> American Jobs Creation Act Of 2004.</w:t>
      </w:r>
      <w:r>
        <w:t xml:space="preserve"> [H.R. 4520, </w:t>
      </w:r>
      <w:hyperlink r:id="rId210" w:history="1">
        <w:r w:rsidRPr="002226EE">
          <w:rPr>
            <w:rStyle w:val="Hyperlink"/>
          </w:rPr>
          <w:t>10/11/04</w:t>
        </w:r>
      </w:hyperlink>
      <w:r>
        <w:t>]</w:t>
      </w:r>
    </w:p>
    <w:p w:rsidR="00746A19" w:rsidRDefault="00746A19" w:rsidP="00746A19"/>
    <w:p w:rsidR="00746A19" w:rsidRDefault="00746A19" w:rsidP="00746A19">
      <w:pPr>
        <w:pStyle w:val="Heading2"/>
      </w:pPr>
      <w:bookmarkStart w:id="85" w:name="_Toc422218235"/>
      <w:r>
        <w:t>CARRIED INTEREST</w:t>
      </w:r>
      <w:bookmarkEnd w:id="85"/>
    </w:p>
    <w:p w:rsidR="00746A19" w:rsidRDefault="00746A19" w:rsidP="00746A19"/>
    <w:p w:rsidR="00746A19" w:rsidRDefault="00746A19" w:rsidP="00746A19">
      <w:r w:rsidRPr="00323465">
        <w:rPr>
          <w:b/>
          <w:u w:val="single"/>
        </w:rPr>
        <w:t>New York Times</w:t>
      </w:r>
      <w:r>
        <w:rPr>
          <w:b/>
        </w:rPr>
        <w:t xml:space="preserve">: </w:t>
      </w:r>
      <w:r w:rsidRPr="00323465">
        <w:rPr>
          <w:b/>
        </w:rPr>
        <w:t>Then-Senator Clinton “Angered Some Of Her Wall Street Donors” In 2008 With Support Of Regulating Derivatives And Eliminating The Carried Interest Loophole.</w:t>
      </w:r>
      <w:r>
        <w:t xml:space="preserve"> “</w:t>
      </w:r>
      <w:r w:rsidRPr="00323465">
        <w:t xml:space="preserve">As a presidential candidate in 2008, Mrs. Clinton angered some of her Wall Street donors when she came out early in support of the regulation of derivatives and other complicated financial products and called for eliminating the </w:t>
      </w:r>
      <w:r>
        <w:t>‘carried interest’</w:t>
      </w:r>
      <w:r w:rsidRPr="00323465">
        <w:t xml:space="preserve"> loophole that allowed some financiers to avoid paying millions in income taxes. She also said that as president, she would create a cabinet-level position to fight poverty.</w:t>
      </w:r>
      <w:r>
        <w:t xml:space="preserve">” [New York Times, </w:t>
      </w:r>
      <w:hyperlink r:id="rId211" w:history="1">
        <w:r w:rsidRPr="00C2718A">
          <w:rPr>
            <w:rStyle w:val="Hyperlink"/>
          </w:rPr>
          <w:t>2/8/15</w:t>
        </w:r>
      </w:hyperlink>
      <w:r>
        <w:t>]</w:t>
      </w:r>
    </w:p>
    <w:p w:rsidR="00746A19" w:rsidRDefault="00746A19" w:rsidP="00746A19"/>
    <w:p w:rsidR="00746A19" w:rsidRDefault="00746A19" w:rsidP="00746A19">
      <w:r w:rsidRPr="007F2A73">
        <w:rPr>
          <w:b/>
        </w:rPr>
        <w:t xml:space="preserve">Secretary Clinton: </w:t>
      </w:r>
      <w:r w:rsidRPr="00036035">
        <w:rPr>
          <w:b/>
        </w:rPr>
        <w:t xml:space="preserve">In The Senate, “I Was The Leader In Going After The Home Foreclosure Problem, That I Called For Regulating </w:t>
      </w:r>
      <w:proofErr w:type="gramStart"/>
      <w:r w:rsidRPr="00036035">
        <w:rPr>
          <w:b/>
        </w:rPr>
        <w:t>Derivatives, That</w:t>
      </w:r>
      <w:proofErr w:type="gramEnd"/>
      <w:r w:rsidRPr="00036035">
        <w:rPr>
          <w:b/>
        </w:rPr>
        <w:t xml:space="preserve"> I Called For Ending The Carried Interest Income Loophole For Hedge Fund Managers And Others.”</w:t>
      </w:r>
      <w:r>
        <w:t xml:space="preserve"> “</w:t>
      </w:r>
      <w:r w:rsidRPr="00E91DF3">
        <w:t>I’ve been fighting for progressive causes my entire adult life, and I’ve outlined some of the work I’ve done in the past along those lines in my speech on Saturday. But I think if you look at my record in the Senate, and you look at what I fought for, what I supported, I think it’s fair to say that I was the leader in going after the home foreclosure problem, that I called for regulating derivatives, that I called for ending the carried interest income loophole for hedge fund managers and others. I have a long record. Now, I was Secretary of State for four years and I was out of the political arena, so I haven’t been talking about everything I’ve done and everything that I’m building on to do in the future. But I think that by the time this campaign is really in full swing people will know that I have a tried and true record. I’m not a person who’s come lately to these issues, and I also care very much about getting things done. So I want to come up with solutions that I, number one, think will work — but also that, number two, politically we can keep driving until we actually implement them.</w:t>
      </w:r>
      <w:r>
        <w:t xml:space="preserve">” [Concord Monitor, </w:t>
      </w:r>
      <w:hyperlink r:id="rId212" w:anchor=".VX9uqSl-2Sw.twitter" w:history="1">
        <w:r w:rsidRPr="008049C5">
          <w:rPr>
            <w:rStyle w:val="Hyperlink"/>
          </w:rPr>
          <w:t>6/15/15</w:t>
        </w:r>
      </w:hyperlink>
      <w:r>
        <w:t>]</w:t>
      </w:r>
    </w:p>
    <w:p w:rsidR="00897261" w:rsidRDefault="00897261" w:rsidP="00746A19"/>
    <w:p w:rsidR="00897261" w:rsidRDefault="00897261" w:rsidP="00746A19">
      <w:r>
        <w:rPr>
          <w:b/>
        </w:rPr>
        <w:t xml:space="preserve">2015: </w:t>
      </w:r>
      <w:r>
        <w:rPr>
          <w:b/>
        </w:rPr>
        <w:t xml:space="preserve">Secretary Clinton </w:t>
      </w:r>
      <w:r>
        <w:rPr>
          <w:b/>
        </w:rPr>
        <w:t xml:space="preserve">Indirectly </w:t>
      </w:r>
      <w:r>
        <w:rPr>
          <w:b/>
        </w:rPr>
        <w:t>Advocated Eliminating Carried Interest Loophole When She Criticized Hedge Fund Managers For Paying Low Tax Rates</w:t>
      </w:r>
      <w:r>
        <w:rPr>
          <w:b/>
        </w:rPr>
        <w:t>.</w:t>
      </w:r>
      <w:r>
        <w:t xml:space="preserve"> [CNN, </w:t>
      </w:r>
      <w:hyperlink r:id="rId213" w:history="1">
        <w:r w:rsidRPr="00C934B7">
          <w:rPr>
            <w:rStyle w:val="Hyperlink"/>
          </w:rPr>
          <w:t>4/16/15</w:t>
        </w:r>
      </w:hyperlink>
      <w:r>
        <w:t>]</w:t>
      </w:r>
    </w:p>
    <w:p w:rsidR="00746A19" w:rsidRDefault="00746A19" w:rsidP="00746A19"/>
    <w:p w:rsidR="00746A19" w:rsidRDefault="00746A19" w:rsidP="00746A19">
      <w:pPr>
        <w:pStyle w:val="Heading2"/>
      </w:pPr>
      <w:bookmarkStart w:id="86" w:name="_Toc422218236"/>
      <w:r>
        <w:t>DERIVATIVES</w:t>
      </w:r>
      <w:bookmarkEnd w:id="86"/>
    </w:p>
    <w:p w:rsidR="00746A19" w:rsidRDefault="00746A19" w:rsidP="00746A19"/>
    <w:p w:rsidR="00746A19" w:rsidRDefault="00746A19" w:rsidP="00746A19">
      <w:r w:rsidRPr="007F2A73">
        <w:rPr>
          <w:b/>
        </w:rPr>
        <w:t xml:space="preserve">Secretary Clinton: </w:t>
      </w:r>
      <w:r w:rsidRPr="00036035">
        <w:rPr>
          <w:b/>
        </w:rPr>
        <w:t xml:space="preserve">In The Senate, “I Was The Leader In Going After The Home Foreclosure Problem, That I Called For Regulating </w:t>
      </w:r>
      <w:proofErr w:type="gramStart"/>
      <w:r w:rsidRPr="00036035">
        <w:rPr>
          <w:b/>
        </w:rPr>
        <w:t>Derivatives, That</w:t>
      </w:r>
      <w:proofErr w:type="gramEnd"/>
      <w:r w:rsidRPr="00036035">
        <w:rPr>
          <w:b/>
        </w:rPr>
        <w:t xml:space="preserve"> I Called For Ending The Carried Interest Income Loophole For Hedge Fund Managers And Others.”</w:t>
      </w:r>
      <w:r>
        <w:t xml:space="preserve"> “</w:t>
      </w:r>
      <w:r w:rsidRPr="00E91DF3">
        <w:t>I’ve been fighting for progressive causes my entire adult life, and I’ve outlined some of the work I’ve done in the past along those lines in my speech on Saturday. But I think if you look at my record in the Senate, and you look at what I fought for, what I supported, I think it’s fair to say that I was the leader in going after the home foreclosure problem, that I called for regulating derivatives, that I called for ending the carried interest income loophole for hedge fund managers and others. I have a long record. Now, I was Secretary of State for four years and I was out of the political arena, so I haven’t been talking about everything I’ve done and everything that I’m building on to do in the future. But I think that by the time this campaign is really in full swing people will know that I have a tried and true record. I’m not a person who’s come lately to these issues, and I also care very much about getting things done. So I want to come up with solutions that I, number one, think will work — but also that, number two, politically we can keep driving until we actually implement them.</w:t>
      </w:r>
      <w:r>
        <w:t xml:space="preserve">” [Concord Monitor, </w:t>
      </w:r>
      <w:hyperlink r:id="rId214" w:anchor=".VX9uqSl-2Sw.twitter" w:history="1">
        <w:r w:rsidRPr="008049C5">
          <w:rPr>
            <w:rStyle w:val="Hyperlink"/>
          </w:rPr>
          <w:t>6/15/15</w:t>
        </w:r>
      </w:hyperlink>
      <w:r>
        <w:t>]</w:t>
      </w:r>
    </w:p>
    <w:p w:rsidR="00C67C04" w:rsidRDefault="00C67C04" w:rsidP="00746A19"/>
    <w:p w:rsidR="00C67C04" w:rsidRDefault="00EF5996" w:rsidP="00C67C04">
      <w:pPr>
        <w:pStyle w:val="Heading2"/>
      </w:pPr>
      <w:r>
        <w:t>TARP</w:t>
      </w:r>
    </w:p>
    <w:p w:rsidR="00EF5996" w:rsidRDefault="00EF5996" w:rsidP="00EF5996"/>
    <w:p w:rsidR="00EF5996" w:rsidRPr="00EF5996" w:rsidRDefault="00EF5996" w:rsidP="00EF5996">
      <w:r w:rsidRPr="00EF5996">
        <w:rPr>
          <w:b/>
        </w:rPr>
        <w:t xml:space="preserve">2008: </w:t>
      </w:r>
      <w:r>
        <w:rPr>
          <w:b/>
        </w:rPr>
        <w:t xml:space="preserve">Then-Senator Clinton </w:t>
      </w:r>
      <w:r w:rsidRPr="00EF5996">
        <w:rPr>
          <w:b/>
        </w:rPr>
        <w:t xml:space="preserve">Voted </w:t>
      </w:r>
      <w:r w:rsidRPr="00EF5996">
        <w:rPr>
          <w:b/>
        </w:rPr>
        <w:t>For</w:t>
      </w:r>
      <w:r>
        <w:rPr>
          <w:b/>
        </w:rPr>
        <w:t xml:space="preserve"> The</w:t>
      </w:r>
      <w:r w:rsidRPr="00EF5996">
        <w:rPr>
          <w:b/>
        </w:rPr>
        <w:t xml:space="preserve"> Bank Bailout</w:t>
      </w:r>
      <w:r w:rsidRPr="00EF5996">
        <w:rPr>
          <w:b/>
        </w:rPr>
        <w:t>.</w:t>
      </w:r>
      <w:r w:rsidRPr="00EF5996">
        <w:t xml:space="preserve"> [H.R. 1424, Vote 213, 110</w:t>
      </w:r>
      <w:r w:rsidRPr="00EF5996">
        <w:rPr>
          <w:vertAlign w:val="superscript"/>
        </w:rPr>
        <w:t>th</w:t>
      </w:r>
      <w:r w:rsidRPr="00EF5996">
        <w:t xml:space="preserve"> Congress, </w:t>
      </w:r>
      <w:hyperlink r:id="rId215" w:history="1">
        <w:r w:rsidRPr="00EF5996">
          <w:rPr>
            <w:rStyle w:val="Hyperlink"/>
          </w:rPr>
          <w:t>10/1/08</w:t>
        </w:r>
      </w:hyperlink>
      <w:r w:rsidRPr="00EF5996">
        <w:t>]</w:t>
      </w:r>
    </w:p>
    <w:p w:rsidR="00EF5996" w:rsidRPr="00EF5996" w:rsidRDefault="00EF5996" w:rsidP="00EF5996"/>
    <w:p w:rsidR="00EF5996" w:rsidRDefault="00EF5996" w:rsidP="00EF5996">
      <w:r w:rsidRPr="00EF5996">
        <w:rPr>
          <w:b/>
        </w:rPr>
        <w:lastRenderedPageBreak/>
        <w:t xml:space="preserve">2009: </w:t>
      </w:r>
      <w:r>
        <w:rPr>
          <w:b/>
        </w:rPr>
        <w:t xml:space="preserve">Then-Senator Clinton </w:t>
      </w:r>
      <w:r w:rsidRPr="00EF5996">
        <w:rPr>
          <w:b/>
        </w:rPr>
        <w:t xml:space="preserve">Voted </w:t>
      </w:r>
      <w:r w:rsidRPr="00EF5996">
        <w:rPr>
          <w:b/>
        </w:rPr>
        <w:t xml:space="preserve">To Continue </w:t>
      </w:r>
      <w:r w:rsidRPr="00EF5996">
        <w:rPr>
          <w:b/>
        </w:rPr>
        <w:t xml:space="preserve">TARP. </w:t>
      </w:r>
      <w:r w:rsidRPr="00EF5996">
        <w:t>[</w:t>
      </w:r>
      <w:proofErr w:type="spellStart"/>
      <w:r w:rsidRPr="00EF5996">
        <w:t>S.J</w:t>
      </w:r>
      <w:proofErr w:type="spellEnd"/>
      <w:r w:rsidRPr="00EF5996">
        <w:t>. Res. 5, Vote 5, 111</w:t>
      </w:r>
      <w:r w:rsidRPr="00EF5996">
        <w:rPr>
          <w:vertAlign w:val="superscript"/>
        </w:rPr>
        <w:t>th</w:t>
      </w:r>
      <w:r w:rsidRPr="00EF5996">
        <w:t xml:space="preserve"> Congress, </w:t>
      </w:r>
      <w:hyperlink r:id="rId216" w:history="1">
        <w:r w:rsidRPr="00EF5996">
          <w:rPr>
            <w:rStyle w:val="Hyperlink"/>
          </w:rPr>
          <w:t>1/15/09</w:t>
        </w:r>
      </w:hyperlink>
      <w:r w:rsidRPr="00EF5996">
        <w:t xml:space="preserve">; New York Times, </w:t>
      </w:r>
      <w:hyperlink r:id="rId217" w:history="1">
        <w:r w:rsidRPr="00EF5996">
          <w:rPr>
            <w:rStyle w:val="Hyperlink"/>
          </w:rPr>
          <w:t>5/27/15</w:t>
        </w:r>
      </w:hyperlink>
      <w:r w:rsidRPr="00EF5996">
        <w:t>]</w:t>
      </w:r>
    </w:p>
    <w:p w:rsidR="00EF5996" w:rsidRDefault="00EF5996" w:rsidP="00EF5996"/>
    <w:p w:rsidR="00140660" w:rsidRDefault="00140660" w:rsidP="00140660">
      <w:pPr>
        <w:pStyle w:val="Heading2"/>
      </w:pPr>
      <w:r>
        <w:t>DODD-FRANK</w:t>
      </w:r>
    </w:p>
    <w:p w:rsidR="00140660" w:rsidRDefault="00140660" w:rsidP="00140660"/>
    <w:p w:rsidR="00140660" w:rsidRPr="00140660" w:rsidRDefault="00140660" w:rsidP="00140660">
      <w:r w:rsidRPr="007F2A73">
        <w:rPr>
          <w:b/>
        </w:rPr>
        <w:t>Secretary Clinton</w:t>
      </w:r>
      <w:r w:rsidRPr="000E7BBC">
        <w:rPr>
          <w:b/>
        </w:rPr>
        <w:t xml:space="preserve"> </w:t>
      </w:r>
      <w:r w:rsidRPr="000E7BBC">
        <w:rPr>
          <w:b/>
        </w:rPr>
        <w:t xml:space="preserve">Opposed </w:t>
      </w:r>
      <w:r w:rsidRPr="000E7BBC">
        <w:rPr>
          <w:b/>
        </w:rPr>
        <w:t xml:space="preserve">Weakening </w:t>
      </w:r>
      <w:r w:rsidRPr="000E7BBC">
        <w:rPr>
          <w:b/>
        </w:rPr>
        <w:t>Dodd</w:t>
      </w:r>
      <w:r w:rsidRPr="000E7BBC">
        <w:rPr>
          <w:b/>
        </w:rPr>
        <w:t>-</w:t>
      </w:r>
      <w:r w:rsidRPr="000E7BBC">
        <w:rPr>
          <w:b/>
        </w:rPr>
        <w:t>Frank.</w:t>
      </w:r>
      <w:r>
        <w:t xml:space="preserve"> [Bloomberg, </w:t>
      </w:r>
      <w:hyperlink r:id="rId218" w:history="1">
        <w:r w:rsidRPr="000E7BBC">
          <w:rPr>
            <w:rStyle w:val="Hyperlink"/>
          </w:rPr>
          <w:t>1/16/15</w:t>
        </w:r>
      </w:hyperlink>
      <w:r>
        <w:t>]</w:t>
      </w:r>
    </w:p>
    <w:p w:rsidR="00746A19" w:rsidRDefault="00746A19" w:rsidP="00746A19">
      <w:pPr>
        <w:pStyle w:val="Sub-Bullet"/>
        <w:numPr>
          <w:ilvl w:val="0"/>
          <w:numId w:val="0"/>
        </w:numPr>
      </w:pPr>
    </w:p>
    <w:p w:rsidR="00140660" w:rsidRDefault="00140660" w:rsidP="00140660">
      <w:pPr>
        <w:pStyle w:val="Heading2"/>
      </w:pPr>
      <w:r>
        <w:t>OUTSOURCING / OFFSHORING</w:t>
      </w:r>
    </w:p>
    <w:p w:rsidR="00140660" w:rsidRDefault="00140660" w:rsidP="00140660"/>
    <w:p w:rsidR="00140660" w:rsidRDefault="00140660" w:rsidP="00140660">
      <w:r>
        <w:rPr>
          <w:b/>
        </w:rPr>
        <w:t xml:space="preserve">2005: </w:t>
      </w:r>
      <w:r>
        <w:rPr>
          <w:b/>
        </w:rPr>
        <w:t>Then</w:t>
      </w:r>
      <w:r>
        <w:rPr>
          <w:b/>
        </w:rPr>
        <w:t>-</w:t>
      </w:r>
      <w:r>
        <w:rPr>
          <w:b/>
        </w:rPr>
        <w:t xml:space="preserve">Senator Clinton Voted </w:t>
      </w:r>
      <w:r>
        <w:rPr>
          <w:b/>
        </w:rPr>
        <w:t>For Offshoring Penalties</w:t>
      </w:r>
      <w:r>
        <w:rPr>
          <w:b/>
        </w:rPr>
        <w:t>.</w:t>
      </w:r>
      <w:r>
        <w:t xml:space="preserve"> [</w:t>
      </w:r>
      <w:proofErr w:type="spellStart"/>
      <w:r>
        <w:t>S.Amdt</w:t>
      </w:r>
      <w:proofErr w:type="spellEnd"/>
      <w:r>
        <w:t xml:space="preserve">. 210, </w:t>
      </w:r>
      <w:proofErr w:type="spellStart"/>
      <w:r>
        <w:t>S.Con.Res</w:t>
      </w:r>
      <w:proofErr w:type="spellEnd"/>
      <w:r>
        <w:t>. 18, Vote 63, 109</w:t>
      </w:r>
      <w:r w:rsidRPr="00011665">
        <w:rPr>
          <w:vertAlign w:val="superscript"/>
        </w:rPr>
        <w:t>th</w:t>
      </w:r>
      <w:r>
        <w:t xml:space="preserve"> Congress, </w:t>
      </w:r>
      <w:hyperlink r:id="rId219" w:history="1">
        <w:r w:rsidRPr="00E8410C">
          <w:rPr>
            <w:rStyle w:val="Hyperlink"/>
          </w:rPr>
          <w:t>3/17/05</w:t>
        </w:r>
      </w:hyperlink>
      <w:r>
        <w:t>]</w:t>
      </w:r>
    </w:p>
    <w:p w:rsidR="00140660" w:rsidRDefault="00140660" w:rsidP="00140660"/>
    <w:p w:rsidR="00140660" w:rsidRDefault="00140660" w:rsidP="00140660">
      <w:pPr>
        <w:pStyle w:val="Heading2"/>
      </w:pPr>
      <w:r>
        <w:t>GLASS-</w:t>
      </w:r>
      <w:proofErr w:type="spellStart"/>
      <w:r>
        <w:t>STEAGALL</w:t>
      </w:r>
      <w:proofErr w:type="spellEnd"/>
    </w:p>
    <w:p w:rsidR="00140660" w:rsidRDefault="00140660" w:rsidP="00140660"/>
    <w:p w:rsidR="00140660" w:rsidRDefault="00140660" w:rsidP="00140660">
      <w:pPr>
        <w:rPr>
          <w:b/>
        </w:rPr>
      </w:pPr>
      <w:r w:rsidRPr="007F2A73">
        <w:rPr>
          <w:b/>
        </w:rPr>
        <w:t>Secretary Clinton</w:t>
      </w:r>
      <w:r w:rsidRPr="000E7BBC">
        <w:rPr>
          <w:b/>
        </w:rPr>
        <w:t xml:space="preserve"> </w:t>
      </w:r>
      <w:r>
        <w:rPr>
          <w:b/>
        </w:rPr>
        <w:t xml:space="preserve">Has </w:t>
      </w:r>
      <w:r>
        <w:rPr>
          <w:b/>
        </w:rPr>
        <w:t xml:space="preserve">Not Called For Reinstating </w:t>
      </w:r>
      <w:r>
        <w:rPr>
          <w:b/>
        </w:rPr>
        <w:t>Glass</w:t>
      </w:r>
      <w:r>
        <w:rPr>
          <w:b/>
        </w:rPr>
        <w:t>-</w:t>
      </w:r>
      <w:proofErr w:type="spellStart"/>
      <w:r>
        <w:rPr>
          <w:b/>
        </w:rPr>
        <w:t>Steagall</w:t>
      </w:r>
      <w:proofErr w:type="spellEnd"/>
      <w:r>
        <w:rPr>
          <w:b/>
        </w:rPr>
        <w:t>.</w:t>
      </w:r>
      <w:r>
        <w:rPr>
          <w:b/>
        </w:rPr>
        <w:t xml:space="preserve"> </w:t>
      </w:r>
      <w:r>
        <w:t xml:space="preserve">[New Republic, </w:t>
      </w:r>
      <w:hyperlink r:id="rId220" w:history="1">
        <w:r w:rsidRPr="00867EA1">
          <w:rPr>
            <w:rStyle w:val="Hyperlink"/>
          </w:rPr>
          <w:t>4/10/15</w:t>
        </w:r>
      </w:hyperlink>
      <w:r>
        <w:t>]</w:t>
      </w:r>
    </w:p>
    <w:p w:rsidR="00140660" w:rsidRDefault="00140660" w:rsidP="00140660">
      <w:pPr>
        <w:rPr>
          <w:b/>
        </w:rPr>
      </w:pPr>
    </w:p>
    <w:p w:rsidR="00140660" w:rsidRPr="00140660" w:rsidRDefault="00140660" w:rsidP="00140660">
      <w:r>
        <w:rPr>
          <w:b/>
        </w:rPr>
        <w:t xml:space="preserve">President Clinton </w:t>
      </w:r>
      <w:r>
        <w:rPr>
          <w:b/>
        </w:rPr>
        <w:t xml:space="preserve">Signed Repeal </w:t>
      </w:r>
      <w:proofErr w:type="gramStart"/>
      <w:r>
        <w:rPr>
          <w:b/>
        </w:rPr>
        <w:t>Of</w:t>
      </w:r>
      <w:proofErr w:type="gramEnd"/>
      <w:r>
        <w:rPr>
          <w:b/>
        </w:rPr>
        <w:t xml:space="preserve"> Part Of </w:t>
      </w:r>
      <w:r>
        <w:rPr>
          <w:b/>
        </w:rPr>
        <w:t>Glass</w:t>
      </w:r>
      <w:r>
        <w:rPr>
          <w:b/>
        </w:rPr>
        <w:t>-</w:t>
      </w:r>
      <w:proofErr w:type="spellStart"/>
      <w:r>
        <w:rPr>
          <w:b/>
        </w:rPr>
        <w:t>Steagall</w:t>
      </w:r>
      <w:proofErr w:type="spellEnd"/>
      <w:r>
        <w:rPr>
          <w:b/>
        </w:rPr>
        <w:t xml:space="preserve"> Into Law.</w:t>
      </w:r>
      <w:r>
        <w:t xml:space="preserve"> </w:t>
      </w:r>
      <w:r>
        <w:t xml:space="preserve">[New Republic, </w:t>
      </w:r>
      <w:hyperlink r:id="rId221" w:history="1">
        <w:r w:rsidRPr="00867EA1">
          <w:rPr>
            <w:rStyle w:val="Hyperlink"/>
          </w:rPr>
          <w:t>4/10/15</w:t>
        </w:r>
      </w:hyperlink>
      <w:r>
        <w:t>]</w:t>
      </w:r>
    </w:p>
    <w:p w:rsidR="00140660" w:rsidRDefault="00140660" w:rsidP="00746A19">
      <w:pPr>
        <w:pStyle w:val="Sub-Bullet"/>
        <w:numPr>
          <w:ilvl w:val="0"/>
          <w:numId w:val="0"/>
        </w:numPr>
      </w:pPr>
    </w:p>
    <w:p w:rsidR="00496D4D" w:rsidRDefault="00496D4D" w:rsidP="004702A7">
      <w:pPr>
        <w:pStyle w:val="Heading1"/>
      </w:pPr>
      <w:r>
        <w:t>FOREIGN POLICY</w:t>
      </w:r>
      <w:bookmarkEnd w:id="1"/>
    </w:p>
    <w:p w:rsidR="000526DD" w:rsidRDefault="000526DD" w:rsidP="000526DD"/>
    <w:p w:rsidR="000526DD" w:rsidRDefault="000526DD" w:rsidP="000526DD">
      <w:pPr>
        <w:pStyle w:val="Heading2"/>
      </w:pPr>
      <w:bookmarkStart w:id="87" w:name="_Toc422218105"/>
      <w:r>
        <w:t>VISION FOR AMERICAN FOREIGN POLICY</w:t>
      </w:r>
      <w:bookmarkEnd w:id="87"/>
    </w:p>
    <w:p w:rsidR="000526DD" w:rsidRDefault="000526DD" w:rsidP="000526DD"/>
    <w:p w:rsidR="000526DD" w:rsidRDefault="000526DD" w:rsidP="000526DD">
      <w:pPr>
        <w:spacing w:after="200" w:line="276" w:lineRule="auto"/>
        <w:contextualSpacing w:val="0"/>
        <w:jc w:val="both"/>
      </w:pPr>
      <w:r>
        <w:rPr>
          <w:b/>
        </w:rPr>
        <w:t>Secretary Clinton: “</w:t>
      </w:r>
      <w:r w:rsidRPr="001A5250">
        <w:rPr>
          <w:b/>
        </w:rPr>
        <w:t>Great Nations N</w:t>
      </w:r>
      <w:r>
        <w:rPr>
          <w:b/>
        </w:rPr>
        <w:t>eed Organizing Principles, And ‘</w:t>
      </w:r>
      <w:r w:rsidRPr="001A5250">
        <w:rPr>
          <w:b/>
        </w:rPr>
        <w:t>Don’t Do Stupid Stuff</w:t>
      </w:r>
      <w:r>
        <w:rPr>
          <w:b/>
        </w:rPr>
        <w:t>’</w:t>
      </w:r>
      <w:r w:rsidRPr="001A5250">
        <w:rPr>
          <w:b/>
        </w:rPr>
        <w:t xml:space="preserve"> Is Not An Organizing Principle.</w:t>
      </w:r>
      <w:r>
        <w:rPr>
          <w:b/>
        </w:rPr>
        <w:t xml:space="preserve">” </w:t>
      </w:r>
      <w:r>
        <w:t xml:space="preserve">[The Atlantic, </w:t>
      </w:r>
      <w:hyperlink r:id="rId222" w:history="1">
        <w:r>
          <w:rPr>
            <w:rStyle w:val="Hyperlink"/>
          </w:rPr>
          <w:t>8</w:t>
        </w:r>
        <w:r w:rsidRPr="009A7479">
          <w:rPr>
            <w:rStyle w:val="Hyperlink"/>
          </w:rPr>
          <w:t>/10/14</w:t>
        </w:r>
      </w:hyperlink>
      <w:r>
        <w:t>]</w:t>
      </w:r>
    </w:p>
    <w:p w:rsidR="005F77FF" w:rsidRDefault="000526DD" w:rsidP="000526DD">
      <w:pPr>
        <w:spacing w:after="200" w:line="276" w:lineRule="auto"/>
        <w:contextualSpacing w:val="0"/>
        <w:jc w:val="both"/>
      </w:pPr>
      <w:r>
        <w:rPr>
          <w:b/>
        </w:rPr>
        <w:t>The Atlantic: When Asked To Describe Her Organizing Principle For America, Secretary Clinton Said “</w:t>
      </w:r>
      <w:r w:rsidRPr="00BF5C61">
        <w:rPr>
          <w:b/>
        </w:rPr>
        <w:t>Peace, Progress, And Prosperity.</w:t>
      </w:r>
      <w:r>
        <w:rPr>
          <w:b/>
        </w:rPr>
        <w:t xml:space="preserve">” </w:t>
      </w:r>
      <w:r>
        <w:t xml:space="preserve">[The Atlantic, </w:t>
      </w:r>
      <w:hyperlink r:id="rId223" w:history="1">
        <w:r>
          <w:rPr>
            <w:rStyle w:val="Hyperlink"/>
          </w:rPr>
          <w:t>8</w:t>
        </w:r>
        <w:r w:rsidRPr="009A7479">
          <w:rPr>
            <w:rStyle w:val="Hyperlink"/>
          </w:rPr>
          <w:t>/10/14</w:t>
        </w:r>
      </w:hyperlink>
      <w:r>
        <w:t>]</w:t>
      </w:r>
    </w:p>
    <w:p w:rsidR="000C176A" w:rsidRDefault="000C176A" w:rsidP="000C176A">
      <w:pPr>
        <w:pStyle w:val="Heading3"/>
      </w:pPr>
      <w:bookmarkStart w:id="88" w:name="_Toc422218106"/>
      <w:r>
        <w:t>DEFENSE OF VISION FOR AMERICAN FOREIGN POLICY</w:t>
      </w:r>
      <w:bookmarkEnd w:id="88"/>
    </w:p>
    <w:p w:rsidR="000C176A" w:rsidRDefault="000C176A" w:rsidP="000C176A"/>
    <w:p w:rsidR="000C176A" w:rsidRDefault="000C176A" w:rsidP="000C176A">
      <w:pPr>
        <w:pStyle w:val="Heading4"/>
      </w:pPr>
      <w:r>
        <w:t>FROM PUNDITS</w:t>
      </w:r>
    </w:p>
    <w:p w:rsidR="000C176A" w:rsidRDefault="000C176A" w:rsidP="000C176A"/>
    <w:p w:rsidR="000C176A" w:rsidRDefault="000C176A" w:rsidP="000C176A">
      <w:pPr>
        <w:jc w:val="both"/>
      </w:pPr>
      <w:r w:rsidRPr="00E91431">
        <w:rPr>
          <w:b/>
          <w:u w:val="single"/>
        </w:rPr>
        <w:t>New York Times</w:t>
      </w:r>
      <w:r>
        <w:rPr>
          <w:b/>
        </w:rPr>
        <w:t xml:space="preserve">’ </w:t>
      </w:r>
      <w:r w:rsidRPr="00F118D5">
        <w:rPr>
          <w:b/>
        </w:rPr>
        <w:t xml:space="preserve">David Brooks: Compared </w:t>
      </w:r>
      <w:proofErr w:type="gramStart"/>
      <w:r w:rsidRPr="00F118D5">
        <w:rPr>
          <w:b/>
        </w:rPr>
        <w:t>To</w:t>
      </w:r>
      <w:proofErr w:type="gramEnd"/>
      <w:r w:rsidRPr="00F118D5">
        <w:rPr>
          <w:b/>
        </w:rPr>
        <w:t xml:space="preserve"> President Obama’s Foreign Policy, “The Clinton Approach Strikes Me As More Sound.” </w:t>
      </w:r>
      <w:r>
        <w:t xml:space="preserve">In a column linking Secretary Clinton, President Obama, and Iraq, David Brooks writes: “It will be fascinating to see how Clinton’s approach plays in Democratic primaries. (I’d bet she is going to get a more serious challenge than people now expect.) In practice, the Clinton approach strikes me as more sound, for the same reason that early intervention against cancer is safer than late-term surgery. In the Middle East, malevolent groups like the Islamic State in Iraq and Syria grow unless checked. Even in situations where our ‘friends’ are dysfunctional, the world has to somehow check them, using a multitude of levers. Having done so little in Syria and Iraq for the past year, we can end the caliphate or we can stay out of Iraq, but we can’t do both. If you don’t take steady, aggressive preventive action, of the sort that Clinton leans toward, then you end up compelled to take the sort of large risky action that Obama abhors.” [David Brooks, New York Times, </w:t>
      </w:r>
      <w:hyperlink r:id="rId224" w:history="1">
        <w:r w:rsidRPr="00D05EE8">
          <w:rPr>
            <w:rStyle w:val="Hyperlink"/>
          </w:rPr>
          <w:t>8/11/14</w:t>
        </w:r>
      </w:hyperlink>
      <w:r>
        <w:t>]</w:t>
      </w:r>
    </w:p>
    <w:p w:rsidR="000C176A" w:rsidRPr="000C176A" w:rsidRDefault="000C176A" w:rsidP="000C176A"/>
    <w:p w:rsidR="000C176A" w:rsidRDefault="000C176A" w:rsidP="000C176A"/>
    <w:p w:rsidR="005F77FF" w:rsidRDefault="005F77FF" w:rsidP="001C2B02">
      <w:pPr>
        <w:pStyle w:val="Heading2"/>
      </w:pPr>
      <w:bookmarkStart w:id="89" w:name="_Toc422218107"/>
      <w:r>
        <w:t>TENURE AS SECRETARY OF STATE</w:t>
      </w:r>
      <w:r w:rsidR="004702A7">
        <w:t xml:space="preserve"> – GENERAL</w:t>
      </w:r>
      <w:bookmarkEnd w:id="89"/>
      <w:r w:rsidR="004702A7">
        <w:t xml:space="preserve"> </w:t>
      </w:r>
    </w:p>
    <w:p w:rsidR="005F77FF" w:rsidRDefault="005F77FF" w:rsidP="00A93FC6"/>
    <w:p w:rsidR="001A5E86" w:rsidRDefault="004702A7" w:rsidP="00AE61DA">
      <w:pPr>
        <w:pStyle w:val="Heading3"/>
      </w:pPr>
      <w:bookmarkStart w:id="90" w:name="_Toc422218108"/>
      <w:r>
        <w:t>CRITICISM OF TENURE AS SECRETARY OF STATE – GENERAL</w:t>
      </w:r>
      <w:bookmarkEnd w:id="90"/>
      <w:r>
        <w:t xml:space="preserve"> </w:t>
      </w:r>
    </w:p>
    <w:p w:rsidR="001A5E86" w:rsidRDefault="001A5E86" w:rsidP="00A93FC6">
      <w:pPr>
        <w:jc w:val="both"/>
        <w:rPr>
          <w:rFonts w:cs="Arial"/>
          <w:b/>
          <w:szCs w:val="20"/>
        </w:rPr>
      </w:pPr>
    </w:p>
    <w:p w:rsidR="004702A7" w:rsidRDefault="00C6080C" w:rsidP="004702A7">
      <w:pPr>
        <w:pStyle w:val="Heading4"/>
      </w:pPr>
      <w:r>
        <w:t xml:space="preserve">FROM </w:t>
      </w:r>
      <w:r w:rsidR="004702A7">
        <w:t>2016 REPUBLICAN CANDIDATES</w:t>
      </w:r>
    </w:p>
    <w:p w:rsidR="004702A7" w:rsidRPr="004702A7" w:rsidRDefault="004702A7" w:rsidP="004702A7"/>
    <w:p w:rsidR="007924AF" w:rsidRDefault="004702A7" w:rsidP="00A93FC6">
      <w:pPr>
        <w:jc w:val="both"/>
        <w:rPr>
          <w:rFonts w:cs="Arial"/>
          <w:szCs w:val="20"/>
        </w:rPr>
      </w:pPr>
      <w:r>
        <w:rPr>
          <w:rFonts w:cs="Arial"/>
          <w:b/>
          <w:szCs w:val="20"/>
        </w:rPr>
        <w:lastRenderedPageBreak/>
        <w:t xml:space="preserve">Senator Marco </w:t>
      </w:r>
      <w:r w:rsidR="005F77FF" w:rsidRPr="004039A9">
        <w:rPr>
          <w:rFonts w:cs="Arial"/>
          <w:b/>
          <w:szCs w:val="20"/>
        </w:rPr>
        <w:t xml:space="preserve">Rubio: </w:t>
      </w:r>
      <w:r w:rsidR="005F77FF">
        <w:rPr>
          <w:rFonts w:cs="Arial"/>
          <w:b/>
          <w:szCs w:val="20"/>
        </w:rPr>
        <w:t xml:space="preserve">Secretary </w:t>
      </w:r>
      <w:r w:rsidR="005F77FF" w:rsidRPr="004039A9">
        <w:rPr>
          <w:rFonts w:cs="Arial"/>
          <w:b/>
          <w:szCs w:val="20"/>
        </w:rPr>
        <w:t>Clinton</w:t>
      </w:r>
      <w:r w:rsidR="00775C6B">
        <w:rPr>
          <w:rFonts w:cs="Arial"/>
          <w:b/>
          <w:szCs w:val="20"/>
        </w:rPr>
        <w:t>’</w:t>
      </w:r>
      <w:r w:rsidR="005F77FF" w:rsidRPr="004039A9">
        <w:rPr>
          <w:rFonts w:cs="Arial"/>
          <w:b/>
          <w:szCs w:val="20"/>
        </w:rPr>
        <w:t xml:space="preserve">s Foreign Policy </w:t>
      </w:r>
      <w:r w:rsidR="00775C6B">
        <w:rPr>
          <w:rFonts w:cs="Arial"/>
          <w:b/>
          <w:szCs w:val="20"/>
        </w:rPr>
        <w:t>“</w:t>
      </w:r>
      <w:r w:rsidR="005F77FF" w:rsidRPr="004039A9">
        <w:rPr>
          <w:rFonts w:cs="Arial"/>
          <w:b/>
          <w:szCs w:val="20"/>
        </w:rPr>
        <w:t xml:space="preserve">Has Left Our Country </w:t>
      </w:r>
      <w:proofErr w:type="gramStart"/>
      <w:r w:rsidR="005F77FF" w:rsidRPr="004039A9">
        <w:rPr>
          <w:rFonts w:cs="Arial"/>
          <w:b/>
          <w:szCs w:val="20"/>
        </w:rPr>
        <w:t>In Tremendous Danger And Diminished In The Eyes Of The</w:t>
      </w:r>
      <w:proofErr w:type="gramEnd"/>
      <w:r w:rsidR="005F77FF" w:rsidRPr="004039A9">
        <w:rPr>
          <w:rFonts w:cs="Arial"/>
          <w:b/>
          <w:szCs w:val="20"/>
        </w:rPr>
        <w:t xml:space="preserve"> World.</w:t>
      </w:r>
      <w:r w:rsidR="00775C6B">
        <w:rPr>
          <w:rFonts w:cs="Arial"/>
          <w:b/>
          <w:szCs w:val="20"/>
        </w:rPr>
        <w:t>”</w:t>
      </w:r>
      <w:r w:rsidR="005F77FF" w:rsidRPr="004039A9">
        <w:rPr>
          <w:rFonts w:cs="Arial"/>
          <w:b/>
          <w:szCs w:val="20"/>
        </w:rPr>
        <w:t xml:space="preserve"> </w:t>
      </w:r>
      <w:r w:rsidR="005F77FF" w:rsidRPr="004039A9">
        <w:rPr>
          <w:rFonts w:cs="Arial"/>
          <w:szCs w:val="20"/>
        </w:rPr>
        <w:t>Appearing on Sean Hannity</w:t>
      </w:r>
      <w:r w:rsidR="00775C6B">
        <w:rPr>
          <w:rFonts w:cs="Arial"/>
          <w:szCs w:val="20"/>
        </w:rPr>
        <w:t>’</w:t>
      </w:r>
      <w:r w:rsidR="005F77FF" w:rsidRPr="004039A9">
        <w:rPr>
          <w:rFonts w:cs="Arial"/>
          <w:szCs w:val="20"/>
        </w:rPr>
        <w:t xml:space="preserve">s radio show, Senator Marco Rubio said, </w:t>
      </w:r>
      <w:r w:rsidR="00775C6B">
        <w:rPr>
          <w:rFonts w:cs="Arial"/>
          <w:szCs w:val="20"/>
        </w:rPr>
        <w:t>“</w:t>
      </w:r>
      <w:r w:rsidR="005F77FF" w:rsidRPr="004039A9">
        <w:rPr>
          <w:rFonts w:cs="Arial"/>
          <w:szCs w:val="20"/>
        </w:rPr>
        <w:t>As far as Hillary Clinton is concerned, I don</w:t>
      </w:r>
      <w:r w:rsidR="00775C6B">
        <w:rPr>
          <w:rFonts w:cs="Arial"/>
          <w:szCs w:val="20"/>
        </w:rPr>
        <w:t>’</w:t>
      </w:r>
      <w:r w:rsidR="005F77FF" w:rsidRPr="004039A9">
        <w:rPr>
          <w:rFonts w:cs="Arial"/>
          <w:szCs w:val="20"/>
        </w:rPr>
        <w:t>t know what she</w:t>
      </w:r>
      <w:r w:rsidR="00775C6B">
        <w:rPr>
          <w:rFonts w:cs="Arial"/>
          <w:szCs w:val="20"/>
        </w:rPr>
        <w:t>’</w:t>
      </w:r>
      <w:r w:rsidR="005F77FF" w:rsidRPr="004039A9">
        <w:rPr>
          <w:rFonts w:cs="Arial"/>
          <w:szCs w:val="20"/>
        </w:rPr>
        <w:t>s going to run on—she</w:t>
      </w:r>
      <w:r w:rsidR="00775C6B">
        <w:rPr>
          <w:rFonts w:cs="Arial"/>
          <w:szCs w:val="20"/>
        </w:rPr>
        <w:t>’</w:t>
      </w:r>
      <w:r w:rsidR="005F77FF" w:rsidRPr="004039A9">
        <w:rPr>
          <w:rFonts w:cs="Arial"/>
          <w:szCs w:val="20"/>
        </w:rPr>
        <w:t>ll be a continuation of Obama</w:t>
      </w:r>
      <w:r w:rsidR="00775C6B">
        <w:rPr>
          <w:rFonts w:cs="Arial"/>
          <w:szCs w:val="20"/>
        </w:rPr>
        <w:t>’</w:t>
      </w:r>
      <w:r w:rsidR="005F77FF" w:rsidRPr="004039A9">
        <w:rPr>
          <w:rFonts w:cs="Arial"/>
          <w:szCs w:val="20"/>
        </w:rPr>
        <w:t>s policies. Is she going to run on foreign policy when the foreign policy she helped to be an architect of is completely in shreds and has left our country in tremendous danger and diminished in the eyes of the world? I mean, name me one foreign policy success of this administration before or after her.</w:t>
      </w:r>
      <w:r w:rsidR="00775C6B">
        <w:rPr>
          <w:rFonts w:cs="Arial"/>
          <w:szCs w:val="20"/>
        </w:rPr>
        <w:t>”</w:t>
      </w:r>
      <w:r w:rsidR="005F77FF" w:rsidRPr="004039A9">
        <w:rPr>
          <w:rFonts w:cs="Arial"/>
          <w:szCs w:val="20"/>
        </w:rPr>
        <w:t xml:space="preserve"> [</w:t>
      </w:r>
      <w:r w:rsidR="005F77FF">
        <w:rPr>
          <w:rFonts w:cs="Arial"/>
          <w:szCs w:val="20"/>
        </w:rPr>
        <w:t xml:space="preserve">The Sean Hannity </w:t>
      </w:r>
      <w:r w:rsidR="005F77FF" w:rsidRPr="004039A9">
        <w:rPr>
          <w:rFonts w:cs="Arial"/>
          <w:szCs w:val="20"/>
        </w:rPr>
        <w:t>Show, 7/16/14]</w:t>
      </w:r>
    </w:p>
    <w:p w:rsidR="004702A7" w:rsidRDefault="004702A7" w:rsidP="00A93FC6">
      <w:pPr>
        <w:jc w:val="both"/>
        <w:rPr>
          <w:rFonts w:cs="Arial"/>
          <w:szCs w:val="20"/>
        </w:rPr>
      </w:pPr>
    </w:p>
    <w:p w:rsidR="004702A7" w:rsidRDefault="00C6080C" w:rsidP="004702A7">
      <w:pPr>
        <w:pStyle w:val="Heading4"/>
      </w:pPr>
      <w:r>
        <w:t xml:space="preserve">FROM </w:t>
      </w:r>
      <w:r w:rsidR="004702A7">
        <w:t>PUNDITS</w:t>
      </w:r>
    </w:p>
    <w:p w:rsidR="008372CE" w:rsidRDefault="008372CE" w:rsidP="008372CE"/>
    <w:p w:rsidR="008372CE" w:rsidRPr="008372CE" w:rsidRDefault="008372CE" w:rsidP="008372CE">
      <w:pPr>
        <w:jc w:val="both"/>
      </w:pPr>
      <w:r w:rsidRPr="00583DEA">
        <w:rPr>
          <w:b/>
          <w:u w:val="single"/>
        </w:rPr>
        <w:t>CNN</w:t>
      </w:r>
      <w:r>
        <w:rPr>
          <w:b/>
        </w:rPr>
        <w:t xml:space="preserve">’s Dan </w:t>
      </w:r>
      <w:proofErr w:type="spellStart"/>
      <w:r>
        <w:rPr>
          <w:b/>
        </w:rPr>
        <w:t>Merica</w:t>
      </w:r>
      <w:proofErr w:type="spellEnd"/>
      <w:r>
        <w:rPr>
          <w:b/>
        </w:rPr>
        <w:t xml:space="preserve">: </w:t>
      </w:r>
      <w:r w:rsidRPr="00FA2673">
        <w:rPr>
          <w:b/>
        </w:rPr>
        <w:t xml:space="preserve">Secretary Clinton “Is </w:t>
      </w:r>
      <w:proofErr w:type="gramStart"/>
      <w:r w:rsidRPr="00FA2673">
        <w:rPr>
          <w:b/>
        </w:rPr>
        <w:t>On The Hook For A Lot Of</w:t>
      </w:r>
      <w:proofErr w:type="gramEnd"/>
      <w:r w:rsidRPr="00FA2673">
        <w:rPr>
          <w:b/>
        </w:rPr>
        <w:t xml:space="preserve"> Obama’s Foreign Policy Legacy.”</w:t>
      </w:r>
      <w:r>
        <w:t xml:space="preserve"> “The four years [Secretary Clinton] spent as Barack Obama's secretary of state look a lot different today than when she left the administration more than a year ago. The surprise reset of Russian relations went awry over Ukraine and the promise of the Arab Spring collapsed amid worsening civil war in Syria and the brutal advances of the Islamic State in Iraq. Baghdad lapsed into political chaos, violence flared anew in Libya, Benghazi remains under scrutiny, and the perennially tense situation between Israel and Hamas exploded in violence again in Gaza. Much of this reached crisis stage after she left the State Department, but Clinton is on the hook for a lot of Obama's foreign policy legacy. And many experts say she needs to distance herself from it before launching any campaign for the White House.” [CNN, </w:t>
      </w:r>
      <w:hyperlink r:id="rId225" w:history="1">
        <w:r w:rsidRPr="00FA2673">
          <w:rPr>
            <w:rStyle w:val="Hyperlink"/>
          </w:rPr>
          <w:t>8/13/14</w:t>
        </w:r>
      </w:hyperlink>
      <w:r>
        <w:t>]</w:t>
      </w:r>
    </w:p>
    <w:p w:rsidR="008177DD" w:rsidRDefault="008177DD" w:rsidP="008177DD"/>
    <w:p w:rsidR="008177DD" w:rsidRPr="008177DD" w:rsidRDefault="008177DD" w:rsidP="008177DD">
      <w:pPr>
        <w:jc w:val="both"/>
      </w:pPr>
      <w:proofErr w:type="spellStart"/>
      <w:r w:rsidRPr="00F043F7">
        <w:rPr>
          <w:b/>
        </w:rPr>
        <w:t>RNC</w:t>
      </w:r>
      <w:proofErr w:type="spellEnd"/>
      <w:r w:rsidRPr="00F043F7">
        <w:rPr>
          <w:b/>
        </w:rPr>
        <w:t xml:space="preserve"> VIDEO: “CNBC: Clinton's Credentials As Obama's Sec Of State Will Be "A Big Problem" In 2016 http://youtu.be/</w:t>
      </w:r>
      <w:proofErr w:type="gramStart"/>
      <w:r w:rsidRPr="00F043F7">
        <w:rPr>
          <w:b/>
        </w:rPr>
        <w:t>3YMz0XSPBog  #</w:t>
      </w:r>
      <w:proofErr w:type="gramEnd"/>
      <w:r w:rsidRPr="00F043F7">
        <w:rPr>
          <w:b/>
        </w:rPr>
        <w:t>Hillary2016”</w:t>
      </w:r>
      <w:r>
        <w:t xml:space="preserve"> [@</w:t>
      </w:r>
      <w:proofErr w:type="spellStart"/>
      <w:r>
        <w:t>RNCResearch</w:t>
      </w:r>
      <w:proofErr w:type="spellEnd"/>
      <w:r>
        <w:t xml:space="preserve">, Twitter, </w:t>
      </w:r>
      <w:hyperlink r:id="rId226" w:history="1">
        <w:r w:rsidRPr="00F043F7">
          <w:rPr>
            <w:rStyle w:val="Hyperlink"/>
          </w:rPr>
          <w:t>8/12/14</w:t>
        </w:r>
      </w:hyperlink>
      <w:r>
        <w:t>]</w:t>
      </w:r>
    </w:p>
    <w:p w:rsidR="007924AF" w:rsidRDefault="007924AF" w:rsidP="00A93FC6">
      <w:pPr>
        <w:jc w:val="both"/>
        <w:rPr>
          <w:rFonts w:cs="Arial"/>
          <w:szCs w:val="20"/>
        </w:rPr>
      </w:pPr>
    </w:p>
    <w:p w:rsidR="007924AF" w:rsidRDefault="007924AF" w:rsidP="00A93FC6">
      <w:pPr>
        <w:jc w:val="both"/>
      </w:pPr>
      <w:r w:rsidRPr="00471D04">
        <w:rPr>
          <w:b/>
          <w:u w:val="single"/>
        </w:rPr>
        <w:t>The Atlantic</w:t>
      </w:r>
      <w:r w:rsidRPr="00471D04">
        <w:rPr>
          <w:b/>
        </w:rPr>
        <w:t xml:space="preserve">: </w:t>
      </w:r>
      <w:r w:rsidRPr="00D51B29">
        <w:rPr>
          <w:b/>
        </w:rPr>
        <w:t>Secretary Clinton</w:t>
      </w:r>
      <w:r>
        <w:rPr>
          <w:b/>
        </w:rPr>
        <w:t>’</w:t>
      </w:r>
      <w:r w:rsidRPr="00D51B29">
        <w:rPr>
          <w:b/>
        </w:rPr>
        <w:t xml:space="preserve">s </w:t>
      </w:r>
      <w:r>
        <w:rPr>
          <w:b/>
        </w:rPr>
        <w:t>“</w:t>
      </w:r>
      <w:r w:rsidRPr="00D51B29">
        <w:rPr>
          <w:b/>
        </w:rPr>
        <w:t xml:space="preserve">Career Is Marked </w:t>
      </w:r>
      <w:proofErr w:type="gramStart"/>
      <w:r w:rsidRPr="00D51B29">
        <w:rPr>
          <w:b/>
        </w:rPr>
        <w:t>By</w:t>
      </w:r>
      <w:proofErr w:type="gramEnd"/>
      <w:r w:rsidRPr="00D51B29">
        <w:rPr>
          <w:b/>
        </w:rPr>
        <w:t xml:space="preserve"> Small, Respectable Victories And Hugely Consequential Failures.</w:t>
      </w:r>
      <w:r>
        <w:rPr>
          <w:b/>
        </w:rPr>
        <w:t>”</w:t>
      </w:r>
      <w:r>
        <w:t xml:space="preserve"> </w:t>
      </w:r>
      <w:r w:rsidRPr="00D51B29">
        <w:t>Unfortunately for Clinton, her significant, varied experience—rivaled in recent elections only by Dick Cheney—doesn</w:t>
      </w:r>
      <w:r>
        <w:t>’</w:t>
      </w:r>
      <w:r w:rsidRPr="00D51B29">
        <w:t>t much recommend her for higher office. If her time as first lady, U.S. senator, and secretary of state are predictive, a Hillary Clinton administration would include a failed attempt at passing landmark domestic legislation followed by selling out a minority group to shore up centrist credibility. (I</w:t>
      </w:r>
      <w:r>
        <w:t>’</w:t>
      </w:r>
      <w:r w:rsidRPr="00D51B29">
        <w:t>m guessing it would be Muslim Americans instead of gays this time.) Were there a major terrorist attack, history indicates that Clinton would back a catastrophic war of choice in an unrelated country; sign legislation that needlessly undermines civil liberties; and ramp up mass surveillance. Her career is marked by small, respectable victories and hugely consequential failures.</w:t>
      </w:r>
      <w:r>
        <w:t xml:space="preserve"> [The Atlantic, </w:t>
      </w:r>
      <w:hyperlink r:id="rId227" w:history="1">
        <w:r w:rsidRPr="00471D04">
          <w:rPr>
            <w:rStyle w:val="Hyperlink"/>
          </w:rPr>
          <w:t>7/23/14</w:t>
        </w:r>
      </w:hyperlink>
      <w:r>
        <w:t>]</w:t>
      </w:r>
    </w:p>
    <w:p w:rsidR="00AE61DA" w:rsidRDefault="00AE61DA" w:rsidP="00A93FC6">
      <w:pPr>
        <w:jc w:val="both"/>
      </w:pPr>
    </w:p>
    <w:p w:rsidR="00AE61DA" w:rsidRDefault="00AE61DA" w:rsidP="00AE61DA">
      <w:pPr>
        <w:pStyle w:val="Heading3"/>
      </w:pPr>
      <w:bookmarkStart w:id="91" w:name="_Toc422218109"/>
      <w:r>
        <w:t>DEFENSE OF TENURE</w:t>
      </w:r>
      <w:r w:rsidR="00B06C46">
        <w:t xml:space="preserve"> AS SECRETARY OF STATE –GENERAL</w:t>
      </w:r>
      <w:bookmarkEnd w:id="91"/>
      <w:r w:rsidR="00B06C46">
        <w:t xml:space="preserve"> </w:t>
      </w:r>
    </w:p>
    <w:p w:rsidR="00AE61DA" w:rsidRDefault="00AE61DA" w:rsidP="00AE61DA"/>
    <w:p w:rsidR="00C6080C" w:rsidRDefault="00C6080C" w:rsidP="00AE61DA">
      <w:pPr>
        <w:jc w:val="both"/>
        <w:rPr>
          <w:b/>
        </w:rPr>
      </w:pPr>
      <w:r>
        <w:rPr>
          <w:b/>
        </w:rPr>
        <w:t>GENERAL DEFENSE</w:t>
      </w:r>
    </w:p>
    <w:p w:rsidR="00C6080C" w:rsidRDefault="00C6080C" w:rsidP="00AE61DA">
      <w:pPr>
        <w:jc w:val="both"/>
        <w:rPr>
          <w:b/>
        </w:rPr>
      </w:pPr>
    </w:p>
    <w:p w:rsidR="00C6080C" w:rsidRPr="00C6080C" w:rsidRDefault="00C6080C" w:rsidP="00AE61DA">
      <w:pPr>
        <w:jc w:val="both"/>
      </w:pPr>
      <w:r w:rsidRPr="00B27C99">
        <w:rPr>
          <w:b/>
        </w:rPr>
        <w:t>Wilson Center Scholar: “There Is Not A Foreign Policy Crisis That Is Currently Ongoing That You Can Directly Blame Hillary Clinton For.”</w:t>
      </w:r>
      <w:r>
        <w:t xml:space="preserve"> “Aaron David Miller, with the Woodrow Wilson International Center for Scholars, said Clinton's role at State is not necessarily an asset but definitely not a liability. If the world is relatively quiet by the time 2016 rolls around, foreign policy will be at the bottom of most Americans' priority list. Miller said he admires Clinton for her work in difficult circumstances under a president who didn't give her a lot of latitude. He said she was a good secretary of state who improved America's image around the world but that she isn't ‘in the category of slam dunk secretaries of state.’ ‘There is not a foreign policy crisis that is currently ongoing that you can directly blame Hillary Clinton for,’ he said. That doesn't mean her opponents won't try, though.” [CNN, </w:t>
      </w:r>
      <w:hyperlink r:id="rId228" w:history="1">
        <w:r w:rsidRPr="00D67AC8">
          <w:rPr>
            <w:rStyle w:val="Hyperlink"/>
          </w:rPr>
          <w:t>7/29/14</w:t>
        </w:r>
      </w:hyperlink>
      <w:r>
        <w:t>]</w:t>
      </w:r>
    </w:p>
    <w:p w:rsidR="00C6080C" w:rsidRDefault="00C6080C" w:rsidP="00AE61DA">
      <w:pPr>
        <w:jc w:val="both"/>
        <w:rPr>
          <w:b/>
        </w:rPr>
      </w:pPr>
    </w:p>
    <w:p w:rsidR="00B06C46" w:rsidRPr="00B06C46" w:rsidRDefault="00B06C46" w:rsidP="00AE61DA">
      <w:pPr>
        <w:jc w:val="both"/>
        <w:rPr>
          <w:b/>
        </w:rPr>
      </w:pPr>
      <w:r>
        <w:rPr>
          <w:b/>
        </w:rPr>
        <w:t>PRAISE FOR JUDGMENT</w:t>
      </w:r>
    </w:p>
    <w:p w:rsidR="00B06C46" w:rsidRDefault="00B06C46" w:rsidP="00AE61DA">
      <w:pPr>
        <w:jc w:val="both"/>
        <w:rPr>
          <w:b/>
          <w:u w:val="single"/>
        </w:rPr>
      </w:pPr>
    </w:p>
    <w:p w:rsidR="00AE61DA" w:rsidRDefault="00AE61DA" w:rsidP="00AE61DA">
      <w:pPr>
        <w:jc w:val="both"/>
      </w:pPr>
      <w:r w:rsidRPr="009E3BFC">
        <w:rPr>
          <w:b/>
          <w:u w:val="single"/>
        </w:rPr>
        <w:t>Wall Street Journal</w:t>
      </w:r>
      <w:r>
        <w:rPr>
          <w:b/>
        </w:rPr>
        <w:t>’</w:t>
      </w:r>
      <w:r w:rsidRPr="009E3BFC">
        <w:rPr>
          <w:b/>
        </w:rPr>
        <w:t xml:space="preserve">s William </w:t>
      </w:r>
      <w:proofErr w:type="spellStart"/>
      <w:r w:rsidRPr="009E3BFC">
        <w:rPr>
          <w:b/>
        </w:rPr>
        <w:t>Galston</w:t>
      </w:r>
      <w:proofErr w:type="spellEnd"/>
      <w:r w:rsidRPr="009E3BFC">
        <w:rPr>
          <w:b/>
        </w:rPr>
        <w:t>:</w:t>
      </w:r>
      <w:r>
        <w:rPr>
          <w:b/>
        </w:rPr>
        <w:t xml:space="preserve"> </w:t>
      </w:r>
      <w:r w:rsidRPr="009E3BFC">
        <w:rPr>
          <w:b/>
        </w:rPr>
        <w:t>Secretary Clinton</w:t>
      </w:r>
      <w:r>
        <w:rPr>
          <w:b/>
        </w:rPr>
        <w:t>’</w:t>
      </w:r>
      <w:r w:rsidRPr="009E3BFC">
        <w:rPr>
          <w:b/>
        </w:rPr>
        <w:t xml:space="preserve">s </w:t>
      </w:r>
      <w:r>
        <w:rPr>
          <w:b/>
        </w:rPr>
        <w:t>“</w:t>
      </w:r>
      <w:r w:rsidRPr="009E3BFC">
        <w:rPr>
          <w:b/>
        </w:rPr>
        <w:t xml:space="preserve">Judgment </w:t>
      </w:r>
      <w:proofErr w:type="gramStart"/>
      <w:r w:rsidRPr="009E3BFC">
        <w:rPr>
          <w:b/>
        </w:rPr>
        <w:t>On Defense And Foreign Policy Issues Has Been Right Far More Often Than</w:t>
      </w:r>
      <w:proofErr w:type="gramEnd"/>
      <w:r w:rsidRPr="009E3BFC">
        <w:rPr>
          <w:b/>
        </w:rPr>
        <w:t xml:space="preserve"> It Was Wrong.</w:t>
      </w:r>
      <w:r>
        <w:rPr>
          <w:b/>
        </w:rPr>
        <w:t>”</w:t>
      </w:r>
      <w:r>
        <w:t xml:space="preserve"> For the record: Even though I opposed the Iraq war from the start, I believe that Hillary Clinton’s judgment on defense and foreign policy </w:t>
      </w:r>
      <w:r>
        <w:lastRenderedPageBreak/>
        <w:t xml:space="preserve">issues has been right far more often than it was wrong and that she would serve our country well as commander in chief. [William </w:t>
      </w:r>
      <w:proofErr w:type="spellStart"/>
      <w:r>
        <w:t>Galston</w:t>
      </w:r>
      <w:proofErr w:type="spellEnd"/>
      <w:r>
        <w:t xml:space="preserve"> column, Wall Street Journal, </w:t>
      </w:r>
      <w:hyperlink r:id="rId229" w:history="1">
        <w:r w:rsidRPr="009E3BFC">
          <w:rPr>
            <w:rStyle w:val="Hyperlink"/>
          </w:rPr>
          <w:t>7/23/14</w:t>
        </w:r>
      </w:hyperlink>
      <w:r>
        <w:t>]</w:t>
      </w:r>
    </w:p>
    <w:p w:rsidR="00B06C46" w:rsidRDefault="00B06C46" w:rsidP="00AE61DA">
      <w:pPr>
        <w:jc w:val="both"/>
      </w:pPr>
    </w:p>
    <w:p w:rsidR="00B06C46" w:rsidRDefault="00B06C46" w:rsidP="00B06C46">
      <w:pPr>
        <w:pStyle w:val="Heading4"/>
      </w:pPr>
      <w:r>
        <w:t>PRAISE FOR EXPERIENCE</w:t>
      </w:r>
    </w:p>
    <w:p w:rsidR="00B06C46" w:rsidRDefault="00B06C46" w:rsidP="00B06C46">
      <w:pPr>
        <w:jc w:val="both"/>
      </w:pPr>
    </w:p>
    <w:p w:rsidR="00B06C46" w:rsidRDefault="00B06C46" w:rsidP="00B06C46">
      <w:pPr>
        <w:jc w:val="both"/>
      </w:pPr>
      <w:r w:rsidRPr="00D67AC8">
        <w:rPr>
          <w:b/>
          <w:u w:val="single"/>
        </w:rPr>
        <w:t>CNN</w:t>
      </w:r>
      <w:r w:rsidRPr="00D67AC8">
        <w:rPr>
          <w:b/>
        </w:rPr>
        <w:t xml:space="preserve">: “Of Any Potential Presidential Contender, None Could Match Clinton’s Experience Overseas.” </w:t>
      </w:r>
      <w:r w:rsidRPr="003E3AD6">
        <w:t>“</w:t>
      </w:r>
      <w:r>
        <w:t xml:space="preserve">Presidential candidates often lack experience in one critical area: foreign policy. But should she run for president in 2016, Hillary Clinton would have more experience on that front than any other potential presidential competitor. With experience, however, comes risk. Growing global crises, some of which have festered since Clinton's time as secretary of state, could turn what is seen as one of her assets into a liability. Of any potential presidential contender, none could match Clinton's experience overseas.” [CNN, </w:t>
      </w:r>
      <w:hyperlink r:id="rId230" w:history="1">
        <w:r w:rsidRPr="00D67AC8">
          <w:rPr>
            <w:rStyle w:val="Hyperlink"/>
          </w:rPr>
          <w:t>7/29/14</w:t>
        </w:r>
      </w:hyperlink>
      <w:r>
        <w:t>]</w:t>
      </w:r>
    </w:p>
    <w:p w:rsidR="00B06C46" w:rsidRDefault="00B06C46" w:rsidP="00AE61DA">
      <w:pPr>
        <w:jc w:val="both"/>
      </w:pPr>
    </w:p>
    <w:p w:rsidR="004702A7" w:rsidRPr="007924AF" w:rsidRDefault="004702A7" w:rsidP="00A93FC6">
      <w:pPr>
        <w:jc w:val="both"/>
      </w:pPr>
    </w:p>
    <w:p w:rsidR="004702A7" w:rsidRPr="004702A7" w:rsidRDefault="004702A7" w:rsidP="001C2B02">
      <w:pPr>
        <w:pStyle w:val="Heading2"/>
      </w:pPr>
      <w:bookmarkStart w:id="92" w:name="_Toc422218110"/>
      <w:r>
        <w:t>HAWKISHNESS</w:t>
      </w:r>
      <w:bookmarkEnd w:id="92"/>
    </w:p>
    <w:p w:rsidR="004702A7" w:rsidRDefault="004702A7" w:rsidP="00A93FC6">
      <w:pPr>
        <w:jc w:val="both"/>
        <w:rPr>
          <w:b/>
          <w:u w:val="single"/>
        </w:rPr>
      </w:pPr>
    </w:p>
    <w:p w:rsidR="00AE61DA" w:rsidRDefault="00AE61DA" w:rsidP="00AE61DA">
      <w:pPr>
        <w:pStyle w:val="Heading3"/>
      </w:pPr>
      <w:bookmarkStart w:id="93" w:name="_Toc422218111"/>
      <w:r>
        <w:t>TOUGHNESS</w:t>
      </w:r>
      <w:bookmarkEnd w:id="93"/>
    </w:p>
    <w:p w:rsidR="00AE61DA" w:rsidRDefault="00AE61DA" w:rsidP="00A93FC6">
      <w:pPr>
        <w:jc w:val="both"/>
        <w:rPr>
          <w:b/>
          <w:u w:val="single"/>
        </w:rPr>
      </w:pPr>
    </w:p>
    <w:p w:rsidR="007924AF" w:rsidRDefault="007924AF" w:rsidP="00A93FC6">
      <w:pPr>
        <w:jc w:val="both"/>
      </w:pPr>
      <w:r w:rsidRPr="009E3BFC">
        <w:rPr>
          <w:b/>
          <w:u w:val="single"/>
        </w:rPr>
        <w:t>Wall Street Journal</w:t>
      </w:r>
      <w:r>
        <w:rPr>
          <w:b/>
        </w:rPr>
        <w:t>’</w:t>
      </w:r>
      <w:r w:rsidRPr="009E3BFC">
        <w:rPr>
          <w:b/>
        </w:rPr>
        <w:t xml:space="preserve">s William </w:t>
      </w:r>
      <w:proofErr w:type="spellStart"/>
      <w:r w:rsidRPr="009E3BFC">
        <w:rPr>
          <w:b/>
        </w:rPr>
        <w:t>Galston</w:t>
      </w:r>
      <w:proofErr w:type="spellEnd"/>
      <w:r w:rsidRPr="009E3BFC">
        <w:rPr>
          <w:b/>
        </w:rPr>
        <w:t xml:space="preserve">: As Secretary Of State, </w:t>
      </w:r>
      <w:r>
        <w:rPr>
          <w:b/>
        </w:rPr>
        <w:t>“</w:t>
      </w:r>
      <w:r w:rsidRPr="009E3BFC">
        <w:rPr>
          <w:b/>
        </w:rPr>
        <w:t xml:space="preserve">Mrs. Clinton Was </w:t>
      </w:r>
      <w:proofErr w:type="gramStart"/>
      <w:r w:rsidRPr="009E3BFC">
        <w:rPr>
          <w:b/>
        </w:rPr>
        <w:t>Among The</w:t>
      </w:r>
      <w:proofErr w:type="gramEnd"/>
      <w:r w:rsidRPr="009E3BFC">
        <w:rPr>
          <w:b/>
        </w:rPr>
        <w:t xml:space="preserve"> Administration</w:t>
      </w:r>
      <w:r>
        <w:rPr>
          <w:b/>
        </w:rPr>
        <w:t>’</w:t>
      </w:r>
      <w:r w:rsidRPr="009E3BFC">
        <w:rPr>
          <w:b/>
        </w:rPr>
        <w:t>s Toughest Voices During Internal Debates.</w:t>
      </w:r>
      <w:r>
        <w:rPr>
          <w:b/>
        </w:rPr>
        <w:t>”</w:t>
      </w:r>
      <w:r>
        <w:t xml:space="preserve"> “</w:t>
      </w:r>
      <w:r w:rsidRPr="009E3BFC">
        <w:t xml:space="preserve">The only significant difference between Barack Obama and Hillary Clinton in 2008 was her vote for the Iraq war, which probably cost </w:t>
      </w:r>
      <w:proofErr w:type="gramStart"/>
      <w:r w:rsidRPr="009E3BFC">
        <w:t>her the</w:t>
      </w:r>
      <w:proofErr w:type="gramEnd"/>
      <w:r w:rsidRPr="009E3BFC">
        <w:t xml:space="preserve"> presidential nomination. Little has changed. During her tenure as secretary of state, Mrs. Clinton was among the administration</w:t>
      </w:r>
      <w:r>
        <w:t>’</w:t>
      </w:r>
      <w:r w:rsidRPr="009E3BFC">
        <w:t>s toughest voices during internal debates. She supported the use of American air power in Libya, and the Navy SEAL raid that killed Osama bin Laden. (Both Vice President Joe Biden and Defense Secretary Robert Gates opposed it.)</w:t>
      </w:r>
      <w:r>
        <w:t xml:space="preserve">” [William </w:t>
      </w:r>
      <w:proofErr w:type="spellStart"/>
      <w:r>
        <w:t>Galston</w:t>
      </w:r>
      <w:proofErr w:type="spellEnd"/>
      <w:r>
        <w:t xml:space="preserve"> column, Wall Street Journal, </w:t>
      </w:r>
      <w:hyperlink r:id="rId231" w:history="1">
        <w:r w:rsidRPr="009E3BFC">
          <w:rPr>
            <w:rStyle w:val="Hyperlink"/>
          </w:rPr>
          <w:t>7/23/14</w:t>
        </w:r>
      </w:hyperlink>
      <w:r>
        <w:t>]</w:t>
      </w:r>
    </w:p>
    <w:p w:rsidR="004702A7" w:rsidRDefault="004702A7" w:rsidP="004702A7">
      <w:pPr>
        <w:rPr>
          <w:u w:val="single"/>
        </w:rPr>
      </w:pPr>
    </w:p>
    <w:p w:rsidR="004702A7" w:rsidRDefault="004702A7" w:rsidP="00AE61DA">
      <w:pPr>
        <w:pStyle w:val="Heading3"/>
      </w:pPr>
      <w:bookmarkStart w:id="94" w:name="_Toc422218112"/>
      <w:r>
        <w:t>SUPPORT FOR USE OF DRONES</w:t>
      </w:r>
      <w:bookmarkEnd w:id="94"/>
    </w:p>
    <w:p w:rsidR="004702A7" w:rsidRDefault="004702A7" w:rsidP="004702A7">
      <w:pPr>
        <w:rPr>
          <w:b/>
          <w:u w:val="single"/>
        </w:rPr>
      </w:pPr>
    </w:p>
    <w:p w:rsidR="007924AF" w:rsidRDefault="007924AF" w:rsidP="00AE61DA">
      <w:r w:rsidRPr="004702A7">
        <w:rPr>
          <w:b/>
          <w:u w:val="single"/>
        </w:rPr>
        <w:t>Wall Street Journal</w:t>
      </w:r>
      <w:r w:rsidRPr="004702A7">
        <w:rPr>
          <w:b/>
        </w:rPr>
        <w:t xml:space="preserve">’s William </w:t>
      </w:r>
      <w:proofErr w:type="spellStart"/>
      <w:r w:rsidRPr="004702A7">
        <w:rPr>
          <w:b/>
        </w:rPr>
        <w:t>Galston</w:t>
      </w:r>
      <w:proofErr w:type="spellEnd"/>
      <w:r w:rsidRPr="004702A7">
        <w:rPr>
          <w:b/>
        </w:rPr>
        <w:t xml:space="preserve">: “Strong Legal Support </w:t>
      </w:r>
      <w:proofErr w:type="gramStart"/>
      <w:r w:rsidRPr="004702A7">
        <w:rPr>
          <w:b/>
        </w:rPr>
        <w:t>From</w:t>
      </w:r>
      <w:proofErr w:type="gramEnd"/>
      <w:r w:rsidRPr="004702A7">
        <w:rPr>
          <w:b/>
        </w:rPr>
        <w:t xml:space="preserve"> Mrs. Clinton’s State Department For </w:t>
      </w:r>
      <w:proofErr w:type="spellStart"/>
      <w:r w:rsidRPr="004702A7">
        <w:rPr>
          <w:b/>
        </w:rPr>
        <w:t>For</w:t>
      </w:r>
      <w:proofErr w:type="spellEnd"/>
      <w:r w:rsidRPr="004702A7">
        <w:rPr>
          <w:b/>
        </w:rPr>
        <w:t xml:space="preserve"> President Obama’s Expansive Use Of Drones Surprised Many Observers.”</w:t>
      </w:r>
      <w:r w:rsidRPr="009E3BFC">
        <w:t xml:space="preserve"> </w:t>
      </w:r>
      <w:r>
        <w:t xml:space="preserve">Strong legal support from Mrs. Clinton’s State Department for President Obama’s expansive use of drones surprised many observers. She was an advocate for the 2009 surge of U.S. forces in Afghanistan and favored maintaining a residual American force in Iraq after the end of our combat missions. While not opposed to nuclear negotiations with Iran, she has expressed mistrust about Iranian intentions and has opposed a policy of “containing” a nuclear-armed Tehran if diplomacy fails. As president, it seems reasonable to conclude, Mrs. Clinton would make decisions about using American power based on prudential considerations, not instinctive aversion. [William </w:t>
      </w:r>
      <w:proofErr w:type="spellStart"/>
      <w:r>
        <w:t>Galston</w:t>
      </w:r>
      <w:proofErr w:type="spellEnd"/>
      <w:r>
        <w:t xml:space="preserve"> column, Wall Street Journal, </w:t>
      </w:r>
      <w:hyperlink r:id="rId232" w:history="1">
        <w:r w:rsidRPr="009E3BFC">
          <w:rPr>
            <w:rStyle w:val="Hyperlink"/>
          </w:rPr>
          <w:t>7/23/14</w:t>
        </w:r>
      </w:hyperlink>
      <w:r>
        <w:t>]</w:t>
      </w:r>
    </w:p>
    <w:p w:rsidR="00A47C0D" w:rsidRDefault="00A47C0D" w:rsidP="00AE61DA"/>
    <w:p w:rsidR="00A47C0D" w:rsidRDefault="00A47C0D" w:rsidP="00A47C0D">
      <w:pPr>
        <w:pStyle w:val="Heading3"/>
      </w:pPr>
      <w:bookmarkStart w:id="95" w:name="_Toc422218113"/>
      <w:r>
        <w:t xml:space="preserve">COMPARISONS TO </w:t>
      </w:r>
      <w:proofErr w:type="spellStart"/>
      <w:r>
        <w:t>NEOCONSERVATISM</w:t>
      </w:r>
      <w:bookmarkEnd w:id="95"/>
      <w:proofErr w:type="spellEnd"/>
    </w:p>
    <w:p w:rsidR="00A47C0D" w:rsidRDefault="00A47C0D" w:rsidP="00A47C0D"/>
    <w:p w:rsidR="007B7F28" w:rsidRPr="007B7F28" w:rsidRDefault="007B7F28" w:rsidP="008D0840">
      <w:r w:rsidRPr="00556135">
        <w:rPr>
          <w:b/>
          <w:u w:val="single"/>
        </w:rPr>
        <w:t>Washington Post</w:t>
      </w:r>
      <w:r w:rsidRPr="00556135">
        <w:rPr>
          <w:b/>
        </w:rPr>
        <w:t xml:space="preserve">’s Chris </w:t>
      </w:r>
      <w:proofErr w:type="spellStart"/>
      <w:r w:rsidRPr="00556135">
        <w:rPr>
          <w:b/>
        </w:rPr>
        <w:t>Cillizza</w:t>
      </w:r>
      <w:proofErr w:type="spellEnd"/>
      <w:r>
        <w:rPr>
          <w:b/>
        </w:rPr>
        <w:t>: “If</w:t>
      </w:r>
      <w:r w:rsidRPr="00556135">
        <w:rPr>
          <w:b/>
        </w:rPr>
        <w:t xml:space="preserve"> Clinton And Paul Were Their Party's Respective Nominees, It Seems Certain That She Would Be More Hawkish In Her Approach To Nearly Every Major International Conflict Than He Would Be.”</w:t>
      </w:r>
      <w:r>
        <w:t xml:space="preserve"> “[I]</w:t>
      </w:r>
      <w:r w:rsidRPr="00512FD1">
        <w:t>f Clinton and Paul were their party's respective nominees, it seems certain that she would be more hawkish in her approach to nearly every major international conflict than he would be. And that fact alone would be a remarkable turnabout -- given that Republicans have built much of their electoral success over the past three-plus decades around a muscular foreign policy.</w:t>
      </w:r>
      <w:r>
        <w:t xml:space="preserve">” [Chris </w:t>
      </w:r>
      <w:proofErr w:type="spellStart"/>
      <w:r>
        <w:t>Cillizza</w:t>
      </w:r>
      <w:proofErr w:type="spellEnd"/>
      <w:r>
        <w:t xml:space="preserve">, Washington Post, </w:t>
      </w:r>
      <w:hyperlink r:id="rId233" w:history="1">
        <w:r w:rsidRPr="009A1D21">
          <w:rPr>
            <w:rStyle w:val="Hyperlink"/>
          </w:rPr>
          <w:t>8/25/14</w:t>
        </w:r>
      </w:hyperlink>
      <w:r>
        <w:t>]</w:t>
      </w:r>
    </w:p>
    <w:p w:rsidR="007B7F28" w:rsidRDefault="007B7F28" w:rsidP="008D0840">
      <w:pPr>
        <w:rPr>
          <w:b/>
          <w:u w:val="single"/>
        </w:rPr>
      </w:pPr>
    </w:p>
    <w:p w:rsidR="008D0840" w:rsidRDefault="008D0840" w:rsidP="008D0840">
      <w:r w:rsidRPr="009F7AA3">
        <w:rPr>
          <w:b/>
          <w:u w:val="single"/>
        </w:rPr>
        <w:t>The Atlantic</w:t>
      </w:r>
      <w:r w:rsidRPr="009F7AA3">
        <w:rPr>
          <w:b/>
        </w:rPr>
        <w:t xml:space="preserve">’s Peter </w:t>
      </w:r>
      <w:proofErr w:type="spellStart"/>
      <w:r w:rsidRPr="009F7AA3">
        <w:rPr>
          <w:b/>
        </w:rPr>
        <w:t>Beinart</w:t>
      </w:r>
      <w:proofErr w:type="spellEnd"/>
      <w:r>
        <w:rPr>
          <w:b/>
        </w:rPr>
        <w:t>: Rand Paul Is “Not Staking Out [Hawkish] Positions To Win Over Actual Voters” But Rather Because He “Has Been Ardently Wooing GOP Donors.”</w:t>
      </w:r>
      <w:r>
        <w:t xml:space="preserve"> In an article about candidates staking out hawkish positions on foreign policy, Peter </w:t>
      </w:r>
      <w:proofErr w:type="spellStart"/>
      <w:r>
        <w:t>Beinart</w:t>
      </w:r>
      <w:proofErr w:type="spellEnd"/>
      <w:r>
        <w:t xml:space="preserve"> wrote that “[Rand] </w:t>
      </w:r>
      <w:r w:rsidRPr="00E3544A">
        <w:t xml:space="preserve">Paul is not staking out these positions to win over actual voters. Given that ordinary Republicans oppose arming the rebels in Syria, want a negotiated deal on Iran, and want America to refrain more from intervening militarily overseas, Paul would probably gain greater public support by sticking with a more dovish line </w:t>
      </w:r>
      <w:r w:rsidRPr="00E3544A">
        <w:lastRenderedPageBreak/>
        <w:t>and thus distinguishing himself in a multi-candidate field. What’s motivating him is not the New Hampshire primary but the invisible primary. Paul has been ardently wooing GOP donors, who tend to be far more hawkish than Republicans as a whole, and who have threatened to mobilize against his candidacy. And according to Politico, he’s told several of them that his fore</w:t>
      </w:r>
      <w:r>
        <w:t xml:space="preserve">ign-policy views are ‘evolving.’” [Peter </w:t>
      </w:r>
      <w:proofErr w:type="spellStart"/>
      <w:r>
        <w:t>Beinart</w:t>
      </w:r>
      <w:proofErr w:type="spellEnd"/>
      <w:r>
        <w:t xml:space="preserve">, </w:t>
      </w:r>
      <w:proofErr w:type="gramStart"/>
      <w:r>
        <w:t>The</w:t>
      </w:r>
      <w:proofErr w:type="gramEnd"/>
      <w:r>
        <w:t xml:space="preserve"> Atlantic, </w:t>
      </w:r>
      <w:hyperlink r:id="rId234" w:history="1">
        <w:r w:rsidRPr="00D46DB2">
          <w:rPr>
            <w:rStyle w:val="Hyperlink"/>
          </w:rPr>
          <w:t>8/13/14</w:t>
        </w:r>
      </w:hyperlink>
      <w:r>
        <w:t>]</w:t>
      </w:r>
    </w:p>
    <w:p w:rsidR="008D0840" w:rsidRDefault="008D0840" w:rsidP="008D0840"/>
    <w:p w:rsidR="008D0840" w:rsidRDefault="008D0840" w:rsidP="008D0840">
      <w:r w:rsidRPr="000D4D9C">
        <w:rPr>
          <w:b/>
          <w:u w:val="single"/>
        </w:rPr>
        <w:t>The Atlantic</w:t>
      </w:r>
      <w:r w:rsidRPr="000D4D9C">
        <w:rPr>
          <w:b/>
        </w:rPr>
        <w:t xml:space="preserve">’s Peter </w:t>
      </w:r>
      <w:proofErr w:type="spellStart"/>
      <w:r w:rsidRPr="000D4D9C">
        <w:rPr>
          <w:b/>
        </w:rPr>
        <w:t>Beinart</w:t>
      </w:r>
      <w:proofErr w:type="spellEnd"/>
      <w:r w:rsidRPr="000D4D9C">
        <w:rPr>
          <w:b/>
        </w:rPr>
        <w:t xml:space="preserve"> </w:t>
      </w:r>
      <w:proofErr w:type="gramStart"/>
      <w:r w:rsidRPr="000D4D9C">
        <w:rPr>
          <w:b/>
        </w:rPr>
        <w:t>On</w:t>
      </w:r>
      <w:proofErr w:type="gramEnd"/>
      <w:r w:rsidRPr="000D4D9C">
        <w:rPr>
          <w:b/>
        </w:rPr>
        <w:t xml:space="preserve"> Secretary Clinton</w:t>
      </w:r>
      <w:r>
        <w:rPr>
          <w:b/>
        </w:rPr>
        <w:t xml:space="preserve">: </w:t>
      </w:r>
      <w:r w:rsidRPr="000D4D9C">
        <w:rPr>
          <w:b/>
        </w:rPr>
        <w:t xml:space="preserve">She’s Been On The Hawkish End Of The Democratic Spectrum Since Entering Electoral Politics A Decade And A Half Ago.” </w:t>
      </w:r>
      <w:r>
        <w:t xml:space="preserve">[Peter </w:t>
      </w:r>
      <w:proofErr w:type="spellStart"/>
      <w:r>
        <w:t>Beinart</w:t>
      </w:r>
      <w:proofErr w:type="spellEnd"/>
      <w:r>
        <w:t xml:space="preserve">, </w:t>
      </w:r>
      <w:proofErr w:type="gramStart"/>
      <w:r>
        <w:t>The</w:t>
      </w:r>
      <w:proofErr w:type="gramEnd"/>
      <w:r>
        <w:t xml:space="preserve"> Atlantic, </w:t>
      </w:r>
      <w:hyperlink r:id="rId235" w:history="1">
        <w:r w:rsidRPr="00D46DB2">
          <w:rPr>
            <w:rStyle w:val="Hyperlink"/>
          </w:rPr>
          <w:t>8/13/14</w:t>
        </w:r>
      </w:hyperlink>
      <w:r>
        <w:t>]</w:t>
      </w:r>
    </w:p>
    <w:p w:rsidR="008D0840" w:rsidRDefault="008D0840" w:rsidP="00A47C0D"/>
    <w:p w:rsidR="00A47C0D" w:rsidRDefault="00A47C0D" w:rsidP="00A47C0D">
      <w:pPr>
        <w:jc w:val="both"/>
      </w:pPr>
      <w:r w:rsidRPr="00894FE4">
        <w:rPr>
          <w:b/>
          <w:u w:val="single"/>
        </w:rPr>
        <w:t>National Journal</w:t>
      </w:r>
      <w:r w:rsidRPr="00894FE4">
        <w:rPr>
          <w:b/>
        </w:rPr>
        <w:t xml:space="preserve">’s James Oliphant: Presidential Candidate Clinton Would “Be Occupying </w:t>
      </w:r>
      <w:proofErr w:type="gramStart"/>
      <w:r w:rsidRPr="00894FE4">
        <w:rPr>
          <w:b/>
        </w:rPr>
        <w:t xml:space="preserve">The Space That Might Normally Be </w:t>
      </w:r>
      <w:proofErr w:type="spellStart"/>
      <w:r w:rsidRPr="00894FE4">
        <w:rPr>
          <w:b/>
        </w:rPr>
        <w:t>Heald</w:t>
      </w:r>
      <w:proofErr w:type="spellEnd"/>
      <w:r w:rsidRPr="00894FE4">
        <w:rPr>
          <w:b/>
        </w:rPr>
        <w:t xml:space="preserve"> By A</w:t>
      </w:r>
      <w:proofErr w:type="gramEnd"/>
      <w:r w:rsidRPr="00894FE4">
        <w:rPr>
          <w:b/>
        </w:rPr>
        <w:t xml:space="preserve"> Traditional National Security Republican.”</w:t>
      </w:r>
      <w:r>
        <w:rPr>
          <w:b/>
        </w:rPr>
        <w:t xml:space="preserve"> </w:t>
      </w:r>
      <w:r>
        <w:t>“In an article about Secretary Clinton’s extensive foreign policy experience, National Journal wrote: “</w:t>
      </w:r>
      <w:r w:rsidRPr="008D5CA8">
        <w:t>Clinton would, should she run, be occupying the space that might normally be held by a traditional national security Republican, someone like John McCain or Mitt Romney. The New York Times even wondered aloud whether Clinton could be considered a neoconservative in the mold o</w:t>
      </w:r>
      <w:r>
        <w:t xml:space="preserve">f, wait for it, Paul Wolfowitz.” [James Oliphant, National Journal, </w:t>
      </w:r>
      <w:hyperlink r:id="rId236" w:history="1">
        <w:r w:rsidRPr="00894FE4">
          <w:rPr>
            <w:rStyle w:val="Hyperlink"/>
          </w:rPr>
          <w:t>7/31/14</w:t>
        </w:r>
      </w:hyperlink>
      <w:r>
        <w:t>]</w:t>
      </w:r>
    </w:p>
    <w:p w:rsidR="00A47C0D" w:rsidRPr="00A47C0D" w:rsidRDefault="00A47C0D" w:rsidP="00A47C0D"/>
    <w:p w:rsidR="00F02EF9" w:rsidRPr="00D43F23" w:rsidRDefault="00F02EF9" w:rsidP="00A93FC6">
      <w:pPr>
        <w:pStyle w:val="Sub-Bullet"/>
        <w:numPr>
          <w:ilvl w:val="0"/>
          <w:numId w:val="0"/>
        </w:numPr>
        <w:jc w:val="both"/>
      </w:pPr>
    </w:p>
    <w:p w:rsidR="005F77FF" w:rsidRDefault="00323A18" w:rsidP="001C2B02">
      <w:pPr>
        <w:pStyle w:val="Heading2"/>
      </w:pPr>
      <w:bookmarkStart w:id="96" w:name="_Toc422218114"/>
      <w:r>
        <w:t>AMERICAN ROLE IN THE WORLD</w:t>
      </w:r>
      <w:bookmarkEnd w:id="96"/>
    </w:p>
    <w:p w:rsidR="00323A18" w:rsidRDefault="00323A18" w:rsidP="00A93FC6"/>
    <w:p w:rsidR="00AE61DA" w:rsidRDefault="00AE61DA" w:rsidP="00AE61DA">
      <w:pPr>
        <w:pStyle w:val="Heading3"/>
      </w:pPr>
      <w:bookmarkStart w:id="97" w:name="_Toc422218115"/>
      <w:r>
        <w:t>COMMENTS SUPPORTING STRONG FOREIGN POLICY ROLE</w:t>
      </w:r>
      <w:bookmarkEnd w:id="97"/>
    </w:p>
    <w:p w:rsidR="00AE61DA" w:rsidRDefault="00AE61DA" w:rsidP="00A93FC6">
      <w:pPr>
        <w:jc w:val="both"/>
        <w:rPr>
          <w:b/>
        </w:rPr>
      </w:pPr>
    </w:p>
    <w:p w:rsidR="00323A18" w:rsidRDefault="00323A18" w:rsidP="00A93FC6">
      <w:pPr>
        <w:jc w:val="both"/>
      </w:pPr>
      <w:r w:rsidRPr="00E31F0B">
        <w:rPr>
          <w:b/>
        </w:rPr>
        <w:t xml:space="preserve">Secretary Clinton </w:t>
      </w:r>
      <w:proofErr w:type="gramStart"/>
      <w:r w:rsidRPr="00E31F0B">
        <w:rPr>
          <w:b/>
        </w:rPr>
        <w:t>On</w:t>
      </w:r>
      <w:proofErr w:type="gramEnd"/>
      <w:r w:rsidRPr="00E31F0B">
        <w:rPr>
          <w:b/>
        </w:rPr>
        <w:t xml:space="preserve"> America’s Role In The World: “When We Back Off Or Step Away, That Doesn’t Bode Well.”</w:t>
      </w:r>
      <w:r>
        <w:t xml:space="preserve"> When asked about the Obama Administration’s foreign policy and America’s role in the world in an interview with NPR’s On </w:t>
      </w:r>
      <w:proofErr w:type="gramStart"/>
      <w:r>
        <w:t>The</w:t>
      </w:r>
      <w:proofErr w:type="gramEnd"/>
      <w:r>
        <w:t xml:space="preserve"> Point, Secretary Clinton said, “The </w:t>
      </w:r>
      <w:r w:rsidRPr="00E31F0B">
        <w:t>one big lesson I hope that Americans are taking from this are, when we back off or step away, that doesn’t bode well for either managing or resolving a lot of these disputes.”</w:t>
      </w:r>
      <w:r>
        <w:t xml:space="preserve"> [On Point, National Public Radio, 7/24/14]</w:t>
      </w:r>
    </w:p>
    <w:p w:rsidR="00E73A29" w:rsidRDefault="00E73A29" w:rsidP="00A93FC6">
      <w:pPr>
        <w:jc w:val="both"/>
      </w:pPr>
    </w:p>
    <w:p w:rsidR="00E73A29" w:rsidRDefault="00E73A29" w:rsidP="00E73A29">
      <w:pPr>
        <w:pStyle w:val="Heading2"/>
      </w:pPr>
      <w:proofErr w:type="spellStart"/>
      <w:r>
        <w:t>ISIL</w:t>
      </w:r>
      <w:proofErr w:type="spellEnd"/>
    </w:p>
    <w:p w:rsidR="00E73A29" w:rsidRDefault="00E73A29" w:rsidP="00E73A29"/>
    <w:p w:rsidR="00E73A29" w:rsidRPr="00E73A29" w:rsidRDefault="00E73A29" w:rsidP="00E73A29">
      <w:r>
        <w:rPr>
          <w:b/>
        </w:rPr>
        <w:t xml:space="preserve">September 2014: Secretary Clinton Supported Obama’s </w:t>
      </w:r>
      <w:proofErr w:type="spellStart"/>
      <w:r>
        <w:rPr>
          <w:b/>
        </w:rPr>
        <w:t>ISIL</w:t>
      </w:r>
      <w:proofErr w:type="spellEnd"/>
      <w:r>
        <w:rPr>
          <w:b/>
        </w:rPr>
        <w:t xml:space="preserve"> Strategy. </w:t>
      </w:r>
      <w:r>
        <w:t xml:space="preserve">[CBS News, </w:t>
      </w:r>
      <w:hyperlink r:id="rId237" w:history="1">
        <w:r w:rsidRPr="0042739D">
          <w:rPr>
            <w:rStyle w:val="Hyperlink"/>
          </w:rPr>
          <w:t>9/25/14</w:t>
        </w:r>
      </w:hyperlink>
      <w:r>
        <w:t>]</w:t>
      </w:r>
    </w:p>
    <w:p w:rsidR="007C33B1" w:rsidRDefault="007C33B1" w:rsidP="00A93FC6">
      <w:pPr>
        <w:jc w:val="both"/>
      </w:pPr>
    </w:p>
    <w:p w:rsidR="007C33B1" w:rsidRDefault="007C33B1" w:rsidP="007C33B1">
      <w:pPr>
        <w:pStyle w:val="Heading2"/>
      </w:pPr>
      <w:r>
        <w:t>AFGHANISTAN</w:t>
      </w:r>
    </w:p>
    <w:p w:rsidR="007C33B1" w:rsidRDefault="007C33B1" w:rsidP="007C33B1"/>
    <w:p w:rsidR="003B6189" w:rsidRDefault="003B6189" w:rsidP="003B6189">
      <w:pPr>
        <w:pStyle w:val="Heading3"/>
      </w:pPr>
      <w:r>
        <w:t>2009 SURGE</w:t>
      </w:r>
    </w:p>
    <w:p w:rsidR="003B6189" w:rsidRDefault="003B6189" w:rsidP="003B6189"/>
    <w:p w:rsidR="003B6189" w:rsidRPr="003B6189" w:rsidRDefault="003B6189" w:rsidP="003B6189">
      <w:r>
        <w:rPr>
          <w:b/>
        </w:rPr>
        <w:t xml:space="preserve">Secretary Clinton </w:t>
      </w:r>
      <w:r w:rsidRPr="0042739D">
        <w:rPr>
          <w:b/>
        </w:rPr>
        <w:t xml:space="preserve">Supported The </w:t>
      </w:r>
      <w:r>
        <w:rPr>
          <w:b/>
        </w:rPr>
        <w:t xml:space="preserve">2009 </w:t>
      </w:r>
      <w:r w:rsidRPr="0042739D">
        <w:rPr>
          <w:b/>
        </w:rPr>
        <w:t>Surge</w:t>
      </w:r>
      <w:r>
        <w:rPr>
          <w:b/>
        </w:rPr>
        <w:t xml:space="preserve"> In Afghanistan</w:t>
      </w:r>
      <w:r w:rsidRPr="0042739D">
        <w:rPr>
          <w:b/>
        </w:rPr>
        <w:t>.</w:t>
      </w:r>
      <w:r>
        <w:t xml:space="preserve"> [TIME, </w:t>
      </w:r>
      <w:hyperlink r:id="rId238" w:history="1">
        <w:r w:rsidRPr="0042739D">
          <w:rPr>
            <w:rStyle w:val="Hyperlink"/>
          </w:rPr>
          <w:t>1/14/14</w:t>
        </w:r>
      </w:hyperlink>
      <w:r>
        <w:t>]</w:t>
      </w:r>
    </w:p>
    <w:p w:rsidR="003B6189" w:rsidRDefault="003B6189" w:rsidP="007C33B1"/>
    <w:p w:rsidR="003B6189" w:rsidRDefault="003B6189" w:rsidP="003B6189">
      <w:pPr>
        <w:pStyle w:val="Heading3"/>
      </w:pPr>
      <w:r>
        <w:t>WITHDRAWAL</w:t>
      </w:r>
    </w:p>
    <w:p w:rsidR="003B6189" w:rsidRDefault="003B6189" w:rsidP="007C33B1">
      <w:pPr>
        <w:rPr>
          <w:b/>
        </w:rPr>
      </w:pPr>
    </w:p>
    <w:p w:rsidR="007C33B1" w:rsidRPr="007C33B1" w:rsidRDefault="007C33B1" w:rsidP="007C33B1">
      <w:r>
        <w:rPr>
          <w:b/>
        </w:rPr>
        <w:t xml:space="preserve">Secretary Clinton </w:t>
      </w:r>
      <w:r w:rsidRPr="0042739D">
        <w:rPr>
          <w:b/>
        </w:rPr>
        <w:t>Opposed A Quick Withdrawal Of NATO Troops</w:t>
      </w:r>
      <w:r>
        <w:rPr>
          <w:b/>
        </w:rPr>
        <w:t xml:space="preserve"> From Afghanistan</w:t>
      </w:r>
      <w:r w:rsidRPr="0042739D">
        <w:rPr>
          <w:b/>
        </w:rPr>
        <w:t>.</w:t>
      </w:r>
      <w:r>
        <w:t xml:space="preserve"> [CBS News, </w:t>
      </w:r>
      <w:hyperlink r:id="rId239" w:history="1">
        <w:r w:rsidRPr="0042739D">
          <w:rPr>
            <w:rStyle w:val="Hyperlink"/>
          </w:rPr>
          <w:t>4/14/11</w:t>
        </w:r>
      </w:hyperlink>
      <w:r>
        <w:t>]</w:t>
      </w:r>
    </w:p>
    <w:p w:rsidR="00323A18" w:rsidRDefault="00323A18" w:rsidP="00A93FC6"/>
    <w:p w:rsidR="005F77FF" w:rsidRDefault="005F77FF" w:rsidP="001C2B02">
      <w:pPr>
        <w:pStyle w:val="Heading2"/>
      </w:pPr>
      <w:bookmarkStart w:id="98" w:name="_Toc422218116"/>
      <w:r>
        <w:t>RUSSIA</w:t>
      </w:r>
      <w:bookmarkEnd w:id="98"/>
    </w:p>
    <w:p w:rsidR="005F77FF" w:rsidRDefault="005F77FF" w:rsidP="00A93FC6"/>
    <w:p w:rsidR="007426C0" w:rsidRDefault="00775C6B" w:rsidP="00A93FC6">
      <w:pPr>
        <w:pStyle w:val="Heading3"/>
      </w:pPr>
      <w:bookmarkStart w:id="99" w:name="_Toc422218117"/>
      <w:r>
        <w:t>“</w:t>
      </w:r>
      <w:r w:rsidR="007426C0">
        <w:t>RESET</w:t>
      </w:r>
      <w:r>
        <w:t>”</w:t>
      </w:r>
      <w:r w:rsidR="007426C0">
        <w:t xml:space="preserve"> POLICY</w:t>
      </w:r>
      <w:bookmarkEnd w:id="99"/>
    </w:p>
    <w:p w:rsidR="00864BF0" w:rsidRDefault="00864BF0" w:rsidP="00A93FC6"/>
    <w:p w:rsidR="00450B1C" w:rsidRPr="00450B1C" w:rsidRDefault="00450B1C" w:rsidP="00450B1C">
      <w:pPr>
        <w:pStyle w:val="Heading4"/>
      </w:pPr>
      <w:r>
        <w:t xml:space="preserve">JULY 2014: SECRETARY CLINTON </w:t>
      </w:r>
      <w:proofErr w:type="gramStart"/>
      <w:r>
        <w:t>STANDS  BY</w:t>
      </w:r>
      <w:proofErr w:type="gramEnd"/>
      <w:r>
        <w:t xml:space="preserve"> RESET, BUT  CLAIMED SHE WAS SKEPTICAL OF PUTIN AS EARLY AS 2011</w:t>
      </w:r>
    </w:p>
    <w:p w:rsidR="00450B1C" w:rsidRDefault="00450B1C" w:rsidP="00A93FC6">
      <w:pPr>
        <w:jc w:val="both"/>
        <w:rPr>
          <w:b/>
        </w:rPr>
      </w:pPr>
    </w:p>
    <w:p w:rsidR="00864BF0" w:rsidRDefault="00864BF0" w:rsidP="00A93FC6">
      <w:pPr>
        <w:jc w:val="both"/>
      </w:pPr>
      <w:r w:rsidRPr="009B504B">
        <w:rPr>
          <w:b/>
        </w:rPr>
        <w:lastRenderedPageBreak/>
        <w:t xml:space="preserve">Secretary Clinton: “I Was Among </w:t>
      </w:r>
      <w:proofErr w:type="gramStart"/>
      <w:r w:rsidRPr="009B504B">
        <w:rPr>
          <w:b/>
        </w:rPr>
        <w:t>The</w:t>
      </w:r>
      <w:proofErr w:type="gramEnd"/>
      <w:r w:rsidRPr="009B504B">
        <w:rPr>
          <w:b/>
        </w:rPr>
        <w:t xml:space="preserve"> Most Skeptical Of Putin” In The Obama Administration.</w:t>
      </w:r>
      <w:r>
        <w:t xml:space="preserve"> </w:t>
      </w:r>
      <w:r w:rsidRPr="009B504B">
        <w:t xml:space="preserve">Secretary Clinton was asked in an interview with Fareed </w:t>
      </w:r>
      <w:proofErr w:type="spellStart"/>
      <w:r w:rsidRPr="009B504B">
        <w:t>Zakaria</w:t>
      </w:r>
      <w:proofErr w:type="spellEnd"/>
      <w:r w:rsidRPr="009B504B">
        <w:t xml:space="preserve"> why she thinks the Russian Reset stopped working. She said, “I was among the most skeptical of Putin during the time that I was there, in part because I thought he had never given up on his vision of bringing Mother Russia back to the forefront, not by looking at what Russia could do to be a modern nation, but by looking to the past, and especially trying to control their borders from Central Asia to the Baltics. So when he announced in the fall of 2011 that we </w:t>
      </w:r>
      <w:proofErr w:type="gramStart"/>
      <w:r w:rsidRPr="009B504B">
        <w:t>was</w:t>
      </w:r>
      <w:proofErr w:type="gramEnd"/>
      <w:r w:rsidRPr="009B504B">
        <w:t xml:space="preserve"> changing positions with Medvedev, I knew that he would be more difficult to deal with.</w:t>
      </w:r>
      <w:r>
        <w:t xml:space="preserve">” [Fareed </w:t>
      </w:r>
      <w:proofErr w:type="spellStart"/>
      <w:r>
        <w:t>Zakaria</w:t>
      </w:r>
      <w:proofErr w:type="spellEnd"/>
      <w:r>
        <w:t xml:space="preserve"> GPS, </w:t>
      </w:r>
      <w:hyperlink r:id="rId240" w:history="1">
        <w:r w:rsidRPr="009B504B">
          <w:rPr>
            <w:rStyle w:val="Hyperlink"/>
          </w:rPr>
          <w:t>7/27/14</w:t>
        </w:r>
      </w:hyperlink>
      <w:r>
        <w:t>]</w:t>
      </w:r>
    </w:p>
    <w:p w:rsidR="00450B1C" w:rsidRDefault="00450B1C" w:rsidP="00A93FC6">
      <w:pPr>
        <w:jc w:val="both"/>
      </w:pPr>
    </w:p>
    <w:p w:rsidR="00450B1C" w:rsidRDefault="00450B1C" w:rsidP="00A93FC6">
      <w:pPr>
        <w:jc w:val="both"/>
      </w:pPr>
      <w:r>
        <w:rPr>
          <w:b/>
        </w:rPr>
        <w:t>HEADLINE</w:t>
      </w:r>
      <w:r w:rsidRPr="00E009E0">
        <w:rPr>
          <w:b/>
        </w:rPr>
        <w:t xml:space="preserve">: </w:t>
      </w:r>
      <w:r>
        <w:rPr>
          <w:b/>
        </w:rPr>
        <w:t>“</w:t>
      </w:r>
      <w:r w:rsidRPr="00E009E0">
        <w:rPr>
          <w:b/>
        </w:rPr>
        <w:t xml:space="preserve">Hillary Clinton </w:t>
      </w:r>
      <w:r>
        <w:rPr>
          <w:b/>
        </w:rPr>
        <w:t>S</w:t>
      </w:r>
      <w:r w:rsidRPr="00E009E0">
        <w:rPr>
          <w:b/>
        </w:rPr>
        <w:t xml:space="preserve">tands </w:t>
      </w:r>
      <w:r>
        <w:rPr>
          <w:b/>
        </w:rPr>
        <w:t>B</w:t>
      </w:r>
      <w:r w:rsidRPr="00E009E0">
        <w:rPr>
          <w:b/>
        </w:rPr>
        <w:t xml:space="preserve">y 'Russian </w:t>
      </w:r>
      <w:r>
        <w:rPr>
          <w:b/>
        </w:rPr>
        <w:t>R</w:t>
      </w:r>
      <w:r w:rsidRPr="00E009E0">
        <w:rPr>
          <w:b/>
        </w:rPr>
        <w:t xml:space="preserve">eset' </w:t>
      </w:r>
      <w:r>
        <w:rPr>
          <w:b/>
        </w:rPr>
        <w:t>I</w:t>
      </w:r>
      <w:r w:rsidRPr="00E009E0">
        <w:rPr>
          <w:b/>
        </w:rPr>
        <w:t xml:space="preserve">n </w:t>
      </w:r>
      <w:r>
        <w:rPr>
          <w:b/>
        </w:rPr>
        <w:t>Fa</w:t>
      </w:r>
      <w:r w:rsidRPr="00E009E0">
        <w:rPr>
          <w:b/>
        </w:rPr>
        <w:t xml:space="preserve">ce </w:t>
      </w:r>
      <w:r>
        <w:rPr>
          <w:b/>
        </w:rPr>
        <w:t>O</w:t>
      </w:r>
      <w:r w:rsidRPr="00E009E0">
        <w:rPr>
          <w:b/>
        </w:rPr>
        <w:t xml:space="preserve">f </w:t>
      </w:r>
      <w:r>
        <w:rPr>
          <w:b/>
        </w:rPr>
        <w:t>R</w:t>
      </w:r>
      <w:r w:rsidRPr="00E009E0">
        <w:rPr>
          <w:b/>
        </w:rPr>
        <w:t xml:space="preserve">ecent </w:t>
      </w:r>
      <w:r>
        <w:rPr>
          <w:b/>
        </w:rPr>
        <w:t>E</w:t>
      </w:r>
      <w:r w:rsidRPr="00E009E0">
        <w:rPr>
          <w:b/>
        </w:rPr>
        <w:t>vents</w:t>
      </w:r>
      <w:r>
        <w:rPr>
          <w:b/>
        </w:rPr>
        <w:t xml:space="preserve">” </w:t>
      </w:r>
      <w:r>
        <w:t xml:space="preserve">[CNN, </w:t>
      </w:r>
      <w:hyperlink r:id="rId241" w:history="1">
        <w:r w:rsidRPr="00BF4FDD">
          <w:rPr>
            <w:rStyle w:val="Hyperlink"/>
          </w:rPr>
          <w:t>7/24/14</w:t>
        </w:r>
      </w:hyperlink>
      <w:r>
        <w:t>]</w:t>
      </w:r>
    </w:p>
    <w:p w:rsidR="00450B1C" w:rsidRDefault="00450B1C" w:rsidP="00A93FC6">
      <w:pPr>
        <w:jc w:val="both"/>
      </w:pPr>
    </w:p>
    <w:p w:rsidR="00450B1C" w:rsidRPr="00864BF0" w:rsidRDefault="00450B1C" w:rsidP="00450B1C">
      <w:pPr>
        <w:pStyle w:val="Heading4"/>
      </w:pPr>
      <w:r>
        <w:t>JUNE 2014: SECRETARY CLINTON CALLED THE RUSSIAN RESET A “BRILLIANT STROKE”</w:t>
      </w:r>
    </w:p>
    <w:p w:rsidR="00450B1C" w:rsidRDefault="00450B1C" w:rsidP="00A93FC6">
      <w:pPr>
        <w:jc w:val="both"/>
        <w:rPr>
          <w:rFonts w:cs="Arial"/>
          <w:b/>
          <w:szCs w:val="20"/>
        </w:rPr>
      </w:pPr>
    </w:p>
    <w:p w:rsidR="007426C0" w:rsidRDefault="007426C0" w:rsidP="00A93FC6">
      <w:pPr>
        <w:jc w:val="both"/>
        <w:rPr>
          <w:rFonts w:cs="Arial"/>
          <w:szCs w:val="20"/>
        </w:rPr>
      </w:pPr>
      <w:r w:rsidRPr="00B341D4">
        <w:rPr>
          <w:rFonts w:cs="Arial"/>
          <w:b/>
          <w:szCs w:val="20"/>
        </w:rPr>
        <w:t xml:space="preserve">Secretary Clinton: The Reset Policy </w:t>
      </w:r>
      <w:r w:rsidR="00775C6B">
        <w:rPr>
          <w:rFonts w:cs="Arial"/>
          <w:b/>
          <w:szCs w:val="20"/>
        </w:rPr>
        <w:t>“</w:t>
      </w:r>
      <w:r w:rsidRPr="00B341D4">
        <w:rPr>
          <w:rFonts w:cs="Arial"/>
          <w:b/>
          <w:szCs w:val="20"/>
        </w:rPr>
        <w:t>Was A Brilliant Stroke</w:t>
      </w:r>
      <w:r w:rsidR="00775C6B">
        <w:rPr>
          <w:rFonts w:cs="Arial"/>
          <w:b/>
          <w:szCs w:val="20"/>
        </w:rPr>
        <w:t>”</w:t>
      </w:r>
      <w:r w:rsidRPr="00B341D4">
        <w:rPr>
          <w:rFonts w:cs="Arial"/>
          <w:b/>
          <w:szCs w:val="20"/>
        </w:rPr>
        <w:t xml:space="preserve"> Because The Two Countries Made Progress On Iran Sanctions, Limiting Nuclear Weapons, And Transporting Supplies To Afghanistan</w:t>
      </w:r>
      <w:r>
        <w:rPr>
          <w:rFonts w:cs="Arial"/>
          <w:szCs w:val="20"/>
        </w:rPr>
        <w:t>. When asked in an interview with BBC</w:t>
      </w:r>
      <w:r w:rsidR="00775C6B">
        <w:rPr>
          <w:rFonts w:cs="Arial"/>
          <w:szCs w:val="20"/>
        </w:rPr>
        <w:t>’</w:t>
      </w:r>
      <w:r>
        <w:rPr>
          <w:rFonts w:cs="Arial"/>
          <w:szCs w:val="20"/>
        </w:rPr>
        <w:t xml:space="preserve">s </w:t>
      </w:r>
      <w:proofErr w:type="spellStart"/>
      <w:r>
        <w:rPr>
          <w:rFonts w:cs="Arial"/>
          <w:szCs w:val="20"/>
        </w:rPr>
        <w:t>Newsnight</w:t>
      </w:r>
      <w:proofErr w:type="spellEnd"/>
      <w:r>
        <w:rPr>
          <w:rFonts w:cs="Arial"/>
          <w:szCs w:val="20"/>
        </w:rPr>
        <w:t xml:space="preserve"> if she was </w:t>
      </w:r>
      <w:r w:rsidR="00775C6B">
        <w:rPr>
          <w:rFonts w:cs="Arial"/>
          <w:szCs w:val="20"/>
        </w:rPr>
        <w:t>“</w:t>
      </w:r>
      <w:r>
        <w:rPr>
          <w:rFonts w:cs="Arial"/>
          <w:szCs w:val="20"/>
        </w:rPr>
        <w:t>embarrassed</w:t>
      </w:r>
      <w:r w:rsidR="00775C6B">
        <w:rPr>
          <w:rFonts w:cs="Arial"/>
          <w:szCs w:val="20"/>
        </w:rPr>
        <w:t>”</w:t>
      </w:r>
      <w:r>
        <w:rPr>
          <w:rFonts w:cs="Arial"/>
          <w:szCs w:val="20"/>
        </w:rPr>
        <w:t xml:space="preserve"> by her support for the </w:t>
      </w:r>
      <w:r w:rsidR="00775C6B">
        <w:rPr>
          <w:rFonts w:cs="Arial"/>
          <w:szCs w:val="20"/>
        </w:rPr>
        <w:t>“</w:t>
      </w:r>
      <w:r>
        <w:rPr>
          <w:rFonts w:cs="Arial"/>
          <w:szCs w:val="20"/>
        </w:rPr>
        <w:t>reset</w:t>
      </w:r>
      <w:r w:rsidR="00775C6B">
        <w:rPr>
          <w:rFonts w:cs="Arial"/>
          <w:szCs w:val="20"/>
        </w:rPr>
        <w:t>”</w:t>
      </w:r>
      <w:r>
        <w:rPr>
          <w:rFonts w:cs="Arial"/>
          <w:szCs w:val="20"/>
        </w:rPr>
        <w:t xml:space="preserve"> policy with Russia, Secretary Clinton replied, </w:t>
      </w:r>
      <w:r w:rsidR="00775C6B">
        <w:rPr>
          <w:rFonts w:cs="Arial"/>
          <w:szCs w:val="20"/>
        </w:rPr>
        <w:t>“</w:t>
      </w:r>
      <w:r w:rsidRPr="004D447F">
        <w:rPr>
          <w:rFonts w:cs="Arial"/>
          <w:szCs w:val="20"/>
        </w:rPr>
        <w:t>No I think it was a brilliant stroke which in retrospect appears even more so, because look at what we accomplished. Between the Russian invasion of Georgia in August 2008, which of course torpedoed relations between United States and Russia for good reason, we come into office, and for that period of time, the interregnum if you will, Medvedev is president, Putin is prime minister, and there were jobs that we wanted to get done. We wanted to get Russia on board with tough sanctions against Iran. We wanted to have a new START Treaty to limit nuclear weapons. We wanted to get their help in transiting across their huge country to get things we needed into Afghanistan. We got all that done.</w:t>
      </w:r>
      <w:r>
        <w:rPr>
          <w:rFonts w:cs="Arial"/>
          <w:szCs w:val="20"/>
        </w:rPr>
        <w:t xml:space="preserve"> Putin comes back, look where we are now.</w:t>
      </w:r>
      <w:r w:rsidR="00775C6B">
        <w:rPr>
          <w:rFonts w:cs="Arial"/>
          <w:szCs w:val="20"/>
        </w:rPr>
        <w:t>”</w:t>
      </w:r>
      <w:r>
        <w:rPr>
          <w:rFonts w:cs="Arial"/>
          <w:szCs w:val="20"/>
        </w:rPr>
        <w:t xml:space="preserve"> [</w:t>
      </w:r>
      <w:proofErr w:type="spellStart"/>
      <w:r>
        <w:rPr>
          <w:rFonts w:cs="Arial"/>
          <w:szCs w:val="20"/>
        </w:rPr>
        <w:t>Newsnight</w:t>
      </w:r>
      <w:proofErr w:type="spellEnd"/>
      <w:r>
        <w:rPr>
          <w:rFonts w:cs="Arial"/>
          <w:szCs w:val="20"/>
        </w:rPr>
        <w:t xml:space="preserve">, BBC, </w:t>
      </w:r>
      <w:hyperlink r:id="rId242" w:history="1">
        <w:r w:rsidRPr="00CA1ED9">
          <w:rPr>
            <w:rStyle w:val="Hyperlink"/>
            <w:rFonts w:cs="Arial"/>
            <w:szCs w:val="20"/>
          </w:rPr>
          <w:t>6/12/14</w:t>
        </w:r>
      </w:hyperlink>
      <w:r>
        <w:rPr>
          <w:rFonts w:cs="Arial"/>
          <w:szCs w:val="20"/>
        </w:rPr>
        <w:t>]</w:t>
      </w:r>
    </w:p>
    <w:p w:rsidR="000E1C2F" w:rsidRDefault="000E1C2F" w:rsidP="00A93FC6">
      <w:pPr>
        <w:jc w:val="both"/>
        <w:rPr>
          <w:rFonts w:cs="Arial"/>
          <w:szCs w:val="20"/>
        </w:rPr>
      </w:pPr>
    </w:p>
    <w:p w:rsidR="000E1C2F" w:rsidRDefault="000E1C2F" w:rsidP="000E1C2F">
      <w:pPr>
        <w:pStyle w:val="Heading4"/>
      </w:pPr>
      <w:r>
        <w:t>JULY 2014: SECRETARY CLINTON SAID SHE HAD BEEN SKEPTICAL OF PUTIN</w:t>
      </w:r>
    </w:p>
    <w:p w:rsidR="000E1C2F" w:rsidRDefault="000E1C2F" w:rsidP="00A93FC6">
      <w:pPr>
        <w:jc w:val="both"/>
        <w:rPr>
          <w:rFonts w:cs="Arial"/>
          <w:szCs w:val="20"/>
        </w:rPr>
      </w:pPr>
    </w:p>
    <w:p w:rsidR="000E1C2F" w:rsidRDefault="000E1C2F" w:rsidP="000E1C2F">
      <w:r w:rsidRPr="00B341D4">
        <w:rPr>
          <w:rFonts w:cs="Arial"/>
          <w:b/>
          <w:szCs w:val="20"/>
        </w:rPr>
        <w:t>Secretary Clinton</w:t>
      </w:r>
      <w:r>
        <w:rPr>
          <w:b/>
        </w:rPr>
        <w:t xml:space="preserve"> Said She Was Among </w:t>
      </w:r>
      <w:proofErr w:type="gramStart"/>
      <w:r>
        <w:rPr>
          <w:b/>
        </w:rPr>
        <w:t>The</w:t>
      </w:r>
      <w:proofErr w:type="gramEnd"/>
      <w:r>
        <w:rPr>
          <w:b/>
        </w:rPr>
        <w:t xml:space="preserve"> Most Skeptical Of Putin.</w:t>
      </w:r>
      <w:r>
        <w:t xml:space="preserve"> [Politico, </w:t>
      </w:r>
      <w:hyperlink r:id="rId243" w:history="1">
        <w:r w:rsidRPr="004C19D7">
          <w:rPr>
            <w:rStyle w:val="Hyperlink"/>
          </w:rPr>
          <w:t>7/26/14</w:t>
        </w:r>
      </w:hyperlink>
      <w:r>
        <w:t>]</w:t>
      </w:r>
    </w:p>
    <w:p w:rsidR="00450B1C" w:rsidRDefault="00450B1C" w:rsidP="00A93FC6">
      <w:pPr>
        <w:jc w:val="both"/>
        <w:rPr>
          <w:rFonts w:cs="Arial"/>
          <w:szCs w:val="20"/>
        </w:rPr>
      </w:pPr>
    </w:p>
    <w:p w:rsidR="00450B1C" w:rsidRDefault="00F16ED1" w:rsidP="00450B1C">
      <w:pPr>
        <w:pStyle w:val="Heading4"/>
      </w:pPr>
      <w:r>
        <w:t>CRITICISM OF</w:t>
      </w:r>
      <w:r w:rsidR="00450B1C">
        <w:t xml:space="preserve"> RUSSIAN RESET POLICY</w:t>
      </w:r>
      <w:r>
        <w:t xml:space="preserve"> FROM CONSERVATIVE</w:t>
      </w:r>
      <w:r w:rsidR="007B7F28">
        <w:t>S/</w:t>
      </w:r>
      <w:r>
        <w:t>GROUPS</w:t>
      </w:r>
    </w:p>
    <w:p w:rsidR="007B7F28" w:rsidRDefault="007B7F28" w:rsidP="007B7F28"/>
    <w:p w:rsidR="007B7F28" w:rsidRPr="007B7F28" w:rsidRDefault="007B7F28" w:rsidP="007B7F28">
      <w:pPr>
        <w:pStyle w:val="Body"/>
      </w:pPr>
      <w:r w:rsidRPr="00484116">
        <w:rPr>
          <w:b/>
        </w:rPr>
        <w:t xml:space="preserve">Mitt Romney: “Of All </w:t>
      </w:r>
      <w:proofErr w:type="gramStart"/>
      <w:r w:rsidRPr="00484116">
        <w:rPr>
          <w:b/>
        </w:rPr>
        <w:t>The Miscalculations In</w:t>
      </w:r>
      <w:proofErr w:type="gramEnd"/>
      <w:r w:rsidRPr="00484116">
        <w:rPr>
          <w:b/>
        </w:rPr>
        <w:t xml:space="preserve"> Foreign-Policy History, [Secretary Clinton’s Reset With Russia] Stands Out As An Unfortunate One.”</w:t>
      </w:r>
      <w:r>
        <w:t xml:space="preserve"> </w:t>
      </w:r>
      <w:r w:rsidRPr="00484116">
        <w:t>“That picture of her with the foreign minister of Russia, smiling ear to ear with that red reset button, I presume that’s going to be an ad. Of all the miscalculations in foreign-policy history, that stands out as an unfortunate one.”</w:t>
      </w:r>
      <w:r>
        <w:t xml:space="preserve"> [Washington Post, </w:t>
      </w:r>
      <w:hyperlink r:id="rId244" w:history="1">
        <w:r w:rsidRPr="00484116">
          <w:rPr>
            <w:rStyle w:val="Hyperlink"/>
          </w:rPr>
          <w:t>8/22/14</w:t>
        </w:r>
      </w:hyperlink>
      <w:r>
        <w:t>]</w:t>
      </w:r>
    </w:p>
    <w:p w:rsidR="00C6080C" w:rsidRDefault="00C6080C" w:rsidP="00C6080C">
      <w:pPr>
        <w:jc w:val="both"/>
      </w:pPr>
    </w:p>
    <w:p w:rsidR="00C6080C" w:rsidRPr="00C6080C" w:rsidRDefault="00C6080C" w:rsidP="00C6080C">
      <w:pPr>
        <w:jc w:val="both"/>
      </w:pPr>
      <w:r w:rsidRPr="003E3AD6">
        <w:rPr>
          <w:b/>
        </w:rPr>
        <w:t>Romney 2012 Foreign Policy Director</w:t>
      </w:r>
      <w:r>
        <w:rPr>
          <w:b/>
        </w:rPr>
        <w:t xml:space="preserve"> Alex Wong</w:t>
      </w:r>
      <w:r w:rsidRPr="003E3AD6">
        <w:rPr>
          <w:b/>
        </w:rPr>
        <w:t>: Secretary Clinton “Was Either Responsible For A Failed Foreign Policy, Or She Was Not Influential Enough In The Administration To Right The Ship.”</w:t>
      </w:r>
      <w:r>
        <w:t xml:space="preserve"> “During her first months at State, Clinton spearheaded an awkward media event in which she and then-Russian President Dmitry Medvedev hit a gimmicky reset button to signal a new start to the U.S.-Russia relationship. ‘The dilemma she faces is she was either responsible for a failed foreign policy, or she was not influential enough in the administration to right the ship,’ [former director of foreign policy for Romney 2012 Alex] Wong said.” [CNN, </w:t>
      </w:r>
      <w:hyperlink r:id="rId245" w:history="1">
        <w:r w:rsidRPr="00D67AC8">
          <w:rPr>
            <w:rStyle w:val="Hyperlink"/>
          </w:rPr>
          <w:t>7/29/14</w:t>
        </w:r>
      </w:hyperlink>
      <w:r>
        <w:t>]</w:t>
      </w:r>
    </w:p>
    <w:p w:rsidR="00450B1C" w:rsidRDefault="00450B1C" w:rsidP="00450B1C"/>
    <w:p w:rsidR="007426C0" w:rsidRPr="00B341D4" w:rsidRDefault="00450B1C" w:rsidP="00450B1C">
      <w:r w:rsidRPr="00450B1C">
        <w:rPr>
          <w:b/>
          <w:u w:val="single"/>
        </w:rPr>
        <w:t xml:space="preserve">Washington </w:t>
      </w:r>
      <w:r w:rsidR="007426C0" w:rsidRPr="00450B1C">
        <w:rPr>
          <w:b/>
          <w:u w:val="single"/>
        </w:rPr>
        <w:t>Free Beacon</w:t>
      </w:r>
      <w:r w:rsidR="007426C0" w:rsidRPr="00450B1C">
        <w:rPr>
          <w:b/>
        </w:rPr>
        <w:t xml:space="preserve">: The Reset Policy With Russia Led To </w:t>
      </w:r>
      <w:r w:rsidR="00775C6B" w:rsidRPr="00450B1C">
        <w:rPr>
          <w:b/>
        </w:rPr>
        <w:t>“</w:t>
      </w:r>
      <w:r w:rsidR="007426C0" w:rsidRPr="00450B1C">
        <w:rPr>
          <w:b/>
        </w:rPr>
        <w:t>A World Where…Russian Bombers Fly Within 50 Miles Of The Pacific Coast</w:t>
      </w:r>
      <w:r w:rsidR="00775C6B" w:rsidRPr="00450B1C">
        <w:rPr>
          <w:b/>
        </w:rPr>
        <w:t>”</w:t>
      </w:r>
      <w:r w:rsidR="007426C0" w:rsidRPr="00450B1C">
        <w:rPr>
          <w:b/>
        </w:rPr>
        <w:t xml:space="preserve"> And </w:t>
      </w:r>
      <w:r w:rsidR="00775C6B" w:rsidRPr="00450B1C">
        <w:rPr>
          <w:b/>
        </w:rPr>
        <w:t>“</w:t>
      </w:r>
      <w:r w:rsidR="007426C0" w:rsidRPr="00450B1C">
        <w:rPr>
          <w:b/>
        </w:rPr>
        <w:t>The Prospects For Ground War In Eastern Europe Are High.</w:t>
      </w:r>
      <w:r w:rsidR="00775C6B" w:rsidRPr="00450B1C">
        <w:rPr>
          <w:b/>
        </w:rPr>
        <w:t>”</w:t>
      </w:r>
      <w:r w:rsidR="007426C0" w:rsidRPr="00B341D4">
        <w:t xml:space="preserve"> </w:t>
      </w:r>
      <w:r w:rsidR="00775C6B">
        <w:t>“‘</w:t>
      </w:r>
      <w:r w:rsidR="007426C0" w:rsidRPr="00B341D4">
        <w:t>I think it was a brilliant stroke,</w:t>
      </w:r>
      <w:r w:rsidR="00775C6B">
        <w:t>’</w:t>
      </w:r>
      <w:r w:rsidR="007426C0" w:rsidRPr="00B341D4">
        <w:t xml:space="preserve"> Hillary Clinton says of the </w:t>
      </w:r>
      <w:r w:rsidR="00775C6B">
        <w:t>‘</w:t>
      </w:r>
      <w:r w:rsidR="007426C0" w:rsidRPr="00B341D4">
        <w:t>reset</w:t>
      </w:r>
      <w:r w:rsidR="00775C6B">
        <w:t>’</w:t>
      </w:r>
      <w:r w:rsidR="007426C0" w:rsidRPr="00B341D4">
        <w:t xml:space="preserve"> policy the United States pursued toward Russia when she was secretary of State. She has an odd understanding of brilliance. The </w:t>
      </w:r>
      <w:r w:rsidR="00775C6B">
        <w:t>‘</w:t>
      </w:r>
      <w:r w:rsidR="007426C0" w:rsidRPr="00B341D4">
        <w:t>reset</w:t>
      </w:r>
      <w:r w:rsidR="00775C6B">
        <w:t>’</w:t>
      </w:r>
      <w:r w:rsidR="007426C0" w:rsidRPr="00B341D4">
        <w:t xml:space="preserve"> gave us a world where Georgia remains illegally occupied, where Poland and the Czech Republic lack missile defenses, where American parents cannot adopt Russian babies, where Russian bombers fly within 50 miles of the Pacific coast, where Ukraine is sundered, where the prospects </w:t>
      </w:r>
      <w:r w:rsidR="007426C0" w:rsidRPr="00B341D4">
        <w:lastRenderedPageBreak/>
        <w:t xml:space="preserve">for ground war in Eastern Europe are high, where Putin says U.S. sanctions against his cronies will take bilateral relations to a </w:t>
      </w:r>
      <w:r w:rsidR="00775C6B">
        <w:t>‘</w:t>
      </w:r>
      <w:r w:rsidR="007426C0" w:rsidRPr="00B341D4">
        <w:t>dead end.</w:t>
      </w:r>
      <w:r w:rsidR="00775C6B">
        <w:t>’”</w:t>
      </w:r>
      <w:r w:rsidR="007426C0" w:rsidRPr="00B341D4">
        <w:t xml:space="preserve"> [Free Beacon, </w:t>
      </w:r>
      <w:hyperlink r:id="rId246" w:history="1">
        <w:r w:rsidR="007426C0" w:rsidRPr="00B341D4">
          <w:rPr>
            <w:rStyle w:val="Hyperlink"/>
            <w:rFonts w:cs="Arial"/>
            <w:szCs w:val="20"/>
          </w:rPr>
          <w:t>7/18/14</w:t>
        </w:r>
      </w:hyperlink>
      <w:r w:rsidR="007426C0" w:rsidRPr="00B341D4">
        <w:t>]</w:t>
      </w:r>
    </w:p>
    <w:p w:rsidR="00450B1C" w:rsidRDefault="00450B1C" w:rsidP="00450B1C"/>
    <w:p w:rsidR="007426C0" w:rsidRDefault="007426C0" w:rsidP="00450B1C">
      <w:r w:rsidRPr="00450B1C">
        <w:rPr>
          <w:b/>
          <w:u w:val="single"/>
        </w:rPr>
        <w:t>National Review</w:t>
      </w:r>
      <w:r w:rsidRPr="00450B1C">
        <w:rPr>
          <w:b/>
        </w:rPr>
        <w:t>: Everything [Clinton] Describes As An Obama Administration Accomplishment Made Possible By The Reset Was Already Happening Under Bush.</w:t>
      </w:r>
      <w:r w:rsidR="00775C6B" w:rsidRPr="00450B1C">
        <w:rPr>
          <w:b/>
        </w:rPr>
        <w:t>”</w:t>
      </w:r>
      <w:r w:rsidRPr="00450B1C">
        <w:rPr>
          <w:b/>
        </w:rPr>
        <w:t xml:space="preserve"> </w:t>
      </w:r>
      <w:r w:rsidRPr="00CA1ED9">
        <w:t>everything she describes as an Obama administration accomplishment made possible by the reset was already happening under Bush. Actually, in the last two years of the Bush administration, Russia voted in favor of no less than five U.N. Security Council sanctions resolutions against Iran. The Obama administration has managed only one such resolution in the five years since. The new START Treaty was going to happen under any administration that wanted it because START I was about to expire, and the Russians have an overwhelming interest in limiting U.S. nuclear weapons since they can</w:t>
      </w:r>
      <w:r w:rsidR="00775C6B">
        <w:t>’</w:t>
      </w:r>
      <w:r w:rsidRPr="00CA1ED9">
        <w:t>t afford an arms race; and even under those circumstances, we didn</w:t>
      </w:r>
      <w:r w:rsidR="00775C6B">
        <w:t>’</w:t>
      </w:r>
      <w:r w:rsidRPr="00CA1ED9">
        <w:t>t get a very good deal, certainly not nearly as good as the Moscow Treaty that was signed in 2002 under Bush. And of course we had been transiting across Russia to get stuff into Afghanistan during the entire Bush administration.</w:t>
      </w:r>
      <w:r w:rsidR="00775C6B">
        <w:t>”</w:t>
      </w:r>
      <w:r>
        <w:t xml:space="preserve"> [National Review, </w:t>
      </w:r>
      <w:hyperlink r:id="rId247" w:history="1">
        <w:r w:rsidRPr="00646805">
          <w:rPr>
            <w:rStyle w:val="Hyperlink"/>
            <w:rFonts w:cs="Arial"/>
            <w:szCs w:val="20"/>
          </w:rPr>
          <w:t>7/18/14</w:t>
        </w:r>
      </w:hyperlink>
      <w:r>
        <w:t>]</w:t>
      </w:r>
    </w:p>
    <w:p w:rsidR="00450B1C" w:rsidRDefault="00450B1C" w:rsidP="00450B1C"/>
    <w:p w:rsidR="00323A18" w:rsidRDefault="00B038D7" w:rsidP="00450B1C">
      <w:r w:rsidRPr="00450B1C">
        <w:rPr>
          <w:b/>
          <w:u w:val="single"/>
        </w:rPr>
        <w:t>America Rising</w:t>
      </w:r>
      <w:r w:rsidRPr="00B038D7">
        <w:rPr>
          <w:b/>
        </w:rPr>
        <w:t xml:space="preserve"> Executive Director Tim Miller Quoted Washington Post’s Jennifer Rubin Claim That “There Are Few People Who Have Been </w:t>
      </w:r>
      <w:proofErr w:type="gramStart"/>
      <w:r w:rsidRPr="00B038D7">
        <w:rPr>
          <w:b/>
        </w:rPr>
        <w:t>As Wrong About Russia As</w:t>
      </w:r>
      <w:proofErr w:type="gramEnd"/>
      <w:r w:rsidRPr="00B038D7">
        <w:rPr>
          <w:b/>
        </w:rPr>
        <w:t xml:space="preserve"> Hillary Clinton</w:t>
      </w:r>
      <w:r w:rsidRPr="00B038D7">
        <w:t xml:space="preserve">.” “‘There are few people who have been wrong about Russia as Hillary Clinton’… Reality </w:t>
      </w:r>
      <w:proofErr w:type="gramStart"/>
      <w:r w:rsidRPr="00B038D7">
        <w:t>check</w:t>
      </w:r>
      <w:proofErr w:type="gramEnd"/>
      <w:r w:rsidRPr="00B038D7">
        <w:t xml:space="preserve"> from @</w:t>
      </w:r>
      <w:proofErr w:type="spellStart"/>
      <w:r w:rsidRPr="00B038D7">
        <w:t>JRubinBlogger</w:t>
      </w:r>
      <w:proofErr w:type="spellEnd"/>
      <w:r w:rsidRPr="00B038D7">
        <w:t>.” [@</w:t>
      </w:r>
      <w:proofErr w:type="spellStart"/>
      <w:r w:rsidRPr="00B038D7">
        <w:t>Timodc</w:t>
      </w:r>
      <w:proofErr w:type="spellEnd"/>
      <w:r w:rsidRPr="00B038D7">
        <w:t xml:space="preserve">, Twitter, </w:t>
      </w:r>
      <w:hyperlink r:id="rId248" w:history="1">
        <w:r w:rsidRPr="00B038D7">
          <w:rPr>
            <w:rStyle w:val="Hyperlink"/>
            <w:rFonts w:cs="Arial"/>
            <w:szCs w:val="20"/>
          </w:rPr>
          <w:t>7/22/14</w:t>
        </w:r>
      </w:hyperlink>
      <w:r w:rsidRPr="00B038D7">
        <w:t>]</w:t>
      </w:r>
    </w:p>
    <w:p w:rsidR="00323A18" w:rsidRDefault="00323A18" w:rsidP="00A93FC6">
      <w:pPr>
        <w:jc w:val="both"/>
      </w:pPr>
    </w:p>
    <w:p w:rsidR="00323A18" w:rsidRDefault="00323A18" w:rsidP="00A93FC6">
      <w:pPr>
        <w:jc w:val="both"/>
      </w:pPr>
      <w:r>
        <w:rPr>
          <w:b/>
        </w:rPr>
        <w:t xml:space="preserve">CNN: </w:t>
      </w:r>
      <w:r w:rsidRPr="00BF4FDD">
        <w:rPr>
          <w:b/>
        </w:rPr>
        <w:t>Secretary Clinton “Said The Reset ‘Succeeded’…But Hindsight Has Not Favored Clinton.”</w:t>
      </w:r>
      <w:r>
        <w:t xml:space="preserve"> Referring to an interview Secretary Clinton held with NPR’s On Point, CNN reported: “Clinton later said the reset ‘succeeded’ and was meant to be ‘a device to try to refocus attention on the transactional efforts that we needed to get done with the Russians.’ The former secretary of state – and frontrunner for the Democratic presidential nomination in 2016 – said the signing of the 2009 New START treaty, the increased sanctions on Iran and the securing of supply lines to American troops in Afghanistan were all successes that came from the reset. But hindsight has not favored Clinton. Russia has stepped up its aggressiveness on the world stage and the country's relations with the United States have suffered. The front cover of the latest issue of TIME Magazine even declares ‘Cold War II: The West is losing Putin's dangerous game.’” [CNN, </w:t>
      </w:r>
      <w:hyperlink r:id="rId249" w:history="1">
        <w:r w:rsidRPr="00BF4FDD">
          <w:rPr>
            <w:rStyle w:val="Hyperlink"/>
          </w:rPr>
          <w:t>7/24/14</w:t>
        </w:r>
      </w:hyperlink>
      <w:r>
        <w:t>]</w:t>
      </w:r>
    </w:p>
    <w:p w:rsidR="00323A18" w:rsidRDefault="00323A18" w:rsidP="00A93FC6">
      <w:pPr>
        <w:jc w:val="both"/>
      </w:pPr>
    </w:p>
    <w:p w:rsidR="00323A18" w:rsidRDefault="00323A18" w:rsidP="00A93FC6">
      <w:pPr>
        <w:jc w:val="both"/>
      </w:pPr>
      <w:r w:rsidRPr="00BF4FDD">
        <w:rPr>
          <w:b/>
        </w:rPr>
        <w:t>CNN: “The Republican National Committee Has Made The Reset A Hallmark Of Most Of Their Sweeping Attacks On Clinton.”</w:t>
      </w:r>
      <w:r>
        <w:t xml:space="preserve"> “</w:t>
      </w:r>
      <w:r w:rsidRPr="00BF4FDD">
        <w:t xml:space="preserve">Clinton's dealings with Russia have also turned political. Republicans have seized on Clinton's reset in light of recent events and the Republican National Committee has made the reset a hallmark of most of their sweeping attacks on Clinton. The group has argued </w:t>
      </w:r>
      <w:r>
        <w:t>‘</w:t>
      </w:r>
      <w:r w:rsidRPr="00BF4FDD">
        <w:t>as relations with Russia continue to deteriorate, Clinton may need to reset her own Russian legacy.</w:t>
      </w:r>
      <w:r>
        <w:t xml:space="preserve">’” [CNN, </w:t>
      </w:r>
      <w:hyperlink r:id="rId250" w:history="1">
        <w:r w:rsidRPr="00BF4FDD">
          <w:rPr>
            <w:rStyle w:val="Hyperlink"/>
          </w:rPr>
          <w:t>7/24/14</w:t>
        </w:r>
      </w:hyperlink>
      <w:r>
        <w:t>]</w:t>
      </w:r>
    </w:p>
    <w:p w:rsidR="00F16ED1" w:rsidRDefault="00F16ED1" w:rsidP="00A93FC6">
      <w:pPr>
        <w:jc w:val="both"/>
      </w:pPr>
    </w:p>
    <w:p w:rsidR="00F16ED1" w:rsidRDefault="00F16ED1" w:rsidP="00F16ED1">
      <w:pPr>
        <w:jc w:val="both"/>
      </w:pPr>
      <w:r w:rsidRPr="00EE30DF">
        <w:rPr>
          <w:b/>
        </w:rPr>
        <w:t>HEADLINE: “Clinton’s Laughable Revisionist History on Russia Reset.”</w:t>
      </w:r>
      <w:r>
        <w:t xml:space="preserve"> [America Rising, </w:t>
      </w:r>
      <w:hyperlink r:id="rId251" w:history="1">
        <w:r w:rsidRPr="004711E7">
          <w:rPr>
            <w:rStyle w:val="Hyperlink"/>
          </w:rPr>
          <w:t>7/25/14</w:t>
        </w:r>
      </w:hyperlink>
      <w:r>
        <w:t>]</w:t>
      </w:r>
    </w:p>
    <w:p w:rsidR="00F16ED1" w:rsidRDefault="00F16ED1" w:rsidP="00F16ED1">
      <w:pPr>
        <w:jc w:val="both"/>
      </w:pPr>
    </w:p>
    <w:p w:rsidR="00F16ED1" w:rsidRDefault="00F16ED1" w:rsidP="00F16ED1">
      <w:pPr>
        <w:jc w:val="both"/>
      </w:pPr>
      <w:r w:rsidRPr="00EE30DF">
        <w:rPr>
          <w:b/>
          <w:u w:val="single"/>
        </w:rPr>
        <w:t>America Rising</w:t>
      </w:r>
      <w:r w:rsidRPr="00EE30DF">
        <w:rPr>
          <w:b/>
        </w:rPr>
        <w:t>: Though Clinto</w:t>
      </w:r>
      <w:r>
        <w:rPr>
          <w:b/>
        </w:rPr>
        <w:t>n Claimed Putin’s Actions Made Her Skeptical Of The Administration’s Ru</w:t>
      </w:r>
      <w:r w:rsidRPr="00EE30DF">
        <w:rPr>
          <w:b/>
        </w:rPr>
        <w:t>ss</w:t>
      </w:r>
      <w:r>
        <w:rPr>
          <w:b/>
        </w:rPr>
        <w:t>i</w:t>
      </w:r>
      <w:r w:rsidRPr="00EE30DF">
        <w:rPr>
          <w:b/>
        </w:rPr>
        <w:t xml:space="preserve">a </w:t>
      </w:r>
      <w:r>
        <w:rPr>
          <w:b/>
        </w:rPr>
        <w:t xml:space="preserve">Policy </w:t>
      </w:r>
      <w:r w:rsidRPr="00EE30DF">
        <w:rPr>
          <w:b/>
        </w:rPr>
        <w:t>“In The Fall of 2011,” She “Declared The Country An ‘Ally’ Of The United States” In The Spring of 2012.</w:t>
      </w:r>
      <w:r>
        <w:t xml:space="preserve"> “In an excerpt from her interview with CNN’s Fareed </w:t>
      </w:r>
      <w:proofErr w:type="spellStart"/>
      <w:r>
        <w:t>Zakaria</w:t>
      </w:r>
      <w:proofErr w:type="spellEnd"/>
      <w:r>
        <w:t>, Clinton makes eyebrow-raising claims about her record on Vladimir Putin’s Russia. Clinton first claims that she…was actually ‘among the most skeptical’ of the policy…One minute later, Clinton makes the claim that her views on Russia hardened even further when Vladimir Putin announced he would reclaim the role as President of Russia in the fall of 2011. However, that comes months before her spring 2012 interview with CNN, in which she brushed off GOP criticism of the Administration’s weakness toward Putin’s Russia, and actually declared the country an ‘ally’ of the United States.</w:t>
      </w:r>
      <w:r w:rsidRPr="004711E7">
        <w:t xml:space="preserve"> Sorry Secretary, it’s too late to hit the ‘reset’ button on your record with Russia.</w:t>
      </w:r>
      <w:r>
        <w:t xml:space="preserve">” [America Rising, </w:t>
      </w:r>
      <w:hyperlink r:id="rId252" w:history="1">
        <w:r w:rsidRPr="004711E7">
          <w:rPr>
            <w:rStyle w:val="Hyperlink"/>
          </w:rPr>
          <w:t>7/25/14</w:t>
        </w:r>
      </w:hyperlink>
      <w:r>
        <w:t>]</w:t>
      </w:r>
    </w:p>
    <w:p w:rsidR="00B80C5C" w:rsidRDefault="00B80C5C" w:rsidP="00F16ED1">
      <w:pPr>
        <w:jc w:val="both"/>
      </w:pPr>
    </w:p>
    <w:p w:rsidR="00B80C5C" w:rsidRDefault="00B80C5C" w:rsidP="00B80C5C">
      <w:pPr>
        <w:pStyle w:val="Heading4"/>
      </w:pPr>
      <w:r>
        <w:t>CRITICISM OF RUSSIAN RESET POLICY FROM PUNDITS</w:t>
      </w:r>
    </w:p>
    <w:p w:rsidR="00A47C0D" w:rsidRDefault="00A47C0D" w:rsidP="00A47C0D"/>
    <w:p w:rsidR="00A47C0D" w:rsidRDefault="00A47C0D" w:rsidP="00A47C0D">
      <w:pPr>
        <w:jc w:val="both"/>
      </w:pPr>
      <w:r w:rsidRPr="00894FE4">
        <w:rPr>
          <w:b/>
          <w:u w:val="single"/>
        </w:rPr>
        <w:t>National Journal</w:t>
      </w:r>
      <w:r w:rsidRPr="00894FE4">
        <w:rPr>
          <w:b/>
        </w:rPr>
        <w:t xml:space="preserve">’s James Oliphant: Secretary Clinton “Can’t Entirely Separate Herself </w:t>
      </w:r>
      <w:proofErr w:type="gramStart"/>
      <w:r w:rsidRPr="00894FE4">
        <w:rPr>
          <w:b/>
        </w:rPr>
        <w:t>From</w:t>
      </w:r>
      <w:proofErr w:type="gramEnd"/>
      <w:r w:rsidRPr="00894FE4">
        <w:rPr>
          <w:b/>
        </w:rPr>
        <w:t xml:space="preserve"> Obama” And Will “Have To Defend Her Move At State To ‘Reset’ Relations With Putin And Russia.”</w:t>
      </w:r>
      <w:r>
        <w:t xml:space="preserve"> National Journal reported that, though some observers view Secretary Clinton as well versed in foreign policy, “</w:t>
      </w:r>
      <w:r w:rsidRPr="008D5CA8">
        <w:t xml:space="preserve">That doesn't mean Clinton would be firewalled from Republican attacks. As Weber says, </w:t>
      </w:r>
      <w:r w:rsidRPr="008D5CA8">
        <w:lastRenderedPageBreak/>
        <w:t xml:space="preserve">she can't entirely separate herself from Obama. For one thing, she'll have to defend her move at State to </w:t>
      </w:r>
      <w:r>
        <w:t>‘</w:t>
      </w:r>
      <w:r w:rsidRPr="008D5CA8">
        <w:t>reset</w:t>
      </w:r>
      <w:r>
        <w:t>’</w:t>
      </w:r>
      <w:r w:rsidRPr="008D5CA8">
        <w:t xml:space="preserve"> relations with Putin and Russia—although now she says she was </w:t>
      </w:r>
      <w:r>
        <w:t>‘</w:t>
      </w:r>
      <w:r w:rsidRPr="008D5CA8">
        <w:t>skeptical</w:t>
      </w:r>
      <w:r>
        <w:t>’</w:t>
      </w:r>
      <w:r w:rsidRPr="008D5CA8">
        <w:t xml:space="preserve"> of Putin all along.</w:t>
      </w:r>
      <w:r>
        <w:t xml:space="preserve">” [James Oliphant, National Journal, </w:t>
      </w:r>
      <w:hyperlink r:id="rId253" w:history="1">
        <w:r w:rsidRPr="00894FE4">
          <w:rPr>
            <w:rStyle w:val="Hyperlink"/>
          </w:rPr>
          <w:t>7/31/14</w:t>
        </w:r>
      </w:hyperlink>
      <w:r>
        <w:t>]</w:t>
      </w:r>
    </w:p>
    <w:p w:rsidR="00A47C0D" w:rsidRPr="00A47C0D" w:rsidRDefault="00A47C0D" w:rsidP="00A47C0D"/>
    <w:p w:rsidR="00B80C5C" w:rsidRDefault="00B80C5C" w:rsidP="00B80C5C"/>
    <w:p w:rsidR="00B80C5C" w:rsidRDefault="00B80C5C" w:rsidP="00B80C5C">
      <w:pPr>
        <w:jc w:val="both"/>
      </w:pPr>
      <w:r w:rsidRPr="00EB4E3A">
        <w:rPr>
          <w:b/>
          <w:u w:val="single"/>
        </w:rPr>
        <w:t>CNBC</w:t>
      </w:r>
      <w:r w:rsidRPr="00EB4E3A">
        <w:rPr>
          <w:b/>
        </w:rPr>
        <w:t xml:space="preserve">’s John Harwood: Secretary Clinton Said “‘The Reset Worked’…But That Statement May Sound Jarring </w:t>
      </w:r>
      <w:proofErr w:type="gramStart"/>
      <w:r w:rsidRPr="00EB4E3A">
        <w:rPr>
          <w:b/>
        </w:rPr>
        <w:t>To Voters Unsettled By</w:t>
      </w:r>
      <w:proofErr w:type="gramEnd"/>
      <w:r w:rsidRPr="00EB4E3A">
        <w:rPr>
          <w:b/>
        </w:rPr>
        <w:t xml:space="preserve"> Russian Aggression Now.”</w:t>
      </w:r>
      <w:r>
        <w:t xml:space="preserve"> </w:t>
      </w:r>
      <w:proofErr w:type="gramStart"/>
      <w:r>
        <w:t>In  column</w:t>
      </w:r>
      <w:proofErr w:type="gramEnd"/>
      <w:r>
        <w:t xml:space="preserve"> about potential attacks on Secretary Clinton from rival presidential candidates, John Harwood wrote: “In particular, she can expect they'll point at what she told me about relations with Vladimir Putin's Russia, which she and Obama famously tried to ‘reset’ when they took office after the presidency of George W. Bush. ‘The reset worked,’ she said. Clinton pointed to Russia's cooperation on an arms treaty, pressure on Iran, and the war in Afghanistan early in the Obama administration. But that statement may sound jarring to voters unsettled by Russian aggression now.” [John Harwood, CNBC, </w:t>
      </w:r>
      <w:hyperlink r:id="rId254" w:anchor="." w:history="1">
        <w:r w:rsidRPr="007063EB">
          <w:rPr>
            <w:rStyle w:val="Hyperlink"/>
          </w:rPr>
          <w:t>7/30/14</w:t>
        </w:r>
      </w:hyperlink>
      <w:r>
        <w:t>]</w:t>
      </w:r>
    </w:p>
    <w:p w:rsidR="00F16ED1" w:rsidRDefault="00F16ED1" w:rsidP="00A93FC6">
      <w:pPr>
        <w:jc w:val="both"/>
      </w:pPr>
    </w:p>
    <w:p w:rsidR="000E1C2F" w:rsidRDefault="000E1C2F" w:rsidP="000E1C2F">
      <w:pPr>
        <w:pStyle w:val="Heading3"/>
      </w:pPr>
      <w:r>
        <w:t>RUSSO-EUROPEAN RELATIONS</w:t>
      </w:r>
    </w:p>
    <w:p w:rsidR="000E1C2F" w:rsidRDefault="000E1C2F" w:rsidP="000E1C2F">
      <w:pPr>
        <w:jc w:val="both"/>
        <w:rPr>
          <w:rFonts w:cs="Arial"/>
          <w:b/>
          <w:szCs w:val="20"/>
        </w:rPr>
      </w:pPr>
    </w:p>
    <w:p w:rsidR="000E1C2F" w:rsidRDefault="000E1C2F" w:rsidP="000E1C2F">
      <w:pPr>
        <w:jc w:val="both"/>
        <w:rPr>
          <w:rFonts w:cs="Arial"/>
          <w:szCs w:val="20"/>
        </w:rPr>
      </w:pPr>
      <w:r>
        <w:rPr>
          <w:rFonts w:cs="Arial"/>
          <w:b/>
          <w:szCs w:val="20"/>
        </w:rPr>
        <w:t>S</w:t>
      </w:r>
      <w:r w:rsidRPr="00B341D4">
        <w:rPr>
          <w:rFonts w:cs="Arial"/>
          <w:b/>
          <w:szCs w:val="20"/>
        </w:rPr>
        <w:t>ecretary Clinton</w:t>
      </w:r>
      <w:r>
        <w:rPr>
          <w:b/>
        </w:rPr>
        <w:t xml:space="preserve"> Urged Europe To Be More Aggressive In Confronting Putin.</w:t>
      </w:r>
      <w:r>
        <w:t xml:space="preserve"> [CNN, </w:t>
      </w:r>
      <w:hyperlink r:id="rId255" w:history="1">
        <w:r w:rsidRPr="002B71F3">
          <w:rPr>
            <w:rStyle w:val="Hyperlink"/>
          </w:rPr>
          <w:t>2/13/15</w:t>
        </w:r>
      </w:hyperlink>
      <w:r>
        <w:t>]</w:t>
      </w:r>
    </w:p>
    <w:p w:rsidR="000E1C2F" w:rsidRDefault="000E1C2F" w:rsidP="00A93FC6">
      <w:pPr>
        <w:jc w:val="both"/>
      </w:pPr>
    </w:p>
    <w:p w:rsidR="00C13EA4" w:rsidRDefault="00C13EA4" w:rsidP="00A93FC6">
      <w:pPr>
        <w:pStyle w:val="Heading3"/>
      </w:pPr>
      <w:bookmarkStart w:id="100" w:name="_Toc422218118"/>
      <w:r>
        <w:t>ENERGY DEPENDENCE</w:t>
      </w:r>
      <w:bookmarkEnd w:id="100"/>
    </w:p>
    <w:p w:rsidR="00C13EA4" w:rsidRDefault="00C13EA4" w:rsidP="00A93FC6"/>
    <w:p w:rsidR="00C13EA4" w:rsidRDefault="00C13EA4" w:rsidP="00A93FC6">
      <w:pPr>
        <w:jc w:val="both"/>
      </w:pPr>
      <w:r w:rsidRPr="00300C88">
        <w:rPr>
          <w:b/>
          <w:u w:val="single"/>
        </w:rPr>
        <w:t>Wall Street Journal</w:t>
      </w:r>
      <w:r>
        <w:rPr>
          <w:b/>
        </w:rPr>
        <w:t xml:space="preserve">’s Washington Wire: </w:t>
      </w:r>
      <w:r w:rsidRPr="00300C88">
        <w:rPr>
          <w:b/>
        </w:rPr>
        <w:t xml:space="preserve">Secretary Clinton “Called </w:t>
      </w:r>
      <w:proofErr w:type="gramStart"/>
      <w:r w:rsidRPr="00300C88">
        <w:rPr>
          <w:b/>
        </w:rPr>
        <w:t>On European Nations To Become Less Dependent On Russian Energy Supplies And</w:t>
      </w:r>
      <w:proofErr w:type="gramEnd"/>
      <w:r w:rsidRPr="00300C88">
        <w:rPr>
          <w:b/>
        </w:rPr>
        <w:t xml:space="preserve"> Impose Stronger Sanctions.”</w:t>
      </w:r>
      <w:r>
        <w:t xml:space="preserve"> “‘</w:t>
      </w:r>
      <w:r w:rsidRPr="00300C88">
        <w:t>Former Secretary of State Hillary Clinton called on European nations to become less dependent on Russian energy supplies and impose stronger sanctions on their Eastern neighbor.</w:t>
      </w:r>
      <w:r>
        <w:t xml:space="preserve"> ‘They need to understand they must stand up to [Russian President] Vladimir Putin,’ Mrs. Clinton said on CNN in an interview with Fareed </w:t>
      </w:r>
      <w:proofErr w:type="spellStart"/>
      <w:r>
        <w:t>Zakaria</w:t>
      </w:r>
      <w:proofErr w:type="spellEnd"/>
      <w:r>
        <w:t xml:space="preserve">. ‘The reluctance has to do with European dependence on energy from Russia.’” [Washington Wire, Wall Street Journal, </w:t>
      </w:r>
      <w:hyperlink r:id="rId256" w:history="1">
        <w:r w:rsidRPr="00EE189A">
          <w:rPr>
            <w:rStyle w:val="Hyperlink"/>
          </w:rPr>
          <w:t>7/27/14</w:t>
        </w:r>
      </w:hyperlink>
      <w:r>
        <w:t>]</w:t>
      </w:r>
    </w:p>
    <w:p w:rsidR="000E1C2F" w:rsidRDefault="000E1C2F" w:rsidP="00A93FC6">
      <w:pPr>
        <w:jc w:val="both"/>
      </w:pPr>
    </w:p>
    <w:p w:rsidR="00C13EA4" w:rsidRDefault="00C13EA4" w:rsidP="00450B1C">
      <w:r w:rsidRPr="00450B1C">
        <w:rPr>
          <w:b/>
          <w:u w:val="single"/>
        </w:rPr>
        <w:t>Wall Street Journal</w:t>
      </w:r>
      <w:r w:rsidRPr="00450B1C">
        <w:rPr>
          <w:b/>
        </w:rPr>
        <w:t xml:space="preserve">’s Washington Wire: As Secretary of State, Clinton Established “A Roughly 100-Person Office That Seeks To Further Diplomacy </w:t>
      </w:r>
      <w:proofErr w:type="gramStart"/>
      <w:r w:rsidRPr="00450B1C">
        <w:rPr>
          <w:b/>
        </w:rPr>
        <w:t>Through</w:t>
      </w:r>
      <w:proofErr w:type="gramEnd"/>
      <w:r w:rsidRPr="00450B1C">
        <w:rPr>
          <w:b/>
        </w:rPr>
        <w:t xml:space="preserve"> Energy Security.”</w:t>
      </w:r>
      <w:r w:rsidRPr="00300C88">
        <w:t xml:space="preserve"> </w:t>
      </w:r>
      <w:r>
        <w:t xml:space="preserve">“Mrs. Clinton said that while she was Secretary of State during the first term of the Obama administration, she told European nations then that they need to diversify their energy supplies. As secretary, she created in 2011 the department’s Bureau of Energy Resources, a roughly 100-person office that seeks to further diplomacy through energy security.” [Washington Wire, Wall Street Journal, </w:t>
      </w:r>
      <w:hyperlink r:id="rId257" w:history="1">
        <w:r w:rsidRPr="00EE189A">
          <w:rPr>
            <w:rStyle w:val="Hyperlink"/>
          </w:rPr>
          <w:t>7/27/14</w:t>
        </w:r>
      </w:hyperlink>
      <w:r>
        <w:t>]</w:t>
      </w:r>
    </w:p>
    <w:p w:rsidR="007426C0" w:rsidRDefault="007426C0" w:rsidP="00A93FC6"/>
    <w:p w:rsidR="007426C0" w:rsidRDefault="007426C0" w:rsidP="00A93FC6"/>
    <w:p w:rsidR="005F77FF" w:rsidRDefault="005F77FF" w:rsidP="001C2B02">
      <w:pPr>
        <w:pStyle w:val="Heading2"/>
      </w:pPr>
      <w:bookmarkStart w:id="101" w:name="_Toc422218119"/>
      <w:r>
        <w:t>IRAQ</w:t>
      </w:r>
      <w:bookmarkEnd w:id="101"/>
    </w:p>
    <w:p w:rsidR="0074762E" w:rsidRDefault="0074762E" w:rsidP="0074762E"/>
    <w:p w:rsidR="0088712C" w:rsidRDefault="0088712C" w:rsidP="0088712C">
      <w:pPr>
        <w:pStyle w:val="Heading3"/>
      </w:pPr>
      <w:r>
        <w:t>2003 INVASION</w:t>
      </w:r>
    </w:p>
    <w:p w:rsidR="0088712C" w:rsidRDefault="0088712C" w:rsidP="0088712C"/>
    <w:p w:rsidR="0088712C" w:rsidRDefault="0088712C" w:rsidP="0088712C">
      <w:r>
        <w:rPr>
          <w:b/>
        </w:rPr>
        <w:t xml:space="preserve">Secretary Clinton </w:t>
      </w:r>
      <w:r w:rsidRPr="00667A87">
        <w:rPr>
          <w:b/>
        </w:rPr>
        <w:t>Voted to authorize the invasion of Iraq.</w:t>
      </w:r>
      <w:r>
        <w:rPr>
          <w:b/>
        </w:rPr>
        <w:t xml:space="preserve"> </w:t>
      </w:r>
      <w:r>
        <w:t>[H.J. Res. 114, Vote 237, 107</w:t>
      </w:r>
      <w:r w:rsidRPr="00CE06CB">
        <w:rPr>
          <w:vertAlign w:val="superscript"/>
        </w:rPr>
        <w:t>th</w:t>
      </w:r>
      <w:r>
        <w:t xml:space="preserve"> Congress, </w:t>
      </w:r>
      <w:hyperlink r:id="rId258" w:history="1">
        <w:r w:rsidRPr="002A7902">
          <w:rPr>
            <w:rStyle w:val="Hyperlink"/>
          </w:rPr>
          <w:t>10/11/02</w:t>
        </w:r>
      </w:hyperlink>
      <w:r>
        <w:t>]</w:t>
      </w:r>
    </w:p>
    <w:p w:rsidR="00F31C63" w:rsidRDefault="00F31C63" w:rsidP="0088712C"/>
    <w:p w:rsidR="00F31C63" w:rsidRDefault="00F31C63" w:rsidP="00F31C63">
      <w:r>
        <w:rPr>
          <w:b/>
        </w:rPr>
        <w:t xml:space="preserve">Secretary Clinton </w:t>
      </w:r>
      <w:r w:rsidRPr="00667A87">
        <w:rPr>
          <w:b/>
        </w:rPr>
        <w:t>Said The Invasion Of Iraq Was A Mistake.</w:t>
      </w:r>
      <w:r>
        <w:t xml:space="preserve"> [Fusion, America with Jorge Ramos, 7/29/14]</w:t>
      </w:r>
    </w:p>
    <w:p w:rsidR="00F31C63" w:rsidRDefault="00F31C63" w:rsidP="00F31C63"/>
    <w:p w:rsidR="00F31C63" w:rsidRDefault="00F31C63" w:rsidP="0088712C">
      <w:r w:rsidRPr="00F31C63">
        <w:rPr>
          <w:b/>
        </w:rPr>
        <w:t>Secretary Clinton: “I Made It Very Clear That I Made A Mistake, Plain And Simple.”</w:t>
      </w:r>
      <w:r>
        <w:t xml:space="preserve"> “After days of Republican presidential candidates wrestling with questions on the Iraq war, Hillary Clinton weighed in Tuesday, telling reporters that her vote in favor of the war in 2002 was a ‘mistake.’ ‘I made it very clear that I made a mistake, plain and simple. And I have written about it in my book, I have talked about it in the past,’ Clinton told reporters at an event in Cedar Falls, Iowa, adding that ‘what we now see is a very different and very dangerous situation.’”</w:t>
      </w:r>
      <w:r w:rsidR="007C33B1">
        <w:t xml:space="preserve"> [Politico, </w:t>
      </w:r>
      <w:hyperlink r:id="rId259" w:history="1">
        <w:r w:rsidR="007C33B1" w:rsidRPr="007C33B1">
          <w:rPr>
            <w:rStyle w:val="Hyperlink"/>
          </w:rPr>
          <w:t>5/19/15</w:t>
        </w:r>
      </w:hyperlink>
      <w:r w:rsidR="007C33B1">
        <w:t>]</w:t>
      </w:r>
    </w:p>
    <w:p w:rsidR="007C33B1" w:rsidRDefault="007C33B1" w:rsidP="0088712C"/>
    <w:p w:rsidR="007C33B1" w:rsidRDefault="007C33B1" w:rsidP="007C33B1">
      <w:pPr>
        <w:pStyle w:val="Heading3"/>
      </w:pPr>
      <w:r>
        <w:lastRenderedPageBreak/>
        <w:t>WITHDRAWAL</w:t>
      </w:r>
    </w:p>
    <w:p w:rsidR="007C33B1" w:rsidRDefault="007C33B1" w:rsidP="007C33B1"/>
    <w:p w:rsidR="007C33B1" w:rsidRPr="007C33B1" w:rsidRDefault="007C33B1" w:rsidP="007C33B1">
      <w:r>
        <w:rPr>
          <w:b/>
        </w:rPr>
        <w:t xml:space="preserve">Secretary Clinton </w:t>
      </w:r>
      <w:r w:rsidRPr="00A46269">
        <w:rPr>
          <w:b/>
        </w:rPr>
        <w:t>Pushed To Keep More Forces In Iraq As U.S. Withdrew.</w:t>
      </w:r>
      <w:r>
        <w:t xml:space="preserve"> [Daily Beast, </w:t>
      </w:r>
      <w:hyperlink r:id="rId260" w:history="1">
        <w:r w:rsidRPr="00A46269">
          <w:rPr>
            <w:rStyle w:val="Hyperlink"/>
          </w:rPr>
          <w:t>6/18/14</w:t>
        </w:r>
      </w:hyperlink>
      <w:r>
        <w:t>]</w:t>
      </w:r>
    </w:p>
    <w:p w:rsidR="0088712C" w:rsidRDefault="0088712C" w:rsidP="0074762E"/>
    <w:p w:rsidR="00C6080C" w:rsidRDefault="00C6080C" w:rsidP="00C6080C">
      <w:pPr>
        <w:pStyle w:val="Heading3"/>
      </w:pPr>
      <w:bookmarkStart w:id="102" w:name="_Toc422218120"/>
      <w:r>
        <w:t>COMMENTS ON BUSH/CHENEY POLICY</w:t>
      </w:r>
      <w:bookmarkEnd w:id="102"/>
    </w:p>
    <w:p w:rsidR="00C6080C" w:rsidRPr="00C6080C" w:rsidRDefault="00C6080C" w:rsidP="00C6080C"/>
    <w:p w:rsidR="000526DD" w:rsidRDefault="000526DD" w:rsidP="000526DD">
      <w:pPr>
        <w:spacing w:after="200" w:line="276" w:lineRule="auto"/>
        <w:contextualSpacing w:val="0"/>
        <w:jc w:val="both"/>
        <w:rPr>
          <w:b/>
        </w:rPr>
      </w:pPr>
      <w:r w:rsidRPr="001C0206">
        <w:rPr>
          <w:b/>
        </w:rPr>
        <w:t>Secretary Clinton: “It Was Stupid To Do What We Did In Iraq And To Have No Plan About What To Do After We Did It. That Was Really Stupid.”</w:t>
      </w:r>
      <w:r>
        <w:rPr>
          <w:b/>
        </w:rPr>
        <w:t xml:space="preserve"> </w:t>
      </w:r>
      <w:r>
        <w:t xml:space="preserve">[The Atlantic, </w:t>
      </w:r>
      <w:hyperlink r:id="rId261" w:history="1">
        <w:r>
          <w:rPr>
            <w:rStyle w:val="Hyperlink"/>
          </w:rPr>
          <w:t>8</w:t>
        </w:r>
        <w:r w:rsidRPr="009A7479">
          <w:rPr>
            <w:rStyle w:val="Hyperlink"/>
          </w:rPr>
          <w:t>/10/14</w:t>
        </w:r>
      </w:hyperlink>
      <w:r>
        <w:t>]</w:t>
      </w:r>
    </w:p>
    <w:p w:rsidR="00C6080C" w:rsidRDefault="00C6080C" w:rsidP="00C6080C">
      <w:pPr>
        <w:jc w:val="both"/>
      </w:pPr>
      <w:r w:rsidRPr="0071763F">
        <w:rPr>
          <w:b/>
        </w:rPr>
        <w:t xml:space="preserve">Secretary Clinton </w:t>
      </w:r>
      <w:proofErr w:type="gramStart"/>
      <w:r w:rsidRPr="0071763F">
        <w:rPr>
          <w:b/>
        </w:rPr>
        <w:t>On</w:t>
      </w:r>
      <w:proofErr w:type="gramEnd"/>
      <w:r w:rsidRPr="0071763F">
        <w:rPr>
          <w:b/>
        </w:rPr>
        <w:t xml:space="preserve"> Dick Cheney’s Criticism Of President Obama’s Foreign Policy: “He Keeps Trying To Inject A Personal And Partisan Approach Where It Doesn’t Belong.”</w:t>
      </w:r>
      <w:r>
        <w:t xml:space="preserve"> When asked about Dick Cheney’s op-ed accusing President Obama of many foreign policy failures, Secretary Clinton said: “I don’t know why [Cheney] is saying what he’s saying, and clearly we don’t need that kind of vitriol and finger-pointing. We need to come together as a nation…one of the things we’ve lost over the last years is the idea that we’re going to have our differences, but when we face problems, whether they’re humanitarian problems, terrorist problems, whatever they might be, we need to come together, and work together, and we need to have a nonpartisan approach. And he keeps trying to inject a personal and partisan approach where it doesn’t belong.” [Fusion, America with Jorge Ramos, 7/29/14]</w:t>
      </w:r>
    </w:p>
    <w:p w:rsidR="00C6080C" w:rsidRDefault="00C6080C" w:rsidP="00C6080C">
      <w:pPr>
        <w:jc w:val="both"/>
      </w:pPr>
    </w:p>
    <w:p w:rsidR="00C6080C" w:rsidRDefault="00C6080C" w:rsidP="00C6080C">
      <w:pPr>
        <w:jc w:val="both"/>
      </w:pPr>
      <w:r w:rsidRPr="0071763F">
        <w:rPr>
          <w:b/>
        </w:rPr>
        <w:t>Secretary Clinton: “[The Invasion Of] Iraq Was A Mistake…And Then The Follow Up That They Did Inside Iraq Made It Even Worse.”</w:t>
      </w:r>
      <w:r>
        <w:t xml:space="preserve"> RAMOS: “Do you think that the war in Iraq was a big mistake?” CLINTON: “Yes, and I say in my book, ‘Hard Choices’, that I made a mistake, and standing up here, I understand to some extent why I did, because I worked very closely with President Bush following 9/11. He was a staunch supporter despite problems within his own party in helping us rebuild New York. I supported what he did in Afghanistan to go after Bin Laden and the Taliban, who sheltered him.” RAMOS: “But Iraq was a mistake?” CLINTON: “Iraq was a mistake. I gave him the benefit of the doubt in an area where I should not have, and then the initial decision was wrong, and then the follow up that they did inside Iraq made it even worse.” [Fusion, America with Jorge Ramos, 7/29/14]</w:t>
      </w:r>
    </w:p>
    <w:p w:rsidR="000526DD" w:rsidRDefault="000526DD" w:rsidP="00C6080C">
      <w:pPr>
        <w:jc w:val="both"/>
      </w:pPr>
    </w:p>
    <w:p w:rsidR="0074762E" w:rsidRDefault="0074762E" w:rsidP="0074762E">
      <w:pPr>
        <w:pStyle w:val="Heading3"/>
      </w:pPr>
      <w:bookmarkStart w:id="103" w:name="_Toc422218121"/>
      <w:r>
        <w:t>BLACKWATER</w:t>
      </w:r>
      <w:bookmarkEnd w:id="103"/>
    </w:p>
    <w:p w:rsidR="0074762E" w:rsidRDefault="0074762E" w:rsidP="0074762E"/>
    <w:p w:rsidR="0074762E" w:rsidRDefault="0074762E" w:rsidP="0074762E">
      <w:pPr>
        <w:pStyle w:val="Heading4"/>
      </w:pPr>
      <w:r>
        <w:t>CRITICISM FROM CONSERVATIVE GROUPS</w:t>
      </w:r>
    </w:p>
    <w:p w:rsidR="0074762E" w:rsidRDefault="0074762E" w:rsidP="0074762E"/>
    <w:p w:rsidR="0074762E" w:rsidRDefault="0074762E" w:rsidP="0074762E">
      <w:pPr>
        <w:jc w:val="both"/>
      </w:pPr>
      <w:r w:rsidRPr="00C6047D">
        <w:rPr>
          <w:b/>
          <w:u w:val="single"/>
        </w:rPr>
        <w:t>Mother Jones</w:t>
      </w:r>
      <w:r w:rsidRPr="00C6047D">
        <w:rPr>
          <w:b/>
        </w:rPr>
        <w:t>: “America Rising Has Highlighted Clinton's Past Support For The Iraq War And Called Her Out For Continuing Contracts With Blackwater When She Was At The State Department.”</w:t>
      </w:r>
      <w:r>
        <w:t xml:space="preserve"> In an article about America Rising, Mother Jones reported: “</w:t>
      </w:r>
      <w:r w:rsidRPr="00C6047D">
        <w:t xml:space="preserve">The group seems to be going out of its way to stir up trouble for Hillary within the Democrats' lefty base. America Rising has highlighted Clinton's past support for the Iraq War and called her out for continuing contracts with Blackwater when she was at the State Department. The weekend of </w:t>
      </w:r>
      <w:proofErr w:type="spellStart"/>
      <w:r w:rsidRPr="00C6047D">
        <w:t>Netroots</w:t>
      </w:r>
      <w:proofErr w:type="spellEnd"/>
      <w:r w:rsidRPr="00C6047D">
        <w:t xml:space="preserve"> Nation, the PAC made a video that spliced together a clip of Elizabeth Warren denouncing lobbyists with an old video of Clinton defending her decision to accept donations from lobbyists, a clear appeal to the liberals who might be wary of Clinton's campaign finance record.</w:t>
      </w:r>
      <w:r>
        <w:t xml:space="preserve">” [Mother Jones, </w:t>
      </w:r>
      <w:hyperlink r:id="rId262" w:history="1">
        <w:r w:rsidRPr="0069724A">
          <w:rPr>
            <w:rStyle w:val="Hyperlink"/>
          </w:rPr>
          <w:t>8/4/14</w:t>
        </w:r>
      </w:hyperlink>
      <w:r>
        <w:t>]</w:t>
      </w:r>
    </w:p>
    <w:p w:rsidR="0074762E" w:rsidRPr="0074762E" w:rsidRDefault="0074762E" w:rsidP="0074762E"/>
    <w:p w:rsidR="00C6080C" w:rsidRDefault="00C6080C" w:rsidP="00A93FC6"/>
    <w:p w:rsidR="005F77FF" w:rsidRDefault="005F77FF" w:rsidP="001C2B02">
      <w:pPr>
        <w:pStyle w:val="Heading2"/>
      </w:pPr>
      <w:bookmarkStart w:id="104" w:name="_Toc422218122"/>
      <w:r>
        <w:t>ISRAEL / PALESTINIANS</w:t>
      </w:r>
      <w:bookmarkEnd w:id="104"/>
    </w:p>
    <w:p w:rsidR="005F77FF" w:rsidRDefault="005F77FF" w:rsidP="00A93FC6"/>
    <w:p w:rsidR="0027397D" w:rsidRDefault="0027397D" w:rsidP="00E22DB7">
      <w:pPr>
        <w:pStyle w:val="Heading3"/>
      </w:pPr>
      <w:bookmarkStart w:id="105" w:name="_Toc422218123"/>
      <w:r>
        <w:t>TWO-STATE SOLUTION</w:t>
      </w:r>
      <w:bookmarkEnd w:id="105"/>
    </w:p>
    <w:p w:rsidR="0027397D" w:rsidRDefault="0027397D" w:rsidP="0027397D"/>
    <w:p w:rsidR="0027397D" w:rsidRPr="0027397D" w:rsidRDefault="0027397D" w:rsidP="0027397D">
      <w:r w:rsidRPr="0027397D">
        <w:rPr>
          <w:b/>
          <w:u w:val="single"/>
        </w:rPr>
        <w:t>New York Times</w:t>
      </w:r>
      <w:r>
        <w:rPr>
          <w:b/>
        </w:rPr>
        <w:t>:  Secretary Clinton Supported “</w:t>
      </w:r>
      <w:r w:rsidRPr="00DB6078">
        <w:rPr>
          <w:b/>
        </w:rPr>
        <w:t>A Two-State Solution Pursued Through Direct Negotiations Be</w:t>
      </w:r>
      <w:r>
        <w:rPr>
          <w:b/>
        </w:rPr>
        <w:t>tween Israelis And Palestinians.”</w:t>
      </w:r>
      <w:r>
        <w:t xml:space="preserve"> [New York Times, </w:t>
      </w:r>
      <w:hyperlink r:id="rId263" w:history="1">
        <w:r w:rsidRPr="00DB6078">
          <w:rPr>
            <w:rStyle w:val="Hyperlink"/>
          </w:rPr>
          <w:t>3/30/15</w:t>
        </w:r>
      </w:hyperlink>
      <w:r>
        <w:t>]</w:t>
      </w:r>
    </w:p>
    <w:p w:rsidR="0027397D" w:rsidRDefault="0027397D" w:rsidP="0027397D"/>
    <w:p w:rsidR="00E22DB7" w:rsidRDefault="00E22DB7" w:rsidP="00E22DB7">
      <w:pPr>
        <w:pStyle w:val="Heading3"/>
      </w:pPr>
      <w:bookmarkStart w:id="106" w:name="_Toc422218124"/>
      <w:r>
        <w:t>US-ISRAEL RELATIONSHIP</w:t>
      </w:r>
      <w:bookmarkEnd w:id="106"/>
    </w:p>
    <w:p w:rsidR="00E22DB7" w:rsidRDefault="00E22DB7" w:rsidP="00E22DB7"/>
    <w:p w:rsidR="00E22DB7" w:rsidRDefault="00E22DB7" w:rsidP="00E22DB7">
      <w:pPr>
        <w:pStyle w:val="Heading4"/>
      </w:pPr>
      <w:r>
        <w:lastRenderedPageBreak/>
        <w:t>CRITICISM FROM CONSERVATIVE GROUPS</w:t>
      </w:r>
    </w:p>
    <w:p w:rsidR="00E22DB7" w:rsidRDefault="00E22DB7" w:rsidP="00E22DB7"/>
    <w:p w:rsidR="00E22DB7" w:rsidRDefault="00E22DB7" w:rsidP="00E22DB7">
      <w:pPr>
        <w:jc w:val="both"/>
      </w:pPr>
      <w:r w:rsidRPr="00736A67">
        <w:rPr>
          <w:b/>
        </w:rPr>
        <w:t>America Rising: “VIDEO: Meacham Criticizes Obama-Clinton-Kerry Handli</w:t>
      </w:r>
      <w:r>
        <w:rPr>
          <w:b/>
        </w:rPr>
        <w:t xml:space="preserve">ng Of U.S.-Israeli Relationship </w:t>
      </w:r>
      <w:hyperlink r:id="rId264" w:history="1">
        <w:r w:rsidRPr="006950FA">
          <w:rPr>
            <w:rStyle w:val="Hyperlink"/>
            <w:b/>
          </w:rPr>
          <w:t>https://www.youtube.com/watch?v=TKFqYl-c508&amp;feature=youtu.be</w:t>
        </w:r>
      </w:hyperlink>
      <w:r>
        <w:rPr>
          <w:b/>
        </w:rPr>
        <w:t xml:space="preserve"> </w:t>
      </w:r>
      <w:r w:rsidRPr="00736A67">
        <w:rPr>
          <w:b/>
        </w:rPr>
        <w:t>… #</w:t>
      </w:r>
      <w:proofErr w:type="spellStart"/>
      <w:r w:rsidRPr="00736A67">
        <w:rPr>
          <w:b/>
        </w:rPr>
        <w:t>tcot</w:t>
      </w:r>
      <w:proofErr w:type="spellEnd"/>
      <w:r w:rsidRPr="00736A67">
        <w:rPr>
          <w:b/>
        </w:rPr>
        <w:t>”</w:t>
      </w:r>
      <w:r>
        <w:rPr>
          <w:b/>
        </w:rPr>
        <w:t xml:space="preserve"> </w:t>
      </w:r>
      <w:r>
        <w:t>[@</w:t>
      </w:r>
      <w:proofErr w:type="spellStart"/>
      <w:r>
        <w:t>AmericaRising</w:t>
      </w:r>
      <w:proofErr w:type="spellEnd"/>
      <w:r>
        <w:t xml:space="preserve">, Twitter, </w:t>
      </w:r>
      <w:hyperlink r:id="rId265" w:history="1">
        <w:r w:rsidRPr="00F066F8">
          <w:rPr>
            <w:rStyle w:val="Hyperlink"/>
          </w:rPr>
          <w:t>8/1/14</w:t>
        </w:r>
      </w:hyperlink>
      <w:r>
        <w:t>]</w:t>
      </w:r>
    </w:p>
    <w:p w:rsidR="006F4BC2" w:rsidRDefault="006F4BC2" w:rsidP="00E22DB7">
      <w:pPr>
        <w:jc w:val="both"/>
      </w:pPr>
    </w:p>
    <w:p w:rsidR="006F4BC2" w:rsidRDefault="006F4BC2" w:rsidP="006F4BC2">
      <w:pPr>
        <w:pStyle w:val="Heading4"/>
      </w:pPr>
      <w:r>
        <w:t>CRITICISM FROM PUNDITS</w:t>
      </w:r>
    </w:p>
    <w:p w:rsidR="006F4BC2" w:rsidRDefault="006F4BC2" w:rsidP="006F4BC2"/>
    <w:p w:rsidR="006F4BC2" w:rsidRDefault="006F4BC2" w:rsidP="006F4BC2">
      <w:pPr>
        <w:jc w:val="both"/>
      </w:pPr>
      <w:r w:rsidRPr="003300FD">
        <w:rPr>
          <w:b/>
        </w:rPr>
        <w:t xml:space="preserve">Foundation For Middle East Peace President: Secretary Clinton’s Moves “To Completely Back Netanyahu” After Netanyahu’s Criticism </w:t>
      </w:r>
      <w:proofErr w:type="gramStart"/>
      <w:r w:rsidRPr="003300FD">
        <w:rPr>
          <w:b/>
        </w:rPr>
        <w:t>Of</w:t>
      </w:r>
      <w:proofErr w:type="gramEnd"/>
      <w:r w:rsidRPr="003300FD">
        <w:rPr>
          <w:b/>
        </w:rPr>
        <w:t xml:space="preserve"> Secretary Kerry Were “Really Troubling.”</w:t>
      </w:r>
      <w:r>
        <w:rPr>
          <w:i/>
        </w:rPr>
        <w:t xml:space="preserve"> </w:t>
      </w:r>
      <w:r>
        <w:t xml:space="preserve">In an article for the Daily Beast about Secretary Clinton’s comments on foreign policy, Michael </w:t>
      </w:r>
      <w:proofErr w:type="spellStart"/>
      <w:r>
        <w:t>Tomasky</w:t>
      </w:r>
      <w:proofErr w:type="spellEnd"/>
      <w:r>
        <w:t xml:space="preserve"> writes, “</w:t>
      </w:r>
      <w:r w:rsidRPr="003300FD">
        <w:t xml:space="preserve">She sounded like she was reading from an </w:t>
      </w:r>
      <w:proofErr w:type="spellStart"/>
      <w:r w:rsidRPr="003300FD">
        <w:t>AIPAC</w:t>
      </w:r>
      <w:proofErr w:type="spellEnd"/>
      <w:r w:rsidRPr="003300FD">
        <w:t xml:space="preserve"> press release—particularly surprising, said Matthew </w:t>
      </w:r>
      <w:proofErr w:type="spellStart"/>
      <w:r w:rsidRPr="003300FD">
        <w:t>Duss</w:t>
      </w:r>
      <w:proofErr w:type="spellEnd"/>
      <w:r w:rsidRPr="003300FD">
        <w:t xml:space="preserve">, the new president of the Foundation for Middle East Peace, given the way the Netanyahu government has been trashing Clinton’s own successor, John Kerry. </w:t>
      </w:r>
      <w:r>
        <w:t>‘</w:t>
      </w:r>
      <w:r w:rsidRPr="003300FD">
        <w:t>To completely back Netanyahu both on substance—about having control of security in the West Bank—and to do so after several weeks in which the Netanyahu government has really gone out of its way to embarrass and humiliate your successor…that’s really troubling,</w:t>
      </w:r>
      <w:r>
        <w:t xml:space="preserve">’ says </w:t>
      </w:r>
      <w:proofErr w:type="spellStart"/>
      <w:r>
        <w:t>Duss</w:t>
      </w:r>
      <w:proofErr w:type="spellEnd"/>
      <w:r>
        <w:t xml:space="preserve">.” [Daily Beast, </w:t>
      </w:r>
      <w:hyperlink r:id="rId266" w:history="1">
        <w:r w:rsidRPr="003300FD">
          <w:rPr>
            <w:rStyle w:val="Hyperlink"/>
          </w:rPr>
          <w:t>8/13/14</w:t>
        </w:r>
      </w:hyperlink>
      <w:r>
        <w:t>]</w:t>
      </w:r>
    </w:p>
    <w:p w:rsidR="006F4BC2" w:rsidRPr="006F4BC2" w:rsidRDefault="006F4BC2" w:rsidP="006F4BC2"/>
    <w:p w:rsidR="006B0921" w:rsidRDefault="006B0921" w:rsidP="00E22DB7">
      <w:pPr>
        <w:jc w:val="both"/>
      </w:pPr>
    </w:p>
    <w:p w:rsidR="006B0921" w:rsidRDefault="006B0921" w:rsidP="006B0921">
      <w:pPr>
        <w:pStyle w:val="Heading3"/>
      </w:pPr>
      <w:bookmarkStart w:id="107" w:name="_Toc422218125"/>
      <w:r>
        <w:t>US-PALESTINIAN RELATIONSHIP</w:t>
      </w:r>
      <w:bookmarkEnd w:id="107"/>
    </w:p>
    <w:p w:rsidR="006B0921" w:rsidRDefault="006B0921" w:rsidP="006B0921"/>
    <w:p w:rsidR="00E22DB7" w:rsidRDefault="006B0921" w:rsidP="006B0921">
      <w:pPr>
        <w:spacing w:after="200" w:line="276" w:lineRule="auto"/>
        <w:contextualSpacing w:val="0"/>
        <w:jc w:val="both"/>
      </w:pPr>
      <w:r w:rsidRPr="001C0206">
        <w:rPr>
          <w:b/>
        </w:rPr>
        <w:t>Secretary Clinton: “I Would Not Put Hamas In The Category Of People We Could Work With.”</w:t>
      </w:r>
      <w:r>
        <w:t xml:space="preserve"> “</w:t>
      </w:r>
      <w:r w:rsidRPr="001C0206">
        <w:t>I would not put Hamas in the category of people we could work with</w:t>
      </w:r>
      <w:r>
        <w:t>.</w:t>
      </w:r>
      <w:r w:rsidRPr="001C0206">
        <w:t xml:space="preserve"> I don’t think that is realistic because its whole reason for being is resistance against Israel, destruction of Israel, and it is married to very nasty tactics and ideologies, including virulent anti-Semitism. I do not think they should be in any way treated as a legitimate interlocutor, especially because if you do that, it redounds to the disadvantage of the Palestinian Authority, which has a lot of problems, but historically has changed its charter, moved away from the kind of guerrilla resistance movement of previous decades.</w:t>
      </w:r>
      <w:r>
        <w:t xml:space="preserve">” [The Atlantic, </w:t>
      </w:r>
      <w:hyperlink r:id="rId267" w:history="1">
        <w:r>
          <w:rPr>
            <w:rStyle w:val="Hyperlink"/>
          </w:rPr>
          <w:t>8</w:t>
        </w:r>
        <w:r w:rsidRPr="009A7479">
          <w:rPr>
            <w:rStyle w:val="Hyperlink"/>
          </w:rPr>
          <w:t>/10/14</w:t>
        </w:r>
      </w:hyperlink>
      <w:r>
        <w:t>]</w:t>
      </w:r>
    </w:p>
    <w:p w:rsidR="006B0921" w:rsidRDefault="00450B1C" w:rsidP="006B0921">
      <w:pPr>
        <w:pStyle w:val="Heading3"/>
      </w:pPr>
      <w:bookmarkStart w:id="108" w:name="_Toc422218126"/>
      <w:r>
        <w:t>DEFENSE OF ISRAEL AMONG INTERNATIONAL CRITICISM</w:t>
      </w:r>
      <w:bookmarkEnd w:id="108"/>
    </w:p>
    <w:p w:rsidR="006B0921" w:rsidRDefault="006B0921" w:rsidP="006F448B">
      <w:pPr>
        <w:pStyle w:val="Heading4"/>
      </w:pPr>
    </w:p>
    <w:p w:rsidR="006F448B" w:rsidRDefault="006F448B" w:rsidP="006F448B">
      <w:pPr>
        <w:pStyle w:val="Heading4"/>
      </w:pPr>
      <w:r>
        <w:t>WAR CRIMES ACCUSATIONS</w:t>
      </w:r>
    </w:p>
    <w:p w:rsidR="006B0921" w:rsidRDefault="006B0921" w:rsidP="006B0921"/>
    <w:p w:rsidR="006F448B" w:rsidRDefault="006B0921" w:rsidP="006B0921">
      <w:pPr>
        <w:spacing w:after="200" w:line="276" w:lineRule="auto"/>
        <w:contextualSpacing w:val="0"/>
        <w:jc w:val="both"/>
        <w:rPr>
          <w:b/>
        </w:rPr>
      </w:pPr>
      <w:r w:rsidRPr="001E3986">
        <w:rPr>
          <w:b/>
        </w:rPr>
        <w:t xml:space="preserve">Secretary Clinton: International Criticism </w:t>
      </w:r>
      <w:proofErr w:type="gramStart"/>
      <w:r w:rsidRPr="001E3986">
        <w:rPr>
          <w:b/>
        </w:rPr>
        <w:t>Of</w:t>
      </w:r>
      <w:proofErr w:type="gramEnd"/>
      <w:r w:rsidRPr="001E3986">
        <w:rPr>
          <w:b/>
        </w:rPr>
        <w:t xml:space="preserve"> Israel’s Self-Defense “Is Uncalled For And Unfair.”</w:t>
      </w:r>
      <w:r>
        <w:t xml:space="preserve"> “W</w:t>
      </w:r>
      <w:r w:rsidRPr="001E3986">
        <w:t>e do see this enormous international reaction against Israel, and Israel’s right to defend itself, and the way Israel has to defend itself. This reaction is uncalled for and unfair.</w:t>
      </w:r>
      <w:r>
        <w:t xml:space="preserve">” [The Atlantic, </w:t>
      </w:r>
      <w:hyperlink r:id="rId268" w:history="1">
        <w:r>
          <w:rPr>
            <w:rStyle w:val="Hyperlink"/>
          </w:rPr>
          <w:t>8</w:t>
        </w:r>
        <w:r w:rsidRPr="009A7479">
          <w:rPr>
            <w:rStyle w:val="Hyperlink"/>
          </w:rPr>
          <w:t>/10/14</w:t>
        </w:r>
      </w:hyperlink>
      <w:r>
        <w:t>]</w:t>
      </w:r>
    </w:p>
    <w:p w:rsidR="00905A7E" w:rsidRDefault="00905A7E" w:rsidP="00A93FC6">
      <w:pPr>
        <w:jc w:val="both"/>
      </w:pPr>
      <w:r w:rsidRPr="00B43A48">
        <w:rPr>
          <w:b/>
        </w:rPr>
        <w:t>Secretary Clinton: “It Is Not ‘Accurate Or Fair’ To Say Israel May Have Committed War Crimes.”</w:t>
      </w:r>
      <w:r>
        <w:t xml:space="preserve"> “</w:t>
      </w:r>
      <w:r w:rsidRPr="00B43A48">
        <w:t xml:space="preserve">Hillary Clinton retorts an </w:t>
      </w:r>
      <w:proofErr w:type="spellStart"/>
      <w:r w:rsidRPr="00B43A48">
        <w:t>U.N</w:t>
      </w:r>
      <w:proofErr w:type="spellEnd"/>
      <w:r w:rsidRPr="00B43A48">
        <w:t xml:space="preserve"> commissioner, tells @</w:t>
      </w:r>
      <w:proofErr w:type="spellStart"/>
      <w:r w:rsidRPr="00B43A48">
        <w:t>FareedZakaria</w:t>
      </w:r>
      <w:proofErr w:type="spellEnd"/>
      <w:r w:rsidRPr="00B43A48">
        <w:t>, it isn't "accurate or fair" to say Israel may have committed war crimes.</w:t>
      </w:r>
      <w:r>
        <w:t>” [Twitter, @</w:t>
      </w:r>
      <w:proofErr w:type="spellStart"/>
      <w:r>
        <w:t>danmericaCNN</w:t>
      </w:r>
      <w:proofErr w:type="spellEnd"/>
      <w:r>
        <w:t xml:space="preserve">, </w:t>
      </w:r>
      <w:hyperlink r:id="rId269" w:history="1">
        <w:r w:rsidRPr="00B43A48">
          <w:rPr>
            <w:rStyle w:val="Hyperlink"/>
          </w:rPr>
          <w:t>7/25/14</w:t>
        </w:r>
      </w:hyperlink>
      <w:r>
        <w:t>]</w:t>
      </w:r>
    </w:p>
    <w:p w:rsidR="006F448B" w:rsidRDefault="006F448B" w:rsidP="00A93FC6">
      <w:pPr>
        <w:jc w:val="both"/>
      </w:pPr>
    </w:p>
    <w:p w:rsidR="006F448B" w:rsidRDefault="006F448B" w:rsidP="006F448B">
      <w:pPr>
        <w:pStyle w:val="Heading4"/>
      </w:pPr>
      <w:r>
        <w:t>HAMAS PROVOCATION</w:t>
      </w:r>
    </w:p>
    <w:p w:rsidR="006B0921" w:rsidRDefault="006B0921" w:rsidP="006B0921"/>
    <w:p w:rsidR="006B0921" w:rsidRDefault="006B0921" w:rsidP="006B0921">
      <w:pPr>
        <w:spacing w:after="200" w:line="276" w:lineRule="auto"/>
        <w:contextualSpacing w:val="0"/>
        <w:jc w:val="both"/>
      </w:pPr>
      <w:r w:rsidRPr="00074F13">
        <w:rPr>
          <w:b/>
        </w:rPr>
        <w:t>Secretary Clinton</w:t>
      </w:r>
      <w:r>
        <w:rPr>
          <w:b/>
        </w:rPr>
        <w:t>:</w:t>
      </w:r>
      <w:r w:rsidRPr="00074F13">
        <w:rPr>
          <w:b/>
        </w:rPr>
        <w:t xml:space="preserve"> “What You See Is Largely What Hamas Invites And Permits Western Journalists To Report On From Gaza.”</w:t>
      </w:r>
      <w:r>
        <w:rPr>
          <w:b/>
        </w:rPr>
        <w:t xml:space="preserve"> </w:t>
      </w:r>
      <w:r>
        <w:t xml:space="preserve">[The Atlantic, </w:t>
      </w:r>
      <w:hyperlink r:id="rId270" w:history="1">
        <w:r>
          <w:rPr>
            <w:rStyle w:val="Hyperlink"/>
          </w:rPr>
          <w:t>8</w:t>
        </w:r>
        <w:r w:rsidRPr="009A7479">
          <w:rPr>
            <w:rStyle w:val="Hyperlink"/>
          </w:rPr>
          <w:t>/10/14</w:t>
        </w:r>
      </w:hyperlink>
      <w:r>
        <w:t>]</w:t>
      </w:r>
    </w:p>
    <w:p w:rsidR="006F448B" w:rsidRDefault="006B0921" w:rsidP="006B0921">
      <w:pPr>
        <w:spacing w:after="200" w:line="276" w:lineRule="auto"/>
        <w:contextualSpacing w:val="0"/>
        <w:jc w:val="both"/>
      </w:pPr>
      <w:r w:rsidRPr="003C05F3">
        <w:rPr>
          <w:b/>
        </w:rPr>
        <w:t xml:space="preserve">Secretary Clinton: “It’s Unclear” If Israel Did Enough </w:t>
      </w:r>
      <w:proofErr w:type="gramStart"/>
      <w:r w:rsidRPr="003C05F3">
        <w:rPr>
          <w:b/>
        </w:rPr>
        <w:t>To Limit Civilian Casualties In</w:t>
      </w:r>
      <w:proofErr w:type="gramEnd"/>
      <w:r w:rsidRPr="003C05F3">
        <w:rPr>
          <w:b/>
        </w:rPr>
        <w:t xml:space="preserve"> Gaza, But “Israel Did What It Had To Do To Respond To The Rockets.” </w:t>
      </w:r>
      <w:r>
        <w:t xml:space="preserve">When asked in an interview with </w:t>
      </w:r>
      <w:r>
        <w:rPr>
          <w:i/>
        </w:rPr>
        <w:t xml:space="preserve">The </w:t>
      </w:r>
      <w:r w:rsidRPr="009A7479">
        <w:rPr>
          <w:i/>
        </w:rPr>
        <w:t>Atlantic</w:t>
      </w:r>
      <w:r>
        <w:t>’s Jeffrey Goldberg if she thought Israel had done enough to limit civilian casualties in Gaza, Secretary Clinton responded: “</w:t>
      </w:r>
      <w:r w:rsidRPr="003C05F3">
        <w:t xml:space="preserve">It’s unclear. I think Israel did what it had to do to respond to the rockets. And there is the surprising number and complexity of the </w:t>
      </w:r>
      <w:proofErr w:type="gramStart"/>
      <w:r w:rsidRPr="003C05F3">
        <w:t>tunnels,</w:t>
      </w:r>
      <w:proofErr w:type="gramEnd"/>
      <w:r w:rsidRPr="003C05F3">
        <w:t xml:space="preserve"> and Hamas has consistently, not just in this conflict, but in the past, been less than protective of their civilians.</w:t>
      </w:r>
      <w:r>
        <w:t xml:space="preserve">” [The Atlantic, </w:t>
      </w:r>
      <w:hyperlink r:id="rId271" w:history="1">
        <w:r>
          <w:rPr>
            <w:rStyle w:val="Hyperlink"/>
          </w:rPr>
          <w:t>8</w:t>
        </w:r>
        <w:r w:rsidRPr="009A7479">
          <w:rPr>
            <w:rStyle w:val="Hyperlink"/>
          </w:rPr>
          <w:t>/10/14</w:t>
        </w:r>
      </w:hyperlink>
      <w:r>
        <w:t>]</w:t>
      </w:r>
    </w:p>
    <w:p w:rsidR="006B0921" w:rsidRDefault="006F448B" w:rsidP="00A93FC6">
      <w:pPr>
        <w:jc w:val="both"/>
      </w:pPr>
      <w:r w:rsidRPr="00A41FC4">
        <w:rPr>
          <w:b/>
        </w:rPr>
        <w:lastRenderedPageBreak/>
        <w:t xml:space="preserve">Secretary Clinton: </w:t>
      </w:r>
      <w:r>
        <w:rPr>
          <w:b/>
        </w:rPr>
        <w:t>“Part Of The Hamas Calculation</w:t>
      </w:r>
      <w:proofErr w:type="gramStart"/>
      <w:r>
        <w:rPr>
          <w:b/>
        </w:rPr>
        <w:t>…[</w:t>
      </w:r>
      <w:proofErr w:type="gramEnd"/>
      <w:r>
        <w:rPr>
          <w:b/>
        </w:rPr>
        <w:t>Was]</w:t>
      </w:r>
      <w:r w:rsidRPr="00A41FC4">
        <w:rPr>
          <w:b/>
        </w:rPr>
        <w:t xml:space="preserve"> To Provoke Israel To Respond.</w:t>
      </w:r>
      <w:r>
        <w:rPr>
          <w:b/>
        </w:rPr>
        <w:t>”</w:t>
      </w:r>
      <w:r>
        <w:t xml:space="preserve"> In a live question-and-answer session at Twitter headquarters in San </w:t>
      </w:r>
      <w:proofErr w:type="spellStart"/>
      <w:r>
        <w:t>Fransisco</w:t>
      </w:r>
      <w:proofErr w:type="spellEnd"/>
      <w:r>
        <w:t xml:space="preserve">, Secretary Clinton said: “Because of the actions by Hamas, first to rain rockets onto Israel, Israel being provoked — because I do think that was part of the Hamas calculation, to provoke Israel to respond, to defend itself, which any nation has to do if you are under attack like that, and then we see the unfortunate effects of any conflict with innocent people being caught in the crossfires.” [Politico, </w:t>
      </w:r>
      <w:hyperlink r:id="rId272" w:history="1">
        <w:r w:rsidRPr="00A41FC4">
          <w:rPr>
            <w:rStyle w:val="Hyperlink"/>
          </w:rPr>
          <w:t>7/21/14</w:t>
        </w:r>
      </w:hyperlink>
      <w:r>
        <w:t>]</w:t>
      </w:r>
    </w:p>
    <w:p w:rsidR="00172C6B" w:rsidRDefault="00172C6B" w:rsidP="00A93FC6">
      <w:pPr>
        <w:jc w:val="both"/>
      </w:pPr>
    </w:p>
    <w:p w:rsidR="00172C6B" w:rsidRDefault="00172C6B" w:rsidP="00172C6B">
      <w:pPr>
        <w:pStyle w:val="Heading3"/>
      </w:pPr>
      <w:bookmarkStart w:id="109" w:name="_Toc422218127"/>
      <w:r>
        <w:t>COMMENTS ON ISRAELI/PALESTINIAN CLASHES</w:t>
      </w:r>
      <w:bookmarkEnd w:id="109"/>
    </w:p>
    <w:p w:rsidR="00172C6B" w:rsidRDefault="00172C6B" w:rsidP="00172C6B"/>
    <w:p w:rsidR="00172C6B" w:rsidRDefault="00172C6B" w:rsidP="00172C6B">
      <w:pPr>
        <w:pStyle w:val="Heading4"/>
      </w:pPr>
      <w:r>
        <w:t>CRITICISM FROM 2016 REPUBLICAN CANDIDATES</w:t>
      </w:r>
    </w:p>
    <w:p w:rsidR="00172C6B" w:rsidRDefault="00172C6B" w:rsidP="00172C6B"/>
    <w:p w:rsidR="00905A7E" w:rsidRDefault="00172C6B" w:rsidP="00172C6B">
      <w:pPr>
        <w:jc w:val="both"/>
      </w:pPr>
      <w:r w:rsidRPr="0060282A">
        <w:rPr>
          <w:b/>
        </w:rPr>
        <w:t>Ted Cruz: “Hillary Clinton Seems To Fundamentally Misunderstand The Problem” In Gaza.</w:t>
      </w:r>
      <w:r>
        <w:t xml:space="preserve"> In a statement posted to his official Facebook page, Senator Ted Cruz wrote: “Hillary Clinton seems to fundamentally misunderstand the problem. Hamas doesn't put rockets in schools, mosques, hospitals, and homes because ‘Gaza is pretty small.’ Hamas does so--and tells civilians to stay there, when the rockets are about to be taken out--because they want to use the citizens of Gaza as human shields. The entire objective, for Hamas, is to have heart-wrenching pictures of dead Palestinian women and children emblazoned across the evening news, for the UN and the media to use to demonize Israel. Using civilians as human shields is a war crime, and Secretary Clinton should not be excusing it merely as a consequence of the small size of Gaza.” [Blog Post, Senator Ted Cruz, Facebook, </w:t>
      </w:r>
      <w:hyperlink r:id="rId273" w:history="1">
        <w:r w:rsidRPr="0060282A">
          <w:rPr>
            <w:rStyle w:val="Hyperlink"/>
          </w:rPr>
          <w:t>7/29/14</w:t>
        </w:r>
      </w:hyperlink>
      <w:r>
        <w:t>]</w:t>
      </w:r>
    </w:p>
    <w:p w:rsidR="00E22DB7" w:rsidRDefault="00E22DB7" w:rsidP="00172C6B">
      <w:pPr>
        <w:jc w:val="both"/>
      </w:pPr>
    </w:p>
    <w:p w:rsidR="006F4BC2" w:rsidRDefault="006F4BC2" w:rsidP="006F4BC2">
      <w:pPr>
        <w:pStyle w:val="Heading3"/>
      </w:pPr>
      <w:bookmarkStart w:id="110" w:name="_Toc422218128"/>
      <w:r>
        <w:t>COMMENTS ON ISRAELI SETTLEMENT ACTIVITY</w:t>
      </w:r>
      <w:bookmarkEnd w:id="110"/>
    </w:p>
    <w:p w:rsidR="006F4BC2" w:rsidRDefault="006F4BC2" w:rsidP="006F4BC2"/>
    <w:p w:rsidR="006F4BC2" w:rsidRDefault="006F4BC2" w:rsidP="006F4BC2">
      <w:pPr>
        <w:spacing w:after="200" w:line="276" w:lineRule="auto"/>
        <w:contextualSpacing w:val="0"/>
        <w:jc w:val="both"/>
        <w:rPr>
          <w:b/>
        </w:rPr>
      </w:pPr>
      <w:r w:rsidRPr="00197FCD">
        <w:rPr>
          <w:b/>
        </w:rPr>
        <w:t xml:space="preserve">Secretary Clinton </w:t>
      </w:r>
      <w:proofErr w:type="gramStart"/>
      <w:r w:rsidRPr="00197FCD">
        <w:rPr>
          <w:b/>
        </w:rPr>
        <w:t>On</w:t>
      </w:r>
      <w:proofErr w:type="gramEnd"/>
      <w:r w:rsidRPr="00197FCD">
        <w:rPr>
          <w:b/>
        </w:rPr>
        <w:t xml:space="preserve"> Israel’s Reluctance To Withdraw From The West Bank: Because Of Threats From Hamas And Elsewhere, Prime Minister “Netanyahu Could Not Do This In Good Conscience.”</w:t>
      </w:r>
      <w:r>
        <w:t xml:space="preserve"> “</w:t>
      </w:r>
      <w:r w:rsidRPr="001C3B3C">
        <w:t>I got Netanyahu to agree to the unprecedented  settlement freeze, it did not cover East Jerusalem, but it did cover the West Bank and it was actually legitimate and it did stop new housing starts for 10 months</w:t>
      </w:r>
      <w:r>
        <w:t>…</w:t>
      </w:r>
      <w:r w:rsidRPr="001C3B3C">
        <w:t xml:space="preserve">So what I tell people is, yeah, if I were the prime minister of Israel, you’re damn right I would expect to have control over security [on the West Bank], because even if I’m dealing with Abbas, who is 79 years old, and other members of Fatah, who are enjoying a better lifestyle and making money on all kinds of things, that does not protect Israel from the influx of Hamas or cross-border attacks from anywhere else. With Syria and Iraq, it is all one big threat. </w:t>
      </w:r>
      <w:proofErr w:type="gramStart"/>
      <w:r w:rsidRPr="001C3B3C">
        <w:t>So Netanyahu could not do this in good conscience.</w:t>
      </w:r>
      <w:r>
        <w:t>”</w:t>
      </w:r>
      <w:proofErr w:type="gramEnd"/>
      <w:r>
        <w:t xml:space="preserve"> [The Atlantic, </w:t>
      </w:r>
      <w:hyperlink r:id="rId274" w:history="1">
        <w:r>
          <w:rPr>
            <w:rStyle w:val="Hyperlink"/>
          </w:rPr>
          <w:t>8</w:t>
        </w:r>
        <w:r w:rsidRPr="009A7479">
          <w:rPr>
            <w:rStyle w:val="Hyperlink"/>
          </w:rPr>
          <w:t>/10/14</w:t>
        </w:r>
      </w:hyperlink>
      <w:r>
        <w:t>]</w:t>
      </w:r>
    </w:p>
    <w:p w:rsidR="006F4BC2" w:rsidRDefault="006F4BC2" w:rsidP="006F4BC2">
      <w:pPr>
        <w:jc w:val="both"/>
      </w:pPr>
      <w:r w:rsidRPr="00B43A48">
        <w:rPr>
          <w:b/>
        </w:rPr>
        <w:t>Secretary Clinton: Israeli Settlements Are A “Terrible Signal To Send.”</w:t>
      </w:r>
      <w:r>
        <w:t xml:space="preserve"> “</w:t>
      </w:r>
      <w:r w:rsidRPr="00B43A48">
        <w:t>Clinton tells @</w:t>
      </w:r>
      <w:proofErr w:type="spellStart"/>
      <w:r w:rsidRPr="00B43A48">
        <w:t>FareedZakaria</w:t>
      </w:r>
      <w:proofErr w:type="spellEnd"/>
      <w:r>
        <w:t xml:space="preserve"> that settlement growth is her ‘biggest complaint’</w:t>
      </w:r>
      <w:r w:rsidRPr="00B43A48">
        <w:t xml:space="preserve"> with Israel. </w:t>
      </w:r>
      <w:proofErr w:type="gramStart"/>
      <w:r w:rsidRPr="00B43A48">
        <w:t xml:space="preserve">Says they </w:t>
      </w:r>
      <w:r>
        <w:t>are a ‘terrible signal to send.’”</w:t>
      </w:r>
      <w:proofErr w:type="gramEnd"/>
      <w:r>
        <w:t xml:space="preserve"> [Twitter, @</w:t>
      </w:r>
      <w:proofErr w:type="spellStart"/>
      <w:r>
        <w:t>danmericaCNN</w:t>
      </w:r>
      <w:proofErr w:type="spellEnd"/>
      <w:r>
        <w:t xml:space="preserve">, </w:t>
      </w:r>
      <w:hyperlink r:id="rId275" w:history="1">
        <w:r w:rsidRPr="00B43A48">
          <w:rPr>
            <w:rStyle w:val="Hyperlink"/>
          </w:rPr>
          <w:t>7/25/14</w:t>
        </w:r>
      </w:hyperlink>
      <w:r>
        <w:t>]</w:t>
      </w:r>
    </w:p>
    <w:p w:rsidR="006F4BC2" w:rsidRDefault="006F4BC2" w:rsidP="006F4BC2"/>
    <w:p w:rsidR="006F4BC2" w:rsidRPr="00A33FE5" w:rsidRDefault="006F4BC2" w:rsidP="006F4BC2">
      <w:pPr>
        <w:jc w:val="both"/>
      </w:pPr>
      <w:r>
        <w:rPr>
          <w:b/>
        </w:rPr>
        <w:t>HEADLINE: “</w:t>
      </w:r>
      <w:r w:rsidRPr="00A33FE5">
        <w:rPr>
          <w:b/>
        </w:rPr>
        <w:t>Hillary Clinto</w:t>
      </w:r>
      <w:r>
        <w:rPr>
          <w:b/>
        </w:rPr>
        <w:t xml:space="preserve">n: I Was </w:t>
      </w:r>
      <w:proofErr w:type="gramStart"/>
      <w:r>
        <w:rPr>
          <w:b/>
        </w:rPr>
        <w:t>The</w:t>
      </w:r>
      <w:proofErr w:type="gramEnd"/>
      <w:r>
        <w:rPr>
          <w:b/>
        </w:rPr>
        <w:t xml:space="preserve"> ‘Designated Yeller’</w:t>
      </w:r>
      <w:r w:rsidRPr="00A33FE5">
        <w:rPr>
          <w:b/>
        </w:rPr>
        <w:t xml:space="preserve"> At Israel As Secretary of State</w:t>
      </w:r>
      <w:r>
        <w:rPr>
          <w:b/>
        </w:rPr>
        <w:t>.”</w:t>
      </w:r>
      <w:r>
        <w:t xml:space="preserve"> [Real Clear Politics, </w:t>
      </w:r>
      <w:hyperlink r:id="rId276" w:anchor=".U9ZjoIh6fvs.twitter" w:history="1">
        <w:r w:rsidRPr="00A33FE5">
          <w:rPr>
            <w:rStyle w:val="Hyperlink"/>
          </w:rPr>
          <w:t>7/27/14</w:t>
        </w:r>
      </w:hyperlink>
      <w:r>
        <w:t>]</w:t>
      </w:r>
    </w:p>
    <w:p w:rsidR="006F4BC2" w:rsidRDefault="006F4BC2" w:rsidP="006F4BC2">
      <w:pPr>
        <w:jc w:val="both"/>
        <w:rPr>
          <w:b/>
        </w:rPr>
      </w:pPr>
    </w:p>
    <w:p w:rsidR="006F4BC2" w:rsidRDefault="006F4BC2" w:rsidP="006F4BC2">
      <w:pPr>
        <w:jc w:val="both"/>
      </w:pPr>
      <w:r w:rsidRPr="00FF173C">
        <w:rPr>
          <w:b/>
        </w:rPr>
        <w:t xml:space="preserve">Secretary Clinton: </w:t>
      </w:r>
      <w:r>
        <w:rPr>
          <w:b/>
        </w:rPr>
        <w:t>Continued Settlement Building In The West Bank Is “My Biggest Complaint With The Israeli Government.”</w:t>
      </w:r>
      <w:r>
        <w:t xml:space="preserve"> In an interview on Fareed </w:t>
      </w:r>
      <w:proofErr w:type="spellStart"/>
      <w:r>
        <w:t>Zakaria</w:t>
      </w:r>
      <w:proofErr w:type="spellEnd"/>
      <w:r>
        <w:t xml:space="preserve"> GPS, Secretary Clinton spoke about Israeli settlement activity in the West Bank: “This is my biggest complaint with the Israeli government. I am a strong supporter of Israel, strong supporter of their right to defend themselves. But the continuing settlements which have been denounced by successive American administrations on both sides of the aisle are </w:t>
      </w:r>
      <w:proofErr w:type="gramStart"/>
      <w:r>
        <w:t>clearly a terrible signal to send if at the same time you claim you're</w:t>
      </w:r>
      <w:proofErr w:type="gramEnd"/>
      <w:r>
        <w:t xml:space="preserve"> looking for a two-state solution.” [CNN, Fareed </w:t>
      </w:r>
      <w:proofErr w:type="spellStart"/>
      <w:r>
        <w:t>Zakaria</w:t>
      </w:r>
      <w:proofErr w:type="spellEnd"/>
      <w:r>
        <w:t xml:space="preserve"> GPS, 7/27/14]</w:t>
      </w:r>
    </w:p>
    <w:p w:rsidR="006F4BC2" w:rsidRDefault="006F4BC2" w:rsidP="006F4BC2">
      <w:pPr>
        <w:jc w:val="both"/>
      </w:pPr>
    </w:p>
    <w:p w:rsidR="006F4BC2" w:rsidRDefault="006F4BC2" w:rsidP="006F4BC2">
      <w:pPr>
        <w:pStyle w:val="Heading4"/>
      </w:pPr>
      <w:r>
        <w:t>CRITICISM FROM PUNDITS</w:t>
      </w:r>
    </w:p>
    <w:p w:rsidR="006F4BC2" w:rsidRDefault="006F4BC2" w:rsidP="006F4BC2"/>
    <w:p w:rsidR="006F4BC2" w:rsidRDefault="006F4BC2" w:rsidP="006F4BC2">
      <w:pPr>
        <w:jc w:val="both"/>
      </w:pPr>
      <w:proofErr w:type="spellStart"/>
      <w:r w:rsidRPr="00DF1274">
        <w:rPr>
          <w:b/>
          <w:u w:val="single"/>
        </w:rPr>
        <w:t>Haaretz</w:t>
      </w:r>
      <w:r w:rsidRPr="00DF1274">
        <w:rPr>
          <w:b/>
        </w:rPr>
        <w:t>’s</w:t>
      </w:r>
      <w:proofErr w:type="spellEnd"/>
      <w:r w:rsidRPr="00DF1274">
        <w:rPr>
          <w:b/>
        </w:rPr>
        <w:t xml:space="preserve"> Peter </w:t>
      </w:r>
      <w:proofErr w:type="spellStart"/>
      <w:r w:rsidRPr="00DF1274">
        <w:rPr>
          <w:b/>
        </w:rPr>
        <w:t>Beinart</w:t>
      </w:r>
      <w:proofErr w:type="spellEnd"/>
      <w:r w:rsidRPr="00DF1274">
        <w:rPr>
          <w:b/>
        </w:rPr>
        <w:t xml:space="preserve">: Secretary Clinton’s Assertion That Israeli Prime Minister Netanyahu Gave </w:t>
      </w:r>
      <w:proofErr w:type="gramStart"/>
      <w:r w:rsidRPr="00DF1274">
        <w:rPr>
          <w:b/>
        </w:rPr>
        <w:t>Up Territory To</w:t>
      </w:r>
      <w:proofErr w:type="gramEnd"/>
      <w:r w:rsidRPr="00DF1274">
        <w:rPr>
          <w:b/>
        </w:rPr>
        <w:t xml:space="preserve"> Palestinians Was “Extremely Generous.”</w:t>
      </w:r>
      <w:r>
        <w:t xml:space="preserve"> In an article about Secretary Clinton’s </w:t>
      </w:r>
      <w:r>
        <w:lastRenderedPageBreak/>
        <w:t xml:space="preserve">defense of Israeli Prime Minister Benjamin Netanyahu’s actions towards the Palestinians, </w:t>
      </w:r>
      <w:proofErr w:type="spellStart"/>
      <w:r w:rsidRPr="0023081F">
        <w:rPr>
          <w:i/>
        </w:rPr>
        <w:t>Haaretz</w:t>
      </w:r>
      <w:r>
        <w:t>’s</w:t>
      </w:r>
      <w:proofErr w:type="spellEnd"/>
      <w:r>
        <w:t xml:space="preserve"> Peter </w:t>
      </w:r>
      <w:proofErr w:type="spellStart"/>
      <w:r>
        <w:t>Beinart</w:t>
      </w:r>
      <w:proofErr w:type="spellEnd"/>
      <w:r>
        <w:t xml:space="preserve"> writes, “Clinton began her defense of Bibi by noting that in his first term, in the late 1990s, he had ‘give[n] up territory’ and ‘moved in that direction [towards a Palestinian state], as hard as it was.’ That’s extremely generous. It’s true that in 1997, Bibi withdrew Israeli troops from most of the West Bank city of Hebron (though they can reenter any time Israel wants) and the following year signed the Wye River Accords, under which Israel was supposed to hand over 13 percent of the West Bank to the Palestinian Authority (though Bibi’s government fell before it could do so). What Clinton leaves out is that Bibi only agreed to these withdrawals to forestall the far larger ones envisioned under the Oslo Accords he inherited from Yitzhak Rabin and Shimon Peres.” [Peter </w:t>
      </w:r>
      <w:proofErr w:type="spellStart"/>
      <w:r>
        <w:t>Beinart</w:t>
      </w:r>
      <w:proofErr w:type="spellEnd"/>
      <w:r>
        <w:t xml:space="preserve">, </w:t>
      </w:r>
      <w:proofErr w:type="spellStart"/>
      <w:r>
        <w:t>Haaretz</w:t>
      </w:r>
      <w:proofErr w:type="spellEnd"/>
      <w:r>
        <w:t xml:space="preserve">, </w:t>
      </w:r>
      <w:hyperlink r:id="rId277" w:history="1">
        <w:r w:rsidRPr="00DF1274">
          <w:rPr>
            <w:rStyle w:val="Hyperlink"/>
          </w:rPr>
          <w:t>8/11/14</w:t>
        </w:r>
      </w:hyperlink>
      <w:r>
        <w:t>]</w:t>
      </w:r>
    </w:p>
    <w:p w:rsidR="006F4BC2" w:rsidRDefault="006F4BC2" w:rsidP="006F4BC2">
      <w:pPr>
        <w:jc w:val="both"/>
      </w:pPr>
    </w:p>
    <w:p w:rsidR="006F4BC2" w:rsidRDefault="006F4BC2" w:rsidP="006F4BC2">
      <w:pPr>
        <w:jc w:val="both"/>
      </w:pPr>
      <w:proofErr w:type="spellStart"/>
      <w:r w:rsidRPr="00DF1274">
        <w:rPr>
          <w:b/>
          <w:u w:val="single"/>
        </w:rPr>
        <w:t>Haaretz</w:t>
      </w:r>
      <w:r>
        <w:rPr>
          <w:b/>
        </w:rPr>
        <w:t>’s</w:t>
      </w:r>
      <w:proofErr w:type="spellEnd"/>
      <w:r>
        <w:rPr>
          <w:b/>
        </w:rPr>
        <w:t xml:space="preserve"> Peter </w:t>
      </w:r>
      <w:proofErr w:type="spellStart"/>
      <w:r>
        <w:rPr>
          <w:b/>
        </w:rPr>
        <w:t>Beinart</w:t>
      </w:r>
      <w:proofErr w:type="spellEnd"/>
      <w:r>
        <w:rPr>
          <w:b/>
        </w:rPr>
        <w:t xml:space="preserve"> </w:t>
      </w:r>
      <w:proofErr w:type="gramStart"/>
      <w:r>
        <w:rPr>
          <w:b/>
        </w:rPr>
        <w:t>On A Settlement Freeze In The</w:t>
      </w:r>
      <w:proofErr w:type="gramEnd"/>
      <w:r>
        <w:rPr>
          <w:b/>
        </w:rPr>
        <w:t xml:space="preserve"> West Bank: “Clinton’s Claim That [Palestinian Prime Minister] Abbas Refused To Negotiate Until The Last Minute Is Disingenuous.”</w:t>
      </w:r>
      <w:r>
        <w:t xml:space="preserve"> In an article about Secretary Clinton’s defense of Israeli Prime Minister Benjamin Netanyahu’s actions towards the Palestinians, </w:t>
      </w:r>
      <w:proofErr w:type="spellStart"/>
      <w:r w:rsidRPr="0023081F">
        <w:rPr>
          <w:i/>
        </w:rPr>
        <w:t>Haaretz</w:t>
      </w:r>
      <w:r>
        <w:t>’s</w:t>
      </w:r>
      <w:proofErr w:type="spellEnd"/>
      <w:r>
        <w:t xml:space="preserve"> Peter </w:t>
      </w:r>
      <w:proofErr w:type="spellStart"/>
      <w:r>
        <w:t>Beinart</w:t>
      </w:r>
      <w:proofErr w:type="spellEnd"/>
      <w:r>
        <w:t xml:space="preserve"> writes, “Fast-forwarding to the Obama years, Clinton claims that, ‘I got Netanyahu to agree to the unprecedented settlement freeze… It took me nine months to get Abbas into the negotiations even after we delivered on the settlement freeze.’ What’s striking, again, is what Clinton leaves out. The settlement freeze was indeed, unprecedented. Unfortunately, it didn’t actually freeze settlement growth…</w:t>
      </w:r>
      <w:r w:rsidRPr="006426F4">
        <w:t xml:space="preserve"> Clinton’s claim that Abbas refused to negotiate until the last minute is disingenuous too. In fact, Israeli and Palestinian negotiators met repeatedly during the </w:t>
      </w:r>
      <w:r>
        <w:t>‘</w:t>
      </w:r>
      <w:r w:rsidRPr="006426F4">
        <w:t>freeze.</w:t>
      </w:r>
      <w:r>
        <w:t xml:space="preserve">’” [Peter </w:t>
      </w:r>
      <w:proofErr w:type="spellStart"/>
      <w:r>
        <w:t>Beinart</w:t>
      </w:r>
      <w:proofErr w:type="spellEnd"/>
      <w:r>
        <w:t xml:space="preserve">, </w:t>
      </w:r>
      <w:proofErr w:type="spellStart"/>
      <w:r>
        <w:t>Haaretz</w:t>
      </w:r>
      <w:proofErr w:type="spellEnd"/>
      <w:r>
        <w:t xml:space="preserve">, </w:t>
      </w:r>
      <w:hyperlink r:id="rId278" w:history="1">
        <w:r w:rsidRPr="00DF1274">
          <w:rPr>
            <w:rStyle w:val="Hyperlink"/>
          </w:rPr>
          <w:t>8/11/14</w:t>
        </w:r>
      </w:hyperlink>
      <w:r>
        <w:t>]</w:t>
      </w:r>
    </w:p>
    <w:p w:rsidR="006F4BC2" w:rsidRDefault="006F4BC2" w:rsidP="006F4BC2">
      <w:pPr>
        <w:jc w:val="both"/>
      </w:pPr>
    </w:p>
    <w:p w:rsidR="006F4BC2" w:rsidRDefault="006F4BC2" w:rsidP="006F4BC2">
      <w:pPr>
        <w:jc w:val="both"/>
      </w:pPr>
      <w:proofErr w:type="spellStart"/>
      <w:r w:rsidRPr="00DF1274">
        <w:rPr>
          <w:b/>
          <w:u w:val="single"/>
        </w:rPr>
        <w:t>Haaretz</w:t>
      </w:r>
      <w:r>
        <w:rPr>
          <w:b/>
        </w:rPr>
        <w:t>’s</w:t>
      </w:r>
      <w:proofErr w:type="spellEnd"/>
      <w:r>
        <w:rPr>
          <w:b/>
        </w:rPr>
        <w:t xml:space="preserve"> Peter </w:t>
      </w:r>
      <w:proofErr w:type="spellStart"/>
      <w:r>
        <w:rPr>
          <w:b/>
        </w:rPr>
        <w:t>Beinart</w:t>
      </w:r>
      <w:proofErr w:type="spellEnd"/>
      <w:r>
        <w:rPr>
          <w:b/>
        </w:rPr>
        <w:t xml:space="preserve">: </w:t>
      </w:r>
      <w:r w:rsidRPr="006426F4">
        <w:rPr>
          <w:b/>
        </w:rPr>
        <w:t>For Palestinians, Secretary Clinton’s Position On Israeli Troops In The Jordan Valley “Represents Painful Backsliding From The Position Outlined By [Her] Husband</w:t>
      </w:r>
      <w:r w:rsidRPr="007255D9">
        <w:rPr>
          <w:b/>
        </w:rPr>
        <w:t>” In 2000.</w:t>
      </w:r>
      <w:r>
        <w:t xml:space="preserve"> In an article about Secretary Clinton’s defense of Israeli Prime Minister Benjamin Netanyahu’s actions towards the Palestinians, </w:t>
      </w:r>
      <w:proofErr w:type="spellStart"/>
      <w:r w:rsidRPr="0023081F">
        <w:rPr>
          <w:i/>
        </w:rPr>
        <w:t>Haaretz</w:t>
      </w:r>
      <w:r>
        <w:t>’s</w:t>
      </w:r>
      <w:proofErr w:type="spellEnd"/>
      <w:r>
        <w:t xml:space="preserve"> Peter </w:t>
      </w:r>
      <w:proofErr w:type="spellStart"/>
      <w:r>
        <w:t>Beinart</w:t>
      </w:r>
      <w:proofErr w:type="spellEnd"/>
      <w:r>
        <w:t xml:space="preserve"> writes, “</w:t>
      </w:r>
      <w:r w:rsidRPr="006426F4">
        <w:t xml:space="preserve">Most remarkable of all, Clinton tells Goldberg that, </w:t>
      </w:r>
      <w:r>
        <w:t>‘</w:t>
      </w:r>
      <w:r w:rsidRPr="006426F4">
        <w:t>If I were the prime minister of Israel, you’re damn right I would expect to have security [control over the West Bank].</w:t>
      </w:r>
      <w:r>
        <w:t>’</w:t>
      </w:r>
      <w:r w:rsidRPr="006426F4">
        <w:t xml:space="preserve"> What makes this statement so remarkable is that earlier in the interview, Hillary praised the Clinton parameters outlined by her husband in December 2000. Those parameters permit Israeli troops to remain in the Jordan Valley, along the West Bank’s border with Jordan, for three years. Later in the interview, Clinton claims that she convinced Abbas to agree to allow Israeli troops to remain for </w:t>
      </w:r>
      <w:r>
        <w:t>‘</w:t>
      </w:r>
      <w:r w:rsidRPr="006426F4">
        <w:t>six, seven, eight years</w:t>
      </w:r>
      <w:r>
        <w:t>’</w:t>
      </w:r>
      <w:r w:rsidRPr="006426F4">
        <w:t xml:space="preserve"> and that she </w:t>
      </w:r>
      <w:r>
        <w:t>‘</w:t>
      </w:r>
      <w:r w:rsidRPr="006426F4">
        <w:t>got Netanyahu to go from forever to 2025</w:t>
      </w:r>
      <w:r>
        <w:t>’</w:t>
      </w:r>
      <w:r w:rsidRPr="006426F4">
        <w:t xml:space="preserve"> as a date for their withdrawal. Even this, from a Palestinian perspective, represents painful backsliding from the position outlined by Hillary’s husband</w:t>
      </w:r>
      <w:r>
        <w:t xml:space="preserve">.” [Peter </w:t>
      </w:r>
      <w:proofErr w:type="spellStart"/>
      <w:r>
        <w:t>Beinart</w:t>
      </w:r>
      <w:proofErr w:type="spellEnd"/>
      <w:r>
        <w:t xml:space="preserve">, </w:t>
      </w:r>
      <w:proofErr w:type="spellStart"/>
      <w:r>
        <w:t>Haaretz</w:t>
      </w:r>
      <w:proofErr w:type="spellEnd"/>
      <w:r>
        <w:t xml:space="preserve">, </w:t>
      </w:r>
      <w:hyperlink r:id="rId279" w:history="1">
        <w:r w:rsidRPr="00DF1274">
          <w:rPr>
            <w:rStyle w:val="Hyperlink"/>
          </w:rPr>
          <w:t>8/11/14</w:t>
        </w:r>
      </w:hyperlink>
      <w:r>
        <w:t>]</w:t>
      </w:r>
    </w:p>
    <w:p w:rsidR="006F4BC2" w:rsidRPr="00B038D7" w:rsidRDefault="006F4BC2" w:rsidP="006F4BC2">
      <w:pPr>
        <w:spacing w:after="200" w:line="276" w:lineRule="auto"/>
        <w:jc w:val="both"/>
        <w:rPr>
          <w:rFonts w:cs="Arial"/>
          <w:szCs w:val="20"/>
        </w:rPr>
      </w:pPr>
    </w:p>
    <w:p w:rsidR="006F4BC2" w:rsidRDefault="006F4BC2" w:rsidP="006F4BC2"/>
    <w:p w:rsidR="00047E11" w:rsidRDefault="00F430E7" w:rsidP="00A93FC6">
      <w:pPr>
        <w:pStyle w:val="Heading3"/>
      </w:pPr>
      <w:bookmarkStart w:id="111" w:name="_Toc422218129"/>
      <w:r>
        <w:t xml:space="preserve">2012 </w:t>
      </w:r>
      <w:r w:rsidR="00047E11">
        <w:t>ISRAEL-HAMAS CEASEFIRE</w:t>
      </w:r>
      <w:bookmarkEnd w:id="111"/>
    </w:p>
    <w:p w:rsidR="00047E11" w:rsidRDefault="00047E11" w:rsidP="00A93FC6">
      <w:pPr>
        <w:jc w:val="both"/>
        <w:rPr>
          <w:rFonts w:cs="Arial"/>
          <w:b/>
          <w:szCs w:val="20"/>
        </w:rPr>
      </w:pPr>
    </w:p>
    <w:p w:rsidR="00F430E7" w:rsidRDefault="00F430E7" w:rsidP="00F430E7">
      <w:pPr>
        <w:pStyle w:val="Heading4"/>
      </w:pPr>
      <w:r>
        <w:t>SECRETARY CLINTON HAS TOUTED THE 2012 CEASEFIRE AS AN ACCOMPLISHMENT</w:t>
      </w:r>
    </w:p>
    <w:p w:rsidR="00F430E7" w:rsidRDefault="00F430E7" w:rsidP="00A93FC6">
      <w:pPr>
        <w:jc w:val="both"/>
        <w:rPr>
          <w:rFonts w:cs="Arial"/>
          <w:b/>
          <w:szCs w:val="20"/>
        </w:rPr>
      </w:pPr>
    </w:p>
    <w:p w:rsidR="00047E11" w:rsidRPr="004039A9" w:rsidRDefault="00047E11" w:rsidP="00A93FC6">
      <w:pPr>
        <w:jc w:val="both"/>
        <w:rPr>
          <w:rFonts w:cs="Arial"/>
          <w:szCs w:val="20"/>
        </w:rPr>
      </w:pPr>
      <w:r>
        <w:rPr>
          <w:rFonts w:cs="Arial"/>
          <w:b/>
          <w:szCs w:val="20"/>
        </w:rPr>
        <w:t xml:space="preserve">Secretary </w:t>
      </w:r>
      <w:r w:rsidRPr="004039A9">
        <w:rPr>
          <w:rFonts w:cs="Arial"/>
          <w:b/>
          <w:szCs w:val="20"/>
        </w:rPr>
        <w:t xml:space="preserve">Clinton Considers </w:t>
      </w:r>
      <w:proofErr w:type="gramStart"/>
      <w:r w:rsidRPr="004039A9">
        <w:rPr>
          <w:rFonts w:cs="Arial"/>
          <w:b/>
          <w:szCs w:val="20"/>
        </w:rPr>
        <w:t>The</w:t>
      </w:r>
      <w:proofErr w:type="gramEnd"/>
      <w:r w:rsidRPr="004039A9">
        <w:rPr>
          <w:rFonts w:cs="Arial"/>
          <w:b/>
          <w:szCs w:val="20"/>
        </w:rPr>
        <w:t xml:space="preserve"> 2012 Cease-Fire Between Israel And Hamas </w:t>
      </w:r>
      <w:r w:rsidR="00775C6B">
        <w:rPr>
          <w:rFonts w:cs="Arial"/>
          <w:b/>
          <w:szCs w:val="20"/>
        </w:rPr>
        <w:t>“</w:t>
      </w:r>
      <w:r w:rsidRPr="004039A9">
        <w:rPr>
          <w:rFonts w:cs="Arial"/>
          <w:b/>
          <w:szCs w:val="20"/>
        </w:rPr>
        <w:t>One Of Her Biggest Accomplishments As Secretary Of State,</w:t>
      </w:r>
      <w:r w:rsidR="00775C6B">
        <w:rPr>
          <w:rFonts w:cs="Arial"/>
          <w:b/>
          <w:szCs w:val="20"/>
        </w:rPr>
        <w:t>”</w:t>
      </w:r>
      <w:r w:rsidRPr="004039A9">
        <w:rPr>
          <w:rFonts w:cs="Arial"/>
          <w:b/>
          <w:szCs w:val="20"/>
        </w:rPr>
        <w:t xml:space="preserve"> But That Truce </w:t>
      </w:r>
      <w:r w:rsidR="00775C6B">
        <w:rPr>
          <w:rFonts w:cs="Arial"/>
          <w:b/>
          <w:szCs w:val="20"/>
        </w:rPr>
        <w:t>“</w:t>
      </w:r>
      <w:r w:rsidRPr="004039A9">
        <w:rPr>
          <w:rFonts w:cs="Arial"/>
          <w:b/>
          <w:szCs w:val="20"/>
        </w:rPr>
        <w:t>Has Fallen Apart Less Than Two Years Later.</w:t>
      </w:r>
      <w:r w:rsidR="00775C6B">
        <w:rPr>
          <w:rFonts w:cs="Arial"/>
          <w:b/>
          <w:szCs w:val="20"/>
        </w:rPr>
        <w:t>”</w:t>
      </w:r>
      <w:r w:rsidRPr="004039A9">
        <w:rPr>
          <w:rFonts w:cs="Arial"/>
          <w:szCs w:val="20"/>
        </w:rPr>
        <w:t xml:space="preserve"> </w:t>
      </w:r>
      <w:r w:rsidR="00775C6B">
        <w:rPr>
          <w:rFonts w:cs="Arial"/>
          <w:szCs w:val="20"/>
        </w:rPr>
        <w:t>“</w:t>
      </w:r>
      <w:r w:rsidRPr="004039A9">
        <w:rPr>
          <w:rFonts w:cs="Arial"/>
          <w:szCs w:val="20"/>
        </w:rPr>
        <w:t>Hillary Clinton often points to the 2012 cease-fire between Israel and Hamas as one of her biggest accomplishments as secretary of state. She may have to add an asterisk to that story. The truce Clinton helped forge has fallen apart less than two years later, and Israel and the Palestinian militant group that runs the Gaza Strip are again deep in military conflict.</w:t>
      </w:r>
      <w:r w:rsidR="00775C6B">
        <w:rPr>
          <w:rFonts w:cs="Arial"/>
          <w:szCs w:val="20"/>
        </w:rPr>
        <w:t>”</w:t>
      </w:r>
      <w:r w:rsidRPr="004039A9">
        <w:rPr>
          <w:rFonts w:cs="Arial"/>
          <w:szCs w:val="20"/>
        </w:rPr>
        <w:t xml:space="preserve"> [Politico, </w:t>
      </w:r>
      <w:hyperlink r:id="rId280" w:history="1">
        <w:r w:rsidRPr="004039A9">
          <w:rPr>
            <w:rStyle w:val="Hyperlink"/>
            <w:rFonts w:cs="Arial"/>
            <w:szCs w:val="20"/>
          </w:rPr>
          <w:t xml:space="preserve"> 7/15/14</w:t>
        </w:r>
      </w:hyperlink>
      <w:r w:rsidRPr="004039A9">
        <w:rPr>
          <w:rFonts w:cs="Arial"/>
          <w:szCs w:val="20"/>
        </w:rPr>
        <w:t>]</w:t>
      </w:r>
    </w:p>
    <w:p w:rsidR="00450B1C" w:rsidRPr="00450B1C" w:rsidRDefault="00450B1C" w:rsidP="00450B1C">
      <w:pPr>
        <w:spacing w:after="200" w:line="276" w:lineRule="auto"/>
        <w:jc w:val="both"/>
        <w:rPr>
          <w:rFonts w:cs="Arial"/>
          <w:szCs w:val="20"/>
        </w:rPr>
      </w:pPr>
    </w:p>
    <w:p w:rsidR="00047E11" w:rsidRDefault="00450B1C" w:rsidP="00450B1C">
      <w:r w:rsidRPr="00450B1C">
        <w:rPr>
          <w:b/>
          <w:u w:val="single"/>
        </w:rPr>
        <w:t>Politico</w:t>
      </w:r>
      <w:r>
        <w:rPr>
          <w:b/>
        </w:rPr>
        <w:t xml:space="preserve">: </w:t>
      </w:r>
      <w:r w:rsidR="00047E11" w:rsidRPr="00450B1C">
        <w:rPr>
          <w:b/>
        </w:rPr>
        <w:t xml:space="preserve">In The Weeks Before The Cease-Fire Collapsed, Secretary Clinton </w:t>
      </w:r>
      <w:r w:rsidR="00775C6B" w:rsidRPr="00450B1C">
        <w:rPr>
          <w:b/>
        </w:rPr>
        <w:t>“</w:t>
      </w:r>
      <w:r w:rsidR="00047E11" w:rsidRPr="00450B1C">
        <w:rPr>
          <w:b/>
        </w:rPr>
        <w:t>Singled Out The Deal Repeatedly As One Of Which She Is Particularly Proud.</w:t>
      </w:r>
      <w:r w:rsidR="00775C6B" w:rsidRPr="00450B1C">
        <w:rPr>
          <w:b/>
        </w:rPr>
        <w:t>”</w:t>
      </w:r>
      <w:r w:rsidR="00047E11" w:rsidRPr="00AD6BF0">
        <w:t xml:space="preserve"> </w:t>
      </w:r>
      <w:r w:rsidR="00775C6B">
        <w:t>“</w:t>
      </w:r>
      <w:r w:rsidR="00047E11" w:rsidRPr="00AD6BF0">
        <w:t>On her book tour in the United States and Europe, and in several speeches before the book</w:t>
      </w:r>
      <w:r w:rsidR="00775C6B">
        <w:t>’</w:t>
      </w:r>
      <w:r w:rsidR="00047E11" w:rsidRPr="00AD6BF0">
        <w:t xml:space="preserve">s release, she has singled out the deal repeatedly as one of which she is particularly proud — and still intact. In a C-SPAN interview that aired over the July 4 weekend, right before hostilities broke out in a concerted </w:t>
      </w:r>
      <w:proofErr w:type="gramStart"/>
      <w:r w:rsidR="00047E11" w:rsidRPr="00AD6BF0">
        <w:t>fashion,</w:t>
      </w:r>
      <w:proofErr w:type="gramEnd"/>
      <w:r w:rsidR="00047E11" w:rsidRPr="00AD6BF0">
        <w:t xml:space="preserve"> Clinton was asked about her </w:t>
      </w:r>
      <w:r w:rsidR="00775C6B">
        <w:t>‘</w:t>
      </w:r>
      <w:r w:rsidR="00047E11" w:rsidRPr="00AD6BF0">
        <w:t>favorite</w:t>
      </w:r>
      <w:r w:rsidR="00775C6B">
        <w:t>’</w:t>
      </w:r>
      <w:r w:rsidR="00047E11" w:rsidRPr="00AD6BF0">
        <w:t xml:space="preserve"> story from the book. She offered several anecdotes, but noted the Gaza cease-fire first.</w:t>
      </w:r>
      <w:r w:rsidR="00775C6B">
        <w:t>”</w:t>
      </w:r>
      <w:r w:rsidR="00047E11" w:rsidRPr="00AD6BF0">
        <w:t xml:space="preserve"> [Politico, </w:t>
      </w:r>
      <w:hyperlink r:id="rId281" w:history="1">
        <w:r w:rsidR="00047E11" w:rsidRPr="00AD6BF0">
          <w:rPr>
            <w:rStyle w:val="Hyperlink"/>
            <w:rFonts w:cs="Arial"/>
            <w:szCs w:val="20"/>
          </w:rPr>
          <w:t>7/15/14</w:t>
        </w:r>
      </w:hyperlink>
      <w:r w:rsidR="00047E11" w:rsidRPr="00AD6BF0">
        <w:t>]</w:t>
      </w:r>
    </w:p>
    <w:p w:rsidR="00F430E7" w:rsidRDefault="00F430E7" w:rsidP="00450B1C"/>
    <w:p w:rsidR="00F430E7" w:rsidRDefault="00F430E7" w:rsidP="00F430E7">
      <w:pPr>
        <w:pStyle w:val="Heading4"/>
      </w:pPr>
      <w:r>
        <w:lastRenderedPageBreak/>
        <w:t>CRITICISM OF THE 2012 CEASEFIRE’S FAILURE</w:t>
      </w:r>
    </w:p>
    <w:p w:rsidR="00F430E7" w:rsidRDefault="00F430E7" w:rsidP="00450B1C"/>
    <w:p w:rsidR="00F430E7" w:rsidRPr="00AD6BF0" w:rsidRDefault="00F430E7" w:rsidP="00450B1C">
      <w:r w:rsidRPr="00450B1C">
        <w:rPr>
          <w:b/>
        </w:rPr>
        <w:t xml:space="preserve">American Task Force On Palestine President: Secretary Clinton’s Israel-Hamas Cease-Fire “Is </w:t>
      </w:r>
      <w:proofErr w:type="gramStart"/>
      <w:r w:rsidRPr="00450B1C">
        <w:rPr>
          <w:b/>
        </w:rPr>
        <w:t>An Accomplishment That Did Not Stand The Test Of</w:t>
      </w:r>
      <w:proofErr w:type="gramEnd"/>
      <w:r w:rsidRPr="00450B1C">
        <w:rPr>
          <w:b/>
        </w:rPr>
        <w:t xml:space="preserve"> Time.”</w:t>
      </w:r>
      <w:r w:rsidRPr="00AD6BF0">
        <w:t xml:space="preserve"> American Task Force on Palestine president </w:t>
      </w:r>
      <w:proofErr w:type="spellStart"/>
      <w:r w:rsidRPr="00AD6BF0">
        <w:t>Ziad</w:t>
      </w:r>
      <w:proofErr w:type="spellEnd"/>
      <w:r w:rsidRPr="00AD6BF0">
        <w:t xml:space="preserve"> </w:t>
      </w:r>
      <w:proofErr w:type="spellStart"/>
      <w:r w:rsidRPr="00AD6BF0">
        <w:t>Asali</w:t>
      </w:r>
      <w:proofErr w:type="spellEnd"/>
      <w:r w:rsidRPr="00AD6BF0">
        <w:t xml:space="preserve">  said of the Israel-Hamas Cease-Fire Clinton helped craft in 2012 that </w:t>
      </w:r>
      <w:r>
        <w:t>“</w:t>
      </w:r>
      <w:r w:rsidRPr="00AD6BF0">
        <w:t>[s]he could point to [the cease-fire] as an accomplishment … But it is an accomplishment that did not stand the test of time.</w:t>
      </w:r>
      <w:r>
        <w:t>”</w:t>
      </w:r>
      <w:r w:rsidRPr="00AD6BF0">
        <w:t xml:space="preserve"> [Politico, </w:t>
      </w:r>
      <w:hyperlink r:id="rId282" w:history="1">
        <w:r w:rsidRPr="00AD6BF0">
          <w:rPr>
            <w:rStyle w:val="Hyperlink"/>
            <w:rFonts w:cs="Arial"/>
            <w:szCs w:val="20"/>
          </w:rPr>
          <w:t xml:space="preserve"> 7/15/14</w:t>
        </w:r>
      </w:hyperlink>
      <w:r w:rsidRPr="00AD6BF0">
        <w:t>]</w:t>
      </w:r>
    </w:p>
    <w:p w:rsidR="00450B1C" w:rsidRDefault="00450B1C" w:rsidP="00450B1C"/>
    <w:p w:rsidR="00047E11" w:rsidRDefault="00450B1C" w:rsidP="00450B1C">
      <w:r>
        <w:rPr>
          <w:b/>
        </w:rPr>
        <w:t xml:space="preserve">Brookings Institution Fellow: </w:t>
      </w:r>
      <w:r w:rsidR="00047E11" w:rsidRPr="00450B1C">
        <w:rPr>
          <w:b/>
        </w:rPr>
        <w:t xml:space="preserve">U.S. Leaders, Including Secretary Clinton, Must </w:t>
      </w:r>
      <w:r w:rsidR="00775C6B" w:rsidRPr="00450B1C">
        <w:rPr>
          <w:b/>
        </w:rPr>
        <w:t>“</w:t>
      </w:r>
      <w:r w:rsidR="00047E11" w:rsidRPr="00450B1C">
        <w:rPr>
          <w:b/>
        </w:rPr>
        <w:t>Share Some Of The Blame</w:t>
      </w:r>
      <w:r w:rsidR="00775C6B" w:rsidRPr="00450B1C">
        <w:rPr>
          <w:b/>
        </w:rPr>
        <w:t>”</w:t>
      </w:r>
      <w:r w:rsidR="00047E11" w:rsidRPr="00450B1C">
        <w:rPr>
          <w:b/>
        </w:rPr>
        <w:t xml:space="preserve"> For Repeated Failures Of The Middle East Peace Process.</w:t>
      </w:r>
      <w:r w:rsidR="00047E11" w:rsidRPr="00450B1C">
        <w:t xml:space="preserve"> </w:t>
      </w:r>
      <w:r w:rsidR="00775C6B" w:rsidRPr="00450B1C">
        <w:t>“‘</w:t>
      </w:r>
      <w:r w:rsidR="00047E11" w:rsidRPr="00450B1C">
        <w:t>The process repeatedly fails,</w:t>
      </w:r>
      <w:r w:rsidR="00775C6B" w:rsidRPr="00450B1C">
        <w:t>’</w:t>
      </w:r>
      <w:r w:rsidR="00047E11" w:rsidRPr="00450B1C">
        <w:t xml:space="preserve"> [Brookings Institution Fellow Khaled] </w:t>
      </w:r>
      <w:proofErr w:type="spellStart"/>
      <w:r w:rsidR="00047E11" w:rsidRPr="00450B1C">
        <w:t>Elgindy</w:t>
      </w:r>
      <w:proofErr w:type="spellEnd"/>
      <w:r w:rsidR="00047E11" w:rsidRPr="00450B1C">
        <w:t xml:space="preserve"> said. The U.S. has frequently sought to serve as a peace broker, so it </w:t>
      </w:r>
      <w:r w:rsidR="00775C6B" w:rsidRPr="00450B1C">
        <w:t>‘</w:t>
      </w:r>
      <w:r w:rsidR="00047E11" w:rsidRPr="00450B1C">
        <w:t>has to share some of the blame. That includes Hillary Clinton as well as her boss, President Obama, and her successor, John Kerry, and their predecessors, going back to President Clinton and before that. There are historical problems with the way the U.S. has managed this process and we need to acknowledge those.</w:t>
      </w:r>
      <w:r w:rsidR="00775C6B" w:rsidRPr="00450B1C">
        <w:t>’”</w:t>
      </w:r>
      <w:r w:rsidR="00047E11" w:rsidRPr="00450B1C">
        <w:t xml:space="preserve"> [Politico, </w:t>
      </w:r>
      <w:hyperlink r:id="rId283" w:history="1">
        <w:r w:rsidR="00047E11" w:rsidRPr="00450B1C">
          <w:rPr>
            <w:rStyle w:val="Hyperlink"/>
            <w:rFonts w:cs="Arial"/>
            <w:szCs w:val="20"/>
          </w:rPr>
          <w:t>7/15/14</w:t>
        </w:r>
      </w:hyperlink>
      <w:r w:rsidR="00047E11" w:rsidRPr="00450B1C">
        <w:t>]</w:t>
      </w:r>
    </w:p>
    <w:p w:rsidR="00C13EA4" w:rsidRDefault="00C13EA4" w:rsidP="00A93FC6">
      <w:pPr>
        <w:jc w:val="both"/>
      </w:pPr>
    </w:p>
    <w:p w:rsidR="005F77FF" w:rsidRDefault="005F77FF" w:rsidP="001C2B02">
      <w:pPr>
        <w:pStyle w:val="Heading2"/>
      </w:pPr>
      <w:bookmarkStart w:id="112" w:name="_Toc422218130"/>
      <w:r>
        <w:t>UKRAINE</w:t>
      </w:r>
      <w:bookmarkEnd w:id="112"/>
    </w:p>
    <w:p w:rsidR="005F77FF" w:rsidRDefault="005F77FF" w:rsidP="00A93FC6"/>
    <w:p w:rsidR="007426C0" w:rsidRDefault="007426C0" w:rsidP="00A93FC6">
      <w:pPr>
        <w:pStyle w:val="Heading3"/>
      </w:pPr>
      <w:bookmarkStart w:id="113" w:name="_Toc422218131"/>
      <w:r>
        <w:t>MALAYSIAN AIRLINES FLIGHT 17 SHOT DOWN</w:t>
      </w:r>
      <w:bookmarkEnd w:id="113"/>
    </w:p>
    <w:p w:rsidR="007426C0" w:rsidRDefault="007426C0" w:rsidP="00A93FC6"/>
    <w:p w:rsidR="007426C0" w:rsidRDefault="007426C0" w:rsidP="00A93FC6">
      <w:pPr>
        <w:jc w:val="both"/>
        <w:rPr>
          <w:rFonts w:cs="Arial"/>
          <w:szCs w:val="20"/>
        </w:rPr>
      </w:pPr>
      <w:r>
        <w:rPr>
          <w:rFonts w:cs="Arial"/>
          <w:b/>
          <w:szCs w:val="20"/>
        </w:rPr>
        <w:t xml:space="preserve">Secretary </w:t>
      </w:r>
      <w:r w:rsidRPr="006F6C7D">
        <w:rPr>
          <w:rFonts w:cs="Arial"/>
          <w:b/>
          <w:szCs w:val="20"/>
        </w:rPr>
        <w:t xml:space="preserve">Clinton: If Evidence Links Russia To The Crash, Europe Must </w:t>
      </w:r>
      <w:r w:rsidR="00775C6B">
        <w:rPr>
          <w:rFonts w:cs="Arial"/>
          <w:b/>
          <w:szCs w:val="20"/>
        </w:rPr>
        <w:t>“</w:t>
      </w:r>
      <w:r w:rsidRPr="006F6C7D">
        <w:rPr>
          <w:rFonts w:cs="Arial"/>
          <w:b/>
          <w:szCs w:val="20"/>
        </w:rPr>
        <w:t>Put Putin On Notice That He Has Gone Too Far.</w:t>
      </w:r>
      <w:r w:rsidR="00775C6B">
        <w:rPr>
          <w:rFonts w:cs="Arial"/>
          <w:b/>
          <w:szCs w:val="20"/>
        </w:rPr>
        <w:t>”</w:t>
      </w:r>
      <w:r>
        <w:rPr>
          <w:rFonts w:cs="Arial"/>
          <w:szCs w:val="20"/>
        </w:rPr>
        <w:t xml:space="preserve"> Speaking about the crash of Malaysia Airlines Flight 17 in Ukraine, Secretary Clinton said, </w:t>
      </w:r>
      <w:r w:rsidR="00775C6B">
        <w:rPr>
          <w:rFonts w:cs="Arial"/>
          <w:szCs w:val="20"/>
        </w:rPr>
        <w:t>“</w:t>
      </w:r>
      <w:r w:rsidRPr="006F6C7D">
        <w:rPr>
          <w:rFonts w:cs="Arial"/>
          <w:szCs w:val="20"/>
        </w:rPr>
        <w:t>If there is e</w:t>
      </w:r>
      <w:r>
        <w:rPr>
          <w:rFonts w:cs="Arial"/>
          <w:szCs w:val="20"/>
        </w:rPr>
        <w:t xml:space="preserve">vidence linking Russia to </w:t>
      </w:r>
      <w:proofErr w:type="gramStart"/>
      <w:r>
        <w:rPr>
          <w:rFonts w:cs="Arial"/>
          <w:szCs w:val="20"/>
        </w:rPr>
        <w:t xml:space="preserve">this, </w:t>
      </w:r>
      <w:r w:rsidRPr="006F6C7D">
        <w:rPr>
          <w:rFonts w:cs="Arial"/>
          <w:szCs w:val="20"/>
        </w:rPr>
        <w:t>that</w:t>
      </w:r>
      <w:proofErr w:type="gramEnd"/>
      <w:r w:rsidRPr="006F6C7D">
        <w:rPr>
          <w:rFonts w:cs="Arial"/>
          <w:szCs w:val="20"/>
        </w:rPr>
        <w:t xml:space="preserve"> should inspire the Europeans to do much more on three counts. One, toughen their own sanctions — make it very clear there has to be a price to pay. Number two, immediately accelerate efforts and announce they are doing so to find alternatives to Gazprom. Russia has not diversified its economy. It is still largely dependent upon natural resources, principally gas and oil.  And thirdly do more in concert with us to supp</w:t>
      </w:r>
      <w:r>
        <w:rPr>
          <w:rFonts w:cs="Arial"/>
          <w:szCs w:val="20"/>
        </w:rPr>
        <w:t>ort the Ukrainians…</w:t>
      </w:r>
      <w:r w:rsidRPr="006F6C7D">
        <w:rPr>
          <w:rFonts w:cs="Arial"/>
          <w:szCs w:val="20"/>
        </w:rPr>
        <w:t>Put Putin on notice that he has gone too far and we a</w:t>
      </w:r>
      <w:r>
        <w:rPr>
          <w:rFonts w:cs="Arial"/>
          <w:szCs w:val="20"/>
        </w:rPr>
        <w:t>re not going to stand idly by. So, the Europeans have to be the ones to take the lead on this. It was a flight from Amsterdam to Kuala Lumpur over European territory. There should be outrage in European capitals.</w:t>
      </w:r>
      <w:r w:rsidR="00775C6B">
        <w:rPr>
          <w:rFonts w:cs="Arial"/>
          <w:szCs w:val="20"/>
        </w:rPr>
        <w:t>”</w:t>
      </w:r>
      <w:r>
        <w:rPr>
          <w:rFonts w:cs="Arial"/>
          <w:szCs w:val="20"/>
        </w:rPr>
        <w:t xml:space="preserve"> [Charlie Rose, PBS, 7/17/14]</w:t>
      </w:r>
    </w:p>
    <w:p w:rsidR="007426C0" w:rsidRPr="007426C0" w:rsidRDefault="007426C0" w:rsidP="00A93FC6"/>
    <w:p w:rsidR="007426C0" w:rsidRDefault="007426C0" w:rsidP="00A93FC6"/>
    <w:p w:rsidR="005F77FF" w:rsidRDefault="005F77FF" w:rsidP="001C2B02">
      <w:pPr>
        <w:pStyle w:val="Heading2"/>
      </w:pPr>
      <w:bookmarkStart w:id="114" w:name="_Toc422218132"/>
      <w:r>
        <w:t>IRAN</w:t>
      </w:r>
      <w:bookmarkEnd w:id="114"/>
    </w:p>
    <w:p w:rsidR="005F77FF" w:rsidRDefault="005F77FF" w:rsidP="00A93FC6"/>
    <w:p w:rsidR="00F507B4" w:rsidRDefault="00F507B4" w:rsidP="00F507B4">
      <w:pPr>
        <w:pStyle w:val="Heading3"/>
      </w:pPr>
      <w:r>
        <w:t>INFLUENCE IN IRAQ</w:t>
      </w:r>
    </w:p>
    <w:p w:rsidR="00F507B4" w:rsidRDefault="00F507B4" w:rsidP="00F507B4"/>
    <w:p w:rsidR="00F507B4" w:rsidRPr="00F507B4" w:rsidRDefault="00F507B4" w:rsidP="00F507B4">
      <w:r w:rsidRPr="00F507B4">
        <w:rPr>
          <w:b/>
        </w:rPr>
        <w:t xml:space="preserve">2007: </w:t>
      </w:r>
      <w:r>
        <w:rPr>
          <w:b/>
        </w:rPr>
        <w:t>Secretary Clinton</w:t>
      </w:r>
      <w:r w:rsidRPr="00F507B4">
        <w:rPr>
          <w:b/>
        </w:rPr>
        <w:t xml:space="preserve"> Voted In Favor Of Setting U.S. Policy </w:t>
      </w:r>
      <w:proofErr w:type="gramStart"/>
      <w:r w:rsidRPr="00F507B4">
        <w:rPr>
          <w:b/>
        </w:rPr>
        <w:t>To</w:t>
      </w:r>
      <w:proofErr w:type="gramEnd"/>
      <w:r w:rsidRPr="00F507B4">
        <w:rPr>
          <w:b/>
        </w:rPr>
        <w:t xml:space="preserve"> Combat Iran-Backed Violence In Iraq.</w:t>
      </w:r>
      <w:r w:rsidRPr="00F507B4">
        <w:t xml:space="preserve"> [</w:t>
      </w:r>
      <w:proofErr w:type="spellStart"/>
      <w:r w:rsidRPr="00F507B4">
        <w:t>S.Amdt</w:t>
      </w:r>
      <w:proofErr w:type="spellEnd"/>
      <w:r w:rsidRPr="00F507B4">
        <w:t xml:space="preserve">. 3017, S. </w:t>
      </w:r>
      <w:proofErr w:type="spellStart"/>
      <w:r w:rsidRPr="00F507B4">
        <w:t>Amdt</w:t>
      </w:r>
      <w:proofErr w:type="spellEnd"/>
      <w:r w:rsidRPr="00F507B4">
        <w:t>. 2011, H.R. 1585, Vote 349, 110</w:t>
      </w:r>
      <w:r w:rsidRPr="00F507B4">
        <w:rPr>
          <w:vertAlign w:val="superscript"/>
        </w:rPr>
        <w:t>th</w:t>
      </w:r>
      <w:r w:rsidRPr="00F507B4">
        <w:t xml:space="preserve"> Congress, </w:t>
      </w:r>
      <w:hyperlink r:id="rId284" w:history="1">
        <w:r w:rsidRPr="00F507B4">
          <w:rPr>
            <w:rStyle w:val="Hyperlink"/>
          </w:rPr>
          <w:t>9/26/07</w:t>
        </w:r>
      </w:hyperlink>
      <w:r w:rsidRPr="00F507B4">
        <w:t xml:space="preserve">; New York Times, </w:t>
      </w:r>
      <w:hyperlink r:id="rId285" w:history="1">
        <w:r w:rsidRPr="00F507B4">
          <w:rPr>
            <w:rStyle w:val="Hyperlink"/>
          </w:rPr>
          <w:t>5/27/15</w:t>
        </w:r>
      </w:hyperlink>
      <w:r w:rsidRPr="00F507B4">
        <w:t>]</w:t>
      </w:r>
    </w:p>
    <w:p w:rsidR="00F507B4" w:rsidRDefault="00F507B4" w:rsidP="00A93FC6"/>
    <w:p w:rsidR="00F507B4" w:rsidRDefault="00F507B4" w:rsidP="00F507B4">
      <w:pPr>
        <w:pStyle w:val="Heading3"/>
      </w:pPr>
      <w:r>
        <w:t>GREEN MOVEMENT</w:t>
      </w:r>
    </w:p>
    <w:p w:rsidR="00F507B4" w:rsidRDefault="00F507B4" w:rsidP="00F507B4"/>
    <w:p w:rsidR="00F507B4" w:rsidRPr="00F507B4" w:rsidRDefault="00F507B4" w:rsidP="00F507B4">
      <w:r>
        <w:rPr>
          <w:b/>
        </w:rPr>
        <w:t>Secretary Clinton Regretted Not Speaking Out More Forcefully In Support Of The Green Movement.</w:t>
      </w:r>
      <w:r>
        <w:t xml:space="preserve"> [Hillary Clinton, Hard Choices, 6/10/14]</w:t>
      </w:r>
    </w:p>
    <w:p w:rsidR="00F507B4" w:rsidRDefault="00F507B4" w:rsidP="00A93FC6"/>
    <w:p w:rsidR="009900BC" w:rsidRDefault="009900BC" w:rsidP="00F507B4">
      <w:pPr>
        <w:pStyle w:val="Heading3"/>
        <w:pBdr>
          <w:top w:val="single" w:sz="4" w:space="3" w:color="auto"/>
        </w:pBdr>
      </w:pPr>
      <w:r>
        <w:t>MISSILE PROGRAM</w:t>
      </w:r>
    </w:p>
    <w:p w:rsidR="009900BC" w:rsidRDefault="009900BC" w:rsidP="009900BC"/>
    <w:p w:rsidR="009900BC" w:rsidRPr="009900BC" w:rsidRDefault="009900BC" w:rsidP="009900BC">
      <w:r w:rsidRPr="009900BC">
        <w:rPr>
          <w:b/>
        </w:rPr>
        <w:t xml:space="preserve">2007: </w:t>
      </w:r>
      <w:r>
        <w:rPr>
          <w:b/>
        </w:rPr>
        <w:t xml:space="preserve">Secretary Clinton </w:t>
      </w:r>
      <w:r w:rsidRPr="009900BC">
        <w:rPr>
          <w:b/>
        </w:rPr>
        <w:t>Voted For A Bill Stating The Policy Of The U.S. Was To “Develop And Deploy…An Effective Defense” Against Iranian Ballistic Missiles.</w:t>
      </w:r>
      <w:r w:rsidRPr="009900BC">
        <w:t xml:space="preserve"> [</w:t>
      </w:r>
      <w:proofErr w:type="spellStart"/>
      <w:r w:rsidRPr="009900BC">
        <w:t>S.Amdt</w:t>
      </w:r>
      <w:proofErr w:type="spellEnd"/>
      <w:r w:rsidRPr="009900BC">
        <w:t xml:space="preserve">. 2024, </w:t>
      </w:r>
      <w:proofErr w:type="spellStart"/>
      <w:r w:rsidRPr="009900BC">
        <w:t>S.Amdt</w:t>
      </w:r>
      <w:proofErr w:type="spellEnd"/>
      <w:r w:rsidRPr="009900BC">
        <w:t>. 2011, H.R. 1585, Vote 245, 110</w:t>
      </w:r>
      <w:r w:rsidRPr="009900BC">
        <w:rPr>
          <w:vertAlign w:val="superscript"/>
        </w:rPr>
        <w:t>th</w:t>
      </w:r>
      <w:r w:rsidRPr="009900BC">
        <w:t xml:space="preserve"> Congress, </w:t>
      </w:r>
      <w:hyperlink r:id="rId286" w:history="1">
        <w:r w:rsidRPr="009900BC">
          <w:rPr>
            <w:rStyle w:val="Hyperlink"/>
          </w:rPr>
          <w:t>7/12/07</w:t>
        </w:r>
      </w:hyperlink>
      <w:r w:rsidRPr="009900BC">
        <w:t xml:space="preserve">; New York Times, </w:t>
      </w:r>
      <w:hyperlink r:id="rId287" w:history="1">
        <w:r w:rsidRPr="009900BC">
          <w:rPr>
            <w:rStyle w:val="Hyperlink"/>
          </w:rPr>
          <w:t>5/27/15</w:t>
        </w:r>
      </w:hyperlink>
      <w:r w:rsidRPr="009900BC">
        <w:t>]</w:t>
      </w:r>
    </w:p>
    <w:p w:rsidR="009900BC" w:rsidRDefault="009900BC" w:rsidP="00A93FC6"/>
    <w:p w:rsidR="001F41B7" w:rsidRDefault="001F41B7" w:rsidP="001F41B7">
      <w:pPr>
        <w:pStyle w:val="Heading3"/>
      </w:pPr>
      <w:bookmarkStart w:id="115" w:name="_Toc422218133"/>
      <w:r>
        <w:lastRenderedPageBreak/>
        <w:t>NUCLEAR PROGRAM</w:t>
      </w:r>
      <w:bookmarkEnd w:id="115"/>
    </w:p>
    <w:p w:rsidR="001F41B7" w:rsidRDefault="001F41B7" w:rsidP="001F41B7"/>
    <w:p w:rsidR="001F41B7" w:rsidRDefault="001F41B7" w:rsidP="001F41B7">
      <w:pPr>
        <w:spacing w:after="200" w:line="276" w:lineRule="auto"/>
        <w:contextualSpacing w:val="0"/>
        <w:jc w:val="both"/>
      </w:pPr>
      <w:r w:rsidRPr="009A7479">
        <w:rPr>
          <w:b/>
        </w:rPr>
        <w:t xml:space="preserve">Secretary Clinton </w:t>
      </w:r>
      <w:proofErr w:type="gramStart"/>
      <w:r w:rsidRPr="009A7479">
        <w:rPr>
          <w:b/>
        </w:rPr>
        <w:t>On</w:t>
      </w:r>
      <w:proofErr w:type="gramEnd"/>
      <w:r w:rsidRPr="009A7479">
        <w:rPr>
          <w:b/>
        </w:rPr>
        <w:t xml:space="preserve"> Iran’s Nuclear Program: “Little Or No Enrichment Has Always Been My Position.” </w:t>
      </w:r>
      <w:r>
        <w:t xml:space="preserve">When asked in an interview with </w:t>
      </w:r>
      <w:r>
        <w:rPr>
          <w:i/>
        </w:rPr>
        <w:t xml:space="preserve">The </w:t>
      </w:r>
      <w:r w:rsidRPr="009A7479">
        <w:rPr>
          <w:i/>
        </w:rPr>
        <w:t>Atlantic</w:t>
      </w:r>
      <w:r>
        <w:t xml:space="preserve">’s Jeffrey Goldberg if her stance on Iran’s nuclear ambitions was more maximalist than the Obama </w:t>
      </w:r>
      <w:proofErr w:type="gramStart"/>
      <w:r>
        <w:t>administration’s</w:t>
      </w:r>
      <w:proofErr w:type="gramEnd"/>
      <w:r>
        <w:t>, Secretary Clinton responded: “</w:t>
      </w:r>
      <w:r w:rsidRPr="009A7479">
        <w:t>It’s a consistent line. I’ve always been in the camp that held that they did not have a right to enrichment. Contrary to their claim, there is no such thing as a right to enrich. This is absolutely unfounded. There is no such right. I am well aware that I am not at the negotiating table anymore, but I think it’s important to send a signal to everybody who is there that there cannot be a deal unless there is a clear set of restrictions on Iran. The preference would be no enrichment. The potential fallback position would be such little enrichment that they could not break out. So, little or no enrichment has always been my position.</w:t>
      </w:r>
      <w:r>
        <w:t xml:space="preserve">” [The Atlantic, </w:t>
      </w:r>
      <w:hyperlink r:id="rId288" w:history="1">
        <w:r>
          <w:rPr>
            <w:rStyle w:val="Hyperlink"/>
          </w:rPr>
          <w:t>8</w:t>
        </w:r>
        <w:r w:rsidRPr="009A7479">
          <w:rPr>
            <w:rStyle w:val="Hyperlink"/>
          </w:rPr>
          <w:t>/10/14</w:t>
        </w:r>
      </w:hyperlink>
      <w:r>
        <w:t>]</w:t>
      </w:r>
    </w:p>
    <w:p w:rsidR="001F41B7" w:rsidRPr="001F41B7" w:rsidRDefault="001F41B7" w:rsidP="001F41B7">
      <w:pPr>
        <w:spacing w:after="200" w:line="276" w:lineRule="auto"/>
        <w:contextualSpacing w:val="0"/>
        <w:jc w:val="both"/>
      </w:pPr>
      <w:r w:rsidRPr="004D5E10">
        <w:rPr>
          <w:b/>
        </w:rPr>
        <w:t>Secretary Clinton: If Enrichment Is Not Completely Halted, The Iran Nuclear Program “Should Be More Than A Year” Away From Breakout Capacity And Should Include “A Discrete, Constantly Inspected Number Of Centrifuges.”</w:t>
      </w:r>
      <w:r>
        <w:t xml:space="preserve"> When asked in an interview with </w:t>
      </w:r>
      <w:r>
        <w:rPr>
          <w:i/>
        </w:rPr>
        <w:t xml:space="preserve">The </w:t>
      </w:r>
      <w:r w:rsidRPr="009A7479">
        <w:rPr>
          <w:i/>
        </w:rPr>
        <w:t>Atlantic</w:t>
      </w:r>
      <w:r>
        <w:t xml:space="preserve">’s Jeffrey Goldberg if she would be comfortable with an Iranian Nuclear Program that was a year away from breakout capacity, Secretary Clinton responded: “I would like it to be more than a year. I think it should be more than a year. No enrichment at all would make everyone breathe easier. If, however, they want a little bit for the Tehran research reactor, or a little bit for this scientific researcher, but they’ll never go above 5 percent enrichment…We know what ‘no’ means. If we’re talking a little, we’re talking about a discrete, constantly inspected number of centrifuges. ‘No’ is my preference.” [The Atlantic, </w:t>
      </w:r>
      <w:hyperlink r:id="rId289" w:history="1">
        <w:r>
          <w:rPr>
            <w:rStyle w:val="Hyperlink"/>
          </w:rPr>
          <w:t>8</w:t>
        </w:r>
        <w:r w:rsidRPr="009A7479">
          <w:rPr>
            <w:rStyle w:val="Hyperlink"/>
          </w:rPr>
          <w:t>/10/14</w:t>
        </w:r>
      </w:hyperlink>
      <w:r>
        <w:t>]</w:t>
      </w:r>
    </w:p>
    <w:p w:rsidR="001F41B7" w:rsidRDefault="001F41B7" w:rsidP="00A93FC6"/>
    <w:p w:rsidR="007759DD" w:rsidRDefault="007759DD" w:rsidP="007759DD">
      <w:pPr>
        <w:pStyle w:val="Heading3"/>
      </w:pPr>
      <w:bookmarkStart w:id="116" w:name="_Toc422218134"/>
      <w:r>
        <w:t>CRITICISM OF IRAN POLICY AS SECRETARY OF STATE</w:t>
      </w:r>
      <w:bookmarkEnd w:id="116"/>
    </w:p>
    <w:p w:rsidR="007759DD" w:rsidRDefault="007759DD" w:rsidP="00A93FC6">
      <w:pPr>
        <w:jc w:val="both"/>
        <w:rPr>
          <w:rFonts w:cs="Arial"/>
          <w:b/>
          <w:szCs w:val="20"/>
        </w:rPr>
      </w:pPr>
    </w:p>
    <w:p w:rsidR="007759DD" w:rsidRDefault="007759DD" w:rsidP="007759DD">
      <w:pPr>
        <w:pStyle w:val="Heading4"/>
      </w:pPr>
      <w:r>
        <w:t>FROM 2016 REPUBLICAN CANDIDATES</w:t>
      </w:r>
    </w:p>
    <w:p w:rsidR="007759DD" w:rsidRDefault="007759DD" w:rsidP="00A93FC6">
      <w:pPr>
        <w:jc w:val="both"/>
        <w:rPr>
          <w:rFonts w:cs="Arial"/>
          <w:b/>
          <w:szCs w:val="20"/>
        </w:rPr>
      </w:pPr>
    </w:p>
    <w:p w:rsidR="00047E11" w:rsidRDefault="007759DD" w:rsidP="00A93FC6">
      <w:pPr>
        <w:jc w:val="both"/>
        <w:rPr>
          <w:rFonts w:cs="Arial"/>
          <w:szCs w:val="20"/>
        </w:rPr>
      </w:pPr>
      <w:r>
        <w:rPr>
          <w:rFonts w:cs="Arial"/>
          <w:b/>
          <w:szCs w:val="20"/>
        </w:rPr>
        <w:t xml:space="preserve">Ted </w:t>
      </w:r>
      <w:r w:rsidR="00047E11" w:rsidRPr="004039A9">
        <w:rPr>
          <w:rFonts w:cs="Arial"/>
          <w:b/>
          <w:szCs w:val="20"/>
        </w:rPr>
        <w:t xml:space="preserve">Cruz: </w:t>
      </w:r>
      <w:r w:rsidR="00775C6B">
        <w:rPr>
          <w:rFonts w:cs="Arial"/>
          <w:b/>
          <w:szCs w:val="20"/>
        </w:rPr>
        <w:t>“</w:t>
      </w:r>
      <w:r w:rsidR="00047E11" w:rsidRPr="004039A9">
        <w:rPr>
          <w:rFonts w:cs="Arial"/>
          <w:b/>
          <w:szCs w:val="20"/>
        </w:rPr>
        <w:t>The Obama-Clinton-Kerry Foreign Policy Has Profoundly Undermined Our National Security</w:t>
      </w:r>
      <w:r w:rsidR="00775C6B">
        <w:rPr>
          <w:rFonts w:cs="Arial"/>
          <w:b/>
          <w:szCs w:val="20"/>
        </w:rPr>
        <w:t>”</w:t>
      </w:r>
      <w:r w:rsidR="00047E11" w:rsidRPr="004039A9">
        <w:rPr>
          <w:rFonts w:cs="Arial"/>
          <w:b/>
          <w:szCs w:val="20"/>
        </w:rPr>
        <w:t xml:space="preserve"> As Well </w:t>
      </w:r>
      <w:proofErr w:type="gramStart"/>
      <w:r w:rsidR="00047E11" w:rsidRPr="004039A9">
        <w:rPr>
          <w:rFonts w:cs="Arial"/>
          <w:b/>
          <w:szCs w:val="20"/>
        </w:rPr>
        <w:t>As</w:t>
      </w:r>
      <w:proofErr w:type="gramEnd"/>
      <w:r w:rsidR="00047E11" w:rsidRPr="004039A9">
        <w:rPr>
          <w:rFonts w:cs="Arial"/>
          <w:b/>
          <w:szCs w:val="20"/>
        </w:rPr>
        <w:t xml:space="preserve"> Israel</w:t>
      </w:r>
      <w:r w:rsidR="00775C6B">
        <w:rPr>
          <w:rFonts w:cs="Arial"/>
          <w:b/>
          <w:szCs w:val="20"/>
        </w:rPr>
        <w:t>’</w:t>
      </w:r>
      <w:r w:rsidR="00047E11" w:rsidRPr="004039A9">
        <w:rPr>
          <w:rFonts w:cs="Arial"/>
          <w:b/>
          <w:szCs w:val="20"/>
        </w:rPr>
        <w:t>s.</w:t>
      </w:r>
      <w:r w:rsidR="00047E11" w:rsidRPr="004039A9">
        <w:rPr>
          <w:rFonts w:cs="Arial"/>
          <w:szCs w:val="20"/>
        </w:rPr>
        <w:t xml:space="preserve"> Introducing a bill to re-impose sanctions on Iran on the Senate Floor, Senator Ted Cruz said: </w:t>
      </w:r>
      <w:r w:rsidR="00775C6B">
        <w:rPr>
          <w:rFonts w:cs="Arial"/>
          <w:szCs w:val="20"/>
        </w:rPr>
        <w:t>“</w:t>
      </w:r>
      <w:r w:rsidR="00047E11" w:rsidRPr="004039A9">
        <w:rPr>
          <w:rFonts w:cs="Arial"/>
          <w:szCs w:val="20"/>
        </w:rPr>
        <w:t>Madam President, I rise today to address the misguided foreign policy of the Obama administration, which is wreaking catastrophic consequences across the globe. The Obama-Clinton-Kerry foreign policy has profoundly undermined our national security, along with that of our friend and ally, the nation of Israel.</w:t>
      </w:r>
      <w:r w:rsidR="00775C6B">
        <w:rPr>
          <w:rFonts w:cs="Arial"/>
          <w:szCs w:val="20"/>
        </w:rPr>
        <w:t>”</w:t>
      </w:r>
      <w:r w:rsidR="00047E11">
        <w:rPr>
          <w:rFonts w:cs="Arial"/>
          <w:szCs w:val="20"/>
        </w:rPr>
        <w:t xml:space="preserve"> </w:t>
      </w:r>
      <w:r w:rsidR="00047E11" w:rsidRPr="004039A9">
        <w:rPr>
          <w:rFonts w:cs="Arial"/>
          <w:szCs w:val="20"/>
        </w:rPr>
        <w:t xml:space="preserve">[Ted Cruz YouTube Channel, </w:t>
      </w:r>
      <w:hyperlink r:id="rId290" w:history="1">
        <w:r w:rsidR="00047E11" w:rsidRPr="004039A9">
          <w:rPr>
            <w:rStyle w:val="Hyperlink"/>
            <w:rFonts w:cs="Arial"/>
            <w:szCs w:val="20"/>
          </w:rPr>
          <w:t>7/15/14</w:t>
        </w:r>
      </w:hyperlink>
      <w:r w:rsidR="00047E11" w:rsidRPr="004039A9">
        <w:rPr>
          <w:rFonts w:cs="Arial"/>
          <w:szCs w:val="20"/>
        </w:rPr>
        <w:t>]</w:t>
      </w:r>
    </w:p>
    <w:p w:rsidR="007759DD" w:rsidRPr="004039A9" w:rsidRDefault="007759DD" w:rsidP="00A93FC6">
      <w:pPr>
        <w:jc w:val="both"/>
        <w:rPr>
          <w:rFonts w:cs="Arial"/>
          <w:szCs w:val="20"/>
        </w:rPr>
      </w:pPr>
    </w:p>
    <w:p w:rsidR="00047E11" w:rsidRPr="007759DD" w:rsidRDefault="007759DD" w:rsidP="007759DD">
      <w:pPr>
        <w:spacing w:after="200" w:line="276" w:lineRule="auto"/>
        <w:jc w:val="both"/>
        <w:rPr>
          <w:rFonts w:cs="Arial"/>
          <w:szCs w:val="20"/>
        </w:rPr>
      </w:pPr>
      <w:r>
        <w:rPr>
          <w:rFonts w:cs="Arial"/>
          <w:b/>
          <w:szCs w:val="20"/>
        </w:rPr>
        <w:t xml:space="preserve">Ted </w:t>
      </w:r>
      <w:r w:rsidR="00047E11" w:rsidRPr="007759DD">
        <w:rPr>
          <w:rFonts w:cs="Arial"/>
          <w:b/>
          <w:szCs w:val="20"/>
        </w:rPr>
        <w:t xml:space="preserve">Cruz: </w:t>
      </w:r>
      <w:r w:rsidR="00775C6B" w:rsidRPr="007759DD">
        <w:rPr>
          <w:rFonts w:cs="Arial"/>
          <w:b/>
          <w:szCs w:val="20"/>
        </w:rPr>
        <w:t>“</w:t>
      </w:r>
      <w:r w:rsidR="00047E11" w:rsidRPr="007759DD">
        <w:rPr>
          <w:rFonts w:cs="Arial"/>
          <w:b/>
          <w:szCs w:val="20"/>
        </w:rPr>
        <w:t>The Obama-Clinton-Kerry Foreign Policy Is Setting The Stage For Iran To Acquire A Nuclear Weapon Capability.</w:t>
      </w:r>
      <w:r w:rsidR="00775C6B" w:rsidRPr="007759DD">
        <w:rPr>
          <w:rFonts w:cs="Arial"/>
          <w:b/>
          <w:szCs w:val="20"/>
        </w:rPr>
        <w:t>”</w:t>
      </w:r>
      <w:r w:rsidR="00047E11" w:rsidRPr="007759DD">
        <w:rPr>
          <w:rFonts w:cs="Arial"/>
          <w:szCs w:val="20"/>
        </w:rPr>
        <w:t xml:space="preserve"> Introducing a bill to re-impose sanctions on Iran on the Senate Floor, Senator Ted Cruz said: </w:t>
      </w:r>
      <w:r w:rsidR="00775C6B" w:rsidRPr="007759DD">
        <w:rPr>
          <w:rFonts w:cs="Arial"/>
          <w:szCs w:val="20"/>
        </w:rPr>
        <w:t>“</w:t>
      </w:r>
      <w:r w:rsidR="00047E11" w:rsidRPr="007759DD">
        <w:rPr>
          <w:rFonts w:cs="Arial"/>
          <w:szCs w:val="20"/>
        </w:rPr>
        <w:t>Given Iran</w:t>
      </w:r>
      <w:r w:rsidR="00775C6B" w:rsidRPr="007759DD">
        <w:rPr>
          <w:rFonts w:cs="Arial"/>
          <w:szCs w:val="20"/>
        </w:rPr>
        <w:t>’</w:t>
      </w:r>
      <w:r w:rsidR="00047E11" w:rsidRPr="007759DD">
        <w:rPr>
          <w:rFonts w:cs="Arial"/>
          <w:szCs w:val="20"/>
        </w:rPr>
        <w:t>s ongoing pattern of arming Hamas with increasingly sophisticated weapons, it is simply unacceptable to risk their achieving nuclear capability by exploiting the eagerness, the utterly unexplainable eagerness of the Obama administration to get a deal, any deal, any deal at all, it seems, by the July 20, 2014, deadline. We need to recognize that the arbitrary decision to relax sanctions and to engage in six months of negotiations under the Joint Plan of Action last year was an historic mistake. We need to dramatically reverse course, and we should immediately re-impose sanctions until Iran makes fundamental concessions by ceasing all uranium enrichment, handing over its stockpiles of enriched uranium and destroying its 19,000 centrifuges. Madam President, the Obama-Clinton-Kerry foreign policy is setting the stage for Iran to acquire a nuclear weapon capability, and if Iran acquires that capability, it will pose a grave if not mortal threat to the nation of Israel and to the United States.</w:t>
      </w:r>
      <w:r w:rsidR="00775C6B" w:rsidRPr="007759DD">
        <w:rPr>
          <w:rFonts w:cs="Arial"/>
          <w:szCs w:val="20"/>
        </w:rPr>
        <w:t>”</w:t>
      </w:r>
      <w:r w:rsidR="00047E11" w:rsidRPr="007759DD">
        <w:rPr>
          <w:rFonts w:cs="Arial"/>
          <w:szCs w:val="20"/>
        </w:rPr>
        <w:t xml:space="preserve"> [Ted Cruz YouTube Channel, </w:t>
      </w:r>
      <w:hyperlink r:id="rId291" w:history="1">
        <w:r w:rsidR="00047E11" w:rsidRPr="007759DD">
          <w:rPr>
            <w:rStyle w:val="Hyperlink"/>
            <w:rFonts w:cs="Arial"/>
            <w:szCs w:val="20"/>
          </w:rPr>
          <w:t>7/15/14</w:t>
        </w:r>
      </w:hyperlink>
      <w:r w:rsidR="00047E11" w:rsidRPr="007759DD">
        <w:rPr>
          <w:rFonts w:cs="Arial"/>
          <w:szCs w:val="20"/>
        </w:rPr>
        <w:t>]</w:t>
      </w:r>
    </w:p>
    <w:p w:rsidR="00047E11" w:rsidRDefault="00047E11" w:rsidP="00A93FC6"/>
    <w:p w:rsidR="005F77FF" w:rsidRDefault="005F77FF" w:rsidP="001C2B02">
      <w:pPr>
        <w:pStyle w:val="Heading2"/>
      </w:pPr>
      <w:bookmarkStart w:id="117" w:name="_Toc422218135"/>
      <w:r>
        <w:t>SYRIA</w:t>
      </w:r>
      <w:bookmarkEnd w:id="117"/>
    </w:p>
    <w:p w:rsidR="00C13EA4" w:rsidRDefault="00C13EA4" w:rsidP="00A93FC6"/>
    <w:p w:rsidR="00F07F25" w:rsidRDefault="00F07F25" w:rsidP="00F07F25">
      <w:pPr>
        <w:pStyle w:val="Heading3"/>
      </w:pPr>
      <w:bookmarkStart w:id="118" w:name="_Toc422218136"/>
      <w:r>
        <w:t>COMMENTS SUPPORTING EARLY INTERVENTION</w:t>
      </w:r>
      <w:bookmarkEnd w:id="118"/>
    </w:p>
    <w:p w:rsidR="00F07F25" w:rsidRPr="00F07F25" w:rsidRDefault="00F07F25" w:rsidP="00F07F25"/>
    <w:p w:rsidR="00F07F25" w:rsidRDefault="00F07F25" w:rsidP="00F07F25">
      <w:pPr>
        <w:spacing w:after="200" w:line="276" w:lineRule="auto"/>
        <w:contextualSpacing w:val="0"/>
        <w:jc w:val="both"/>
      </w:pPr>
      <w:r w:rsidRPr="002A0BCB">
        <w:rPr>
          <w:b/>
        </w:rPr>
        <w:t xml:space="preserve">Secretary Clinton </w:t>
      </w:r>
      <w:proofErr w:type="gramStart"/>
      <w:r w:rsidRPr="002A0BCB">
        <w:rPr>
          <w:b/>
        </w:rPr>
        <w:t>On</w:t>
      </w:r>
      <w:proofErr w:type="gramEnd"/>
      <w:r w:rsidRPr="002A0BCB">
        <w:rPr>
          <w:b/>
        </w:rPr>
        <w:t xml:space="preserve"> Intervention In Syria: I Can’t Sit Here Today And Say That If We Had Done What I Recommended, And What Robert Ford Recommended, That We’d Be In A Demonstrably Different Place.”</w:t>
      </w:r>
      <w:r>
        <w:rPr>
          <w:b/>
        </w:rPr>
        <w:t xml:space="preserve"> </w:t>
      </w:r>
      <w:r>
        <w:t xml:space="preserve">[The Atlantic, </w:t>
      </w:r>
      <w:hyperlink r:id="rId292" w:history="1">
        <w:r>
          <w:rPr>
            <w:rStyle w:val="Hyperlink"/>
          </w:rPr>
          <w:t>8</w:t>
        </w:r>
        <w:r w:rsidRPr="009A7479">
          <w:rPr>
            <w:rStyle w:val="Hyperlink"/>
          </w:rPr>
          <w:t>/10/14</w:t>
        </w:r>
      </w:hyperlink>
      <w:r>
        <w:t>]</w:t>
      </w:r>
    </w:p>
    <w:p w:rsidR="00F16ED1" w:rsidRDefault="00F07F25" w:rsidP="00F07F25">
      <w:pPr>
        <w:spacing w:after="200" w:line="276" w:lineRule="auto"/>
        <w:contextualSpacing w:val="0"/>
        <w:jc w:val="both"/>
      </w:pPr>
      <w:r w:rsidRPr="00C84FD2">
        <w:rPr>
          <w:b/>
        </w:rPr>
        <w:t>Secretary Clinton: “The Failure To Help Build Up A Credible Fighting Force” Among The Syrian Opposition “Left A Big Vacuum, Which The Jihadists Have Now Filled.”</w:t>
      </w:r>
      <w:r>
        <w:t xml:space="preserve"> “</w:t>
      </w:r>
      <w:r w:rsidRPr="00C84FD2">
        <w:t>I know that the failure to help build up a credible fighting force of the people who were the originators of the protests against Assad—there were Islamists, there were secularists, there was everything in the middle—the failure to do that left a big vacuum, which the</w:t>
      </w:r>
      <w:r>
        <w:t xml:space="preserve"> jihadists have now filled. </w:t>
      </w:r>
      <w:r w:rsidRPr="00C84FD2">
        <w:t>They were often armed in an indiscriminate way by other forces and we had no skin in the game that really enabled us to prevent this indiscriminate arming.</w:t>
      </w:r>
      <w:r>
        <w:t xml:space="preserve">” [The Atlantic, </w:t>
      </w:r>
      <w:hyperlink r:id="rId293" w:history="1">
        <w:r>
          <w:rPr>
            <w:rStyle w:val="Hyperlink"/>
          </w:rPr>
          <w:t>8</w:t>
        </w:r>
        <w:r w:rsidRPr="009A7479">
          <w:rPr>
            <w:rStyle w:val="Hyperlink"/>
          </w:rPr>
          <w:t>/10/14</w:t>
        </w:r>
      </w:hyperlink>
      <w:r>
        <w:t>]</w:t>
      </w:r>
    </w:p>
    <w:p w:rsidR="004857E4" w:rsidRDefault="004857E4" w:rsidP="004857E4">
      <w:pPr>
        <w:pStyle w:val="Heading3"/>
      </w:pPr>
      <w:bookmarkStart w:id="119" w:name="_Toc422218137"/>
      <w:r>
        <w:t>SUPPORT FOR CLINTON’S STATEMENTS ON SYRIA</w:t>
      </w:r>
      <w:bookmarkEnd w:id="119"/>
    </w:p>
    <w:p w:rsidR="004857E4" w:rsidRDefault="004857E4" w:rsidP="004857E4"/>
    <w:p w:rsidR="00925E74" w:rsidRDefault="00925E74" w:rsidP="00925E74">
      <w:pPr>
        <w:pStyle w:val="Heading4"/>
      </w:pPr>
      <w:r>
        <w:t>FROM PUNDITS</w:t>
      </w:r>
    </w:p>
    <w:p w:rsidR="00925E74" w:rsidRDefault="00925E74" w:rsidP="00925E74">
      <w:pPr>
        <w:rPr>
          <w:b/>
          <w:u w:val="single"/>
        </w:rPr>
      </w:pPr>
    </w:p>
    <w:p w:rsidR="00925E74" w:rsidRDefault="00925E74" w:rsidP="00925E74">
      <w:r w:rsidRPr="007B339F">
        <w:rPr>
          <w:b/>
          <w:u w:val="single"/>
        </w:rPr>
        <w:t>Washington Post</w:t>
      </w:r>
      <w:r>
        <w:rPr>
          <w:b/>
        </w:rPr>
        <w:t xml:space="preserve">’s Walter </w:t>
      </w:r>
      <w:proofErr w:type="spellStart"/>
      <w:r>
        <w:rPr>
          <w:b/>
        </w:rPr>
        <w:t>Pincus</w:t>
      </w:r>
      <w:proofErr w:type="spellEnd"/>
      <w:r>
        <w:rPr>
          <w:b/>
        </w:rPr>
        <w:t xml:space="preserve">: </w:t>
      </w:r>
      <w:r w:rsidRPr="007B339F">
        <w:rPr>
          <w:b/>
        </w:rPr>
        <w:t xml:space="preserve">Secretary Clinton’s Atlantic Interview “Was Clinton’s Description </w:t>
      </w:r>
      <w:proofErr w:type="gramStart"/>
      <w:r w:rsidRPr="007B339F">
        <w:rPr>
          <w:b/>
        </w:rPr>
        <w:t>Of The World As She Sees It And Hardly An Attempt To Highlight Her Differences With</w:t>
      </w:r>
      <w:proofErr w:type="gramEnd"/>
      <w:r w:rsidRPr="007B339F">
        <w:rPr>
          <w:b/>
        </w:rPr>
        <w:t xml:space="preserve"> President Obama.”</w:t>
      </w:r>
      <w:r>
        <w:t xml:space="preserve"> In a column responding to Jeffrey Goldberg’s interview in the Atlantic, where Goldberg presented Secretary Clinton as harshly differentiating herself from President Obama on foreign policy, Washington Post’s Walter </w:t>
      </w:r>
      <w:proofErr w:type="spellStart"/>
      <w:r>
        <w:t>Pincus</w:t>
      </w:r>
      <w:proofErr w:type="spellEnd"/>
      <w:r>
        <w:t xml:space="preserve"> wrote: “Hillary Clinton says the country should ‘learn lessons’ from today’s problem areas and ‘figure out how we’re going to have different and better responses going forward.’ That’s my take-away from reading the transcript of her long interview with the Atlantic’s Jeffrey Goldberg, published Aug. 10. In total, it was Clinton’s description of the world as she sees it and hardly an attempt to highlight her differences with President Obama, as Goldberg and others have written by cherry-picking her answers to some leading questions.” [Walter </w:t>
      </w:r>
      <w:proofErr w:type="spellStart"/>
      <w:r>
        <w:t>Pincus</w:t>
      </w:r>
      <w:proofErr w:type="spellEnd"/>
      <w:r>
        <w:t xml:space="preserve">, Washington Post, </w:t>
      </w:r>
      <w:hyperlink r:id="rId294" w:history="1">
        <w:r w:rsidRPr="008917DF">
          <w:rPr>
            <w:rStyle w:val="Hyperlink"/>
          </w:rPr>
          <w:t>8/18/14</w:t>
        </w:r>
      </w:hyperlink>
      <w:r>
        <w:t>]</w:t>
      </w:r>
    </w:p>
    <w:p w:rsidR="00925E74" w:rsidRDefault="00925E74" w:rsidP="00925E74"/>
    <w:p w:rsidR="00925E74" w:rsidRDefault="00925E74" w:rsidP="00925E74">
      <w:r w:rsidRPr="00AD56EF">
        <w:rPr>
          <w:b/>
          <w:u w:val="single"/>
        </w:rPr>
        <w:t>Washington Post</w:t>
      </w:r>
      <w:r w:rsidRPr="00AD56EF">
        <w:rPr>
          <w:b/>
        </w:rPr>
        <w:t xml:space="preserve">’s Walter </w:t>
      </w:r>
      <w:proofErr w:type="spellStart"/>
      <w:r w:rsidRPr="00AD56EF">
        <w:rPr>
          <w:b/>
        </w:rPr>
        <w:t>Pincus</w:t>
      </w:r>
      <w:proofErr w:type="spellEnd"/>
      <w:r w:rsidRPr="00AD56EF">
        <w:rPr>
          <w:b/>
        </w:rPr>
        <w:t xml:space="preserve">: “Clinton Does Not Say It Was </w:t>
      </w:r>
      <w:proofErr w:type="gramStart"/>
      <w:r w:rsidRPr="00AD56EF">
        <w:rPr>
          <w:b/>
        </w:rPr>
        <w:t>The</w:t>
      </w:r>
      <w:proofErr w:type="gramEnd"/>
      <w:r w:rsidRPr="00AD56EF">
        <w:rPr>
          <w:b/>
        </w:rPr>
        <w:t xml:space="preserve"> U.S. ‘Failure’ To Aid Syrian Rebels That Created The Vacuum That Led To The Rise Of Islamic State Militants.”</w:t>
      </w:r>
      <w:r>
        <w:t xml:space="preserve"> In a column responding to Jeffrey Goldberg’s interview in the Atlantic, where Goldberg presented Secretary Clinton as harshly differentiating herself from President Obama on foreign policy, Washington Post’s Walter </w:t>
      </w:r>
      <w:proofErr w:type="spellStart"/>
      <w:r>
        <w:t>Pincus</w:t>
      </w:r>
      <w:proofErr w:type="spellEnd"/>
      <w:r>
        <w:t xml:space="preserve"> wrote: “Clinton does not say it was the U.S. ‘failure’ to aid Syrian rebels that created the vacuum that led to the rise of Islamic State militants.” [Walter </w:t>
      </w:r>
      <w:proofErr w:type="spellStart"/>
      <w:r>
        <w:t>Pincus</w:t>
      </w:r>
      <w:proofErr w:type="spellEnd"/>
      <w:r>
        <w:t xml:space="preserve">, Washington Post, </w:t>
      </w:r>
      <w:hyperlink r:id="rId295" w:history="1">
        <w:r w:rsidRPr="008917DF">
          <w:rPr>
            <w:rStyle w:val="Hyperlink"/>
          </w:rPr>
          <w:t>8/18/14</w:t>
        </w:r>
      </w:hyperlink>
      <w:r>
        <w:t>]</w:t>
      </w:r>
    </w:p>
    <w:p w:rsidR="00925E74" w:rsidRDefault="00925E74" w:rsidP="004857E4">
      <w:pPr>
        <w:rPr>
          <w:b/>
        </w:rPr>
      </w:pPr>
    </w:p>
    <w:p w:rsidR="00925E74" w:rsidRDefault="00925E74" w:rsidP="00925E74">
      <w:pPr>
        <w:pStyle w:val="Heading4"/>
      </w:pPr>
      <w:r>
        <w:t>FROM 2016 REPUBLICAN CANDIDATES</w:t>
      </w:r>
    </w:p>
    <w:p w:rsidR="00925E74" w:rsidRDefault="00925E74" w:rsidP="004857E4">
      <w:pPr>
        <w:rPr>
          <w:b/>
        </w:rPr>
      </w:pPr>
    </w:p>
    <w:p w:rsidR="004857E4" w:rsidRDefault="008F580F" w:rsidP="004857E4">
      <w:r w:rsidRPr="008F580F">
        <w:rPr>
          <w:b/>
        </w:rPr>
        <w:t>Rick Perry On Early Intervention In Syria: “I Think On That Issue [Secretary Clinton] Was Closer To Being Right Than She Has Been On Some Other Ones.”</w:t>
      </w:r>
      <w:r>
        <w:t xml:space="preserve"> In an article about Texas Governor Rick Perry’s statements on foreign policy in a speech in Iowa, </w:t>
      </w:r>
      <w:r w:rsidR="00BA5058">
        <w:t>U.S. News and World Report</w:t>
      </w:r>
      <w:r>
        <w:t xml:space="preserve"> reported: “</w:t>
      </w:r>
      <w:r w:rsidR="004857E4">
        <w:t xml:space="preserve">Asked Tuesday at the Iowa State Fair whether he agreed with the former secretary of state’s assessment that a lack of prior U.S. intervention in Syria emboldened jihadists to penetrate Iraq, the GOP governor of Texas found some daylight with the potential future presidential rival. </w:t>
      </w:r>
      <w:r>
        <w:t>‘</w:t>
      </w:r>
      <w:r w:rsidR="004857E4">
        <w:t>I think on that issue she was closer to being right than she has been on some other ones,</w:t>
      </w:r>
      <w:r>
        <w:t>’</w:t>
      </w:r>
      <w:r w:rsidR="004857E4">
        <w:t xml:space="preserve"> he replied.</w:t>
      </w:r>
      <w:r>
        <w:t>”</w:t>
      </w:r>
      <w:r w:rsidR="00BA5058">
        <w:t xml:space="preserve"> [U.S. News and World Report, </w:t>
      </w:r>
      <w:hyperlink r:id="rId296" w:history="1">
        <w:r w:rsidR="00BA5058" w:rsidRPr="00BA5058">
          <w:rPr>
            <w:rStyle w:val="Hyperlink"/>
          </w:rPr>
          <w:t>8/12/14</w:t>
        </w:r>
      </w:hyperlink>
      <w:r w:rsidR="00BA5058">
        <w:t>]</w:t>
      </w:r>
    </w:p>
    <w:p w:rsidR="00352567" w:rsidRDefault="00352567" w:rsidP="004857E4"/>
    <w:p w:rsidR="00352567" w:rsidRDefault="00352567" w:rsidP="00352567">
      <w:pPr>
        <w:pStyle w:val="Heading3"/>
      </w:pPr>
      <w:bookmarkStart w:id="120" w:name="_Toc422218138"/>
      <w:r>
        <w:t>CRITICISM FOR CLINTON’S STATEMENTS ON SYRIA</w:t>
      </w:r>
      <w:bookmarkEnd w:id="120"/>
    </w:p>
    <w:p w:rsidR="00352567" w:rsidRDefault="00352567" w:rsidP="00352567"/>
    <w:p w:rsidR="00A03CDB" w:rsidRDefault="00A03CDB" w:rsidP="00A03CDB">
      <w:r w:rsidRPr="002A5D49">
        <w:rPr>
          <w:b/>
          <w:u w:val="single"/>
        </w:rPr>
        <w:t>New York Times</w:t>
      </w:r>
      <w:r>
        <w:rPr>
          <w:b/>
        </w:rPr>
        <w:t xml:space="preserve">’ </w:t>
      </w:r>
      <w:r w:rsidRPr="002A5D49">
        <w:rPr>
          <w:b/>
        </w:rPr>
        <w:t xml:space="preserve">Thomas Friedman: Hillary Clinton “Suggested That President Obama Made A Mistake In Not Intervening More Forcefully Early In The Syrian Civil War” But “I’ve Been Skeptical About Such An Intervention.” </w:t>
      </w:r>
      <w:r>
        <w:t>H</w:t>
      </w:r>
      <w:r w:rsidRPr="002A5D49">
        <w:t xml:space="preserve">illary Clinton recently reignited </w:t>
      </w:r>
      <w:proofErr w:type="gramStart"/>
      <w:r w:rsidRPr="002A5D49">
        <w:t>the who</w:t>
      </w:r>
      <w:proofErr w:type="gramEnd"/>
      <w:r w:rsidRPr="002A5D49">
        <w:t xml:space="preserve">-lost-Syria debate when she suggested that President Obama made a mistake in not intervening more forcefully early in the Syrian </w:t>
      </w:r>
      <w:r w:rsidRPr="002A5D49">
        <w:lastRenderedPageBreak/>
        <w:t>civil war by arming the pro-democracy rebels. I’ve been skeptical about such an intervention — skeptical t</w:t>
      </w:r>
      <w:r>
        <w:t>hat there were enough of these ‘</w:t>
      </w:r>
      <w:r w:rsidRPr="002A5D49">
        <w:t>mainstream insurgents,</w:t>
      </w:r>
      <w:r>
        <w:t>’</w:t>
      </w:r>
      <w:r w:rsidRPr="002A5D49">
        <w:t xml:space="preserve"> skeptical that they could ever defeat President Bashar al-Assad’s army and the Islamists and govern Syria.</w:t>
      </w:r>
      <w:r>
        <w:t xml:space="preserve">” [New York Times, </w:t>
      </w:r>
      <w:hyperlink r:id="rId297" w:history="1">
        <w:r w:rsidRPr="00E910F3">
          <w:rPr>
            <w:rStyle w:val="Hyperlink"/>
          </w:rPr>
          <w:t>8/19/14</w:t>
        </w:r>
      </w:hyperlink>
      <w:r>
        <w:t>]</w:t>
      </w:r>
    </w:p>
    <w:p w:rsidR="00A03CDB" w:rsidRDefault="00A03CDB" w:rsidP="00352567"/>
    <w:p w:rsidR="00A03CDB" w:rsidRDefault="00A03CDB" w:rsidP="00A03CDB">
      <w:r w:rsidRPr="002A5D49">
        <w:rPr>
          <w:b/>
          <w:u w:val="single"/>
        </w:rPr>
        <w:t>New York Times</w:t>
      </w:r>
      <w:r>
        <w:rPr>
          <w:b/>
        </w:rPr>
        <w:t xml:space="preserve">’ </w:t>
      </w:r>
      <w:r w:rsidRPr="002A5D49">
        <w:rPr>
          <w:b/>
        </w:rPr>
        <w:t>Thomas Friedman:</w:t>
      </w:r>
      <w:r>
        <w:rPr>
          <w:b/>
        </w:rPr>
        <w:t xml:space="preserve"> </w:t>
      </w:r>
      <w:r w:rsidRPr="00E50AA2">
        <w:rPr>
          <w:b/>
        </w:rPr>
        <w:t xml:space="preserve">“The Notion That The Only Reason That The Islamist Militias Emerged In Syria Is Because We Created A Vacuum By Not Adequately Arming The Secular Rebels Is Laughable Nonsense.” </w:t>
      </w:r>
      <w:r>
        <w:t>“</w:t>
      </w:r>
      <w:r w:rsidRPr="00E50AA2">
        <w:t xml:space="preserve">The notion that the only reason that the Islamist militias emerged in Syria is because we created a vacuum by not adequately arming the secular rebels is laughable nonsense. Syria has long had its own Sunni fundamentalist underground. In 1982, when then President Hafez al-Assad perpetrated the Hama </w:t>
      </w:r>
      <w:proofErr w:type="gramStart"/>
      <w:r w:rsidRPr="00E50AA2">
        <w:t>massacre,</w:t>
      </w:r>
      <w:proofErr w:type="gramEnd"/>
      <w:r w:rsidRPr="00E50AA2">
        <w:t xml:space="preserve"> it was in an effort to wipe out those Syrian Islamists. So, yes, there are cultural roots for pluralism in Syria — a country with many Christians and secular Muslims — but there’s also the opposite. Do not kid yourself.</w:t>
      </w:r>
      <w:r>
        <w:t xml:space="preserve">” [New York Times, </w:t>
      </w:r>
      <w:hyperlink r:id="rId298" w:history="1">
        <w:r w:rsidRPr="00E910F3">
          <w:rPr>
            <w:rStyle w:val="Hyperlink"/>
          </w:rPr>
          <w:t>8/19/14</w:t>
        </w:r>
      </w:hyperlink>
      <w:r>
        <w:t>]</w:t>
      </w:r>
    </w:p>
    <w:p w:rsidR="00A03CDB" w:rsidRDefault="00A03CDB" w:rsidP="00A03CDB"/>
    <w:p w:rsidR="00A03CDB" w:rsidRPr="00A03CDB" w:rsidRDefault="00A03CDB" w:rsidP="00352567">
      <w:r w:rsidRPr="002A5D49">
        <w:rPr>
          <w:b/>
          <w:u w:val="single"/>
        </w:rPr>
        <w:t>New York Times</w:t>
      </w:r>
      <w:r>
        <w:rPr>
          <w:b/>
        </w:rPr>
        <w:t xml:space="preserve">’ </w:t>
      </w:r>
      <w:r w:rsidRPr="002A5D49">
        <w:rPr>
          <w:b/>
        </w:rPr>
        <w:t>Thomas Friedman</w:t>
      </w:r>
      <w:r>
        <w:rPr>
          <w:b/>
        </w:rPr>
        <w:t xml:space="preserve"> </w:t>
      </w:r>
      <w:proofErr w:type="gramStart"/>
      <w:r>
        <w:rPr>
          <w:b/>
        </w:rPr>
        <w:t>On</w:t>
      </w:r>
      <w:proofErr w:type="gramEnd"/>
      <w:r>
        <w:rPr>
          <w:b/>
        </w:rPr>
        <w:t xml:space="preserve"> Secretary Clinton’s Early Push To Arm Moderate Syrian Rebels</w:t>
      </w:r>
      <w:r w:rsidRPr="002A5D49">
        <w:rPr>
          <w:b/>
        </w:rPr>
        <w:t>:</w:t>
      </w:r>
      <w:r>
        <w:rPr>
          <w:b/>
        </w:rPr>
        <w:t xml:space="preserve"> </w:t>
      </w:r>
      <w:r w:rsidRPr="00E50AA2">
        <w:rPr>
          <w:b/>
        </w:rPr>
        <w:t>“I Have No Respect For The Argument That Just Arming Some Pro-Democracy Rebels Would Have Gotten The Job Done.”</w:t>
      </w:r>
      <w:r>
        <w:rPr>
          <w:b/>
        </w:rPr>
        <w:t xml:space="preserve"> </w:t>
      </w:r>
      <w:r>
        <w:t>“</w:t>
      </w:r>
      <w:r w:rsidRPr="00E50AA2">
        <w:t>I don’t want U.S. troops in Syria any more than anyone else, but I have no respect for the argument that just arming some pro-democracy rebels would have gotten the job done. Yes, there has been a price for Obama’s inaction. But there is a price for effective action as well, which the critics have to be honest about. It’s called an international force. We are dealing not only with states that have disintegrated, but whole societies — and rebuilding them is the mother of all nation-building projects.</w:t>
      </w:r>
      <w:r>
        <w:t xml:space="preserve">” [New York Times, </w:t>
      </w:r>
      <w:hyperlink r:id="rId299" w:history="1">
        <w:r w:rsidRPr="00E910F3">
          <w:rPr>
            <w:rStyle w:val="Hyperlink"/>
          </w:rPr>
          <w:t>8/19/14</w:t>
        </w:r>
      </w:hyperlink>
      <w:r>
        <w:t>]</w:t>
      </w:r>
    </w:p>
    <w:p w:rsidR="00A03CDB" w:rsidRDefault="00A03CDB" w:rsidP="00352567">
      <w:pPr>
        <w:rPr>
          <w:b/>
          <w:u w:val="single"/>
        </w:rPr>
      </w:pPr>
    </w:p>
    <w:p w:rsidR="00352567" w:rsidRDefault="00352567" w:rsidP="00352567">
      <w:r w:rsidRPr="009F7AA3">
        <w:rPr>
          <w:b/>
          <w:u w:val="single"/>
        </w:rPr>
        <w:t>The Atlantic</w:t>
      </w:r>
      <w:r w:rsidRPr="009F7AA3">
        <w:rPr>
          <w:b/>
        </w:rPr>
        <w:t xml:space="preserve">’s Peter </w:t>
      </w:r>
      <w:proofErr w:type="spellStart"/>
      <w:r w:rsidRPr="009F7AA3">
        <w:rPr>
          <w:b/>
        </w:rPr>
        <w:t>Beinart</w:t>
      </w:r>
      <w:proofErr w:type="spellEnd"/>
      <w:r w:rsidRPr="009F7AA3">
        <w:rPr>
          <w:b/>
        </w:rPr>
        <w:t xml:space="preserve">: Secretary Clinton’s </w:t>
      </w:r>
      <w:r>
        <w:rPr>
          <w:b/>
        </w:rPr>
        <w:t>“</w:t>
      </w:r>
      <w:r w:rsidRPr="009F7AA3">
        <w:rPr>
          <w:b/>
        </w:rPr>
        <w:t>Criticism Of The President’s Reluctance To Arm Syria’s Rebels…[Is A] Supposedly Shrewd Political Maneuver [That] Puts Hillary In The Company Of A Mere 20 Percent Of The Population.</w:t>
      </w:r>
      <w:r>
        <w:rPr>
          <w:b/>
        </w:rPr>
        <w:t>”</w:t>
      </w:r>
      <w:r>
        <w:t xml:space="preserve"> In an article about candidates staking out hawkish positions on foreign policy, Peter </w:t>
      </w:r>
      <w:proofErr w:type="spellStart"/>
      <w:r>
        <w:t>Beinart</w:t>
      </w:r>
      <w:proofErr w:type="spellEnd"/>
      <w:r>
        <w:t xml:space="preserve"> wrote that Secretary Clinton</w:t>
      </w:r>
      <w:r w:rsidRPr="006469A0">
        <w:t xml:space="preserve"> </w:t>
      </w:r>
      <w:r>
        <w:t>“</w:t>
      </w:r>
      <w:r w:rsidRPr="006469A0">
        <w:t xml:space="preserve">was particularly sharp in her criticism of the president’s reluctance to arm Syria’s rebels. But this supposedly shrewd political maneuver puts Hillary in the company of a mere 20 percent of the population. The last time the Pew Research Center asked Americans whether they support military aid to Syria’s rebels, 20 percent said yes and a whopping 70 percent said no. When respondents were asked in the same poll to evaluate a series of statements about Syria, the most popular was the </w:t>
      </w:r>
      <w:r>
        <w:t>‘</w:t>
      </w:r>
      <w:r w:rsidRPr="006469A0">
        <w:t>U.S. militar</w:t>
      </w:r>
      <w:r>
        <w:t xml:space="preserve">y is already too overcommitted.’” [Peter </w:t>
      </w:r>
      <w:proofErr w:type="spellStart"/>
      <w:r>
        <w:t>Beinart</w:t>
      </w:r>
      <w:proofErr w:type="spellEnd"/>
      <w:r>
        <w:t xml:space="preserve">, </w:t>
      </w:r>
      <w:proofErr w:type="gramStart"/>
      <w:r>
        <w:t>The</w:t>
      </w:r>
      <w:proofErr w:type="gramEnd"/>
      <w:r>
        <w:t xml:space="preserve"> Atlantic, </w:t>
      </w:r>
      <w:hyperlink r:id="rId300" w:history="1">
        <w:r w:rsidRPr="00D46DB2">
          <w:rPr>
            <w:rStyle w:val="Hyperlink"/>
          </w:rPr>
          <w:t>8/13/14</w:t>
        </w:r>
      </w:hyperlink>
      <w:r>
        <w:t xml:space="preserve">] </w:t>
      </w:r>
    </w:p>
    <w:p w:rsidR="00352567" w:rsidRPr="00352567" w:rsidRDefault="00352567" w:rsidP="00352567"/>
    <w:p w:rsidR="008D0840" w:rsidRPr="000D4D9C" w:rsidRDefault="008D0840" w:rsidP="008D0840">
      <w:pPr>
        <w:rPr>
          <w:b/>
        </w:rPr>
      </w:pPr>
      <w:r w:rsidRPr="000D4D9C">
        <w:rPr>
          <w:b/>
          <w:u w:val="single"/>
        </w:rPr>
        <w:t>The Atlantic</w:t>
      </w:r>
      <w:r w:rsidRPr="000D4D9C">
        <w:rPr>
          <w:b/>
        </w:rPr>
        <w:t xml:space="preserve">’s Peter </w:t>
      </w:r>
      <w:proofErr w:type="spellStart"/>
      <w:r w:rsidRPr="000D4D9C">
        <w:rPr>
          <w:b/>
        </w:rPr>
        <w:t>Beinart</w:t>
      </w:r>
      <w:proofErr w:type="spellEnd"/>
      <w:r w:rsidRPr="000D4D9C">
        <w:rPr>
          <w:b/>
        </w:rPr>
        <w:t xml:space="preserve"> On Secretary Clinton’s Hawkish Positions: “[W]</w:t>
      </w:r>
      <w:proofErr w:type="spellStart"/>
      <w:r w:rsidRPr="000D4D9C">
        <w:rPr>
          <w:b/>
        </w:rPr>
        <w:t>ere</w:t>
      </w:r>
      <w:proofErr w:type="spellEnd"/>
      <w:r w:rsidRPr="000D4D9C">
        <w:rPr>
          <w:b/>
        </w:rPr>
        <w:t xml:space="preserve"> It Not For The Influence That Moneyed Elites Wield Over The Presidential Process, It Would Be Much Harder For Her To Take Views So At Odds With Most Democratic Voters.” </w:t>
      </w:r>
      <w:r>
        <w:t xml:space="preserve">In an article about candidates staking out hawkish positions on foreign policy, Peter </w:t>
      </w:r>
      <w:proofErr w:type="spellStart"/>
      <w:r>
        <w:t>Beinart</w:t>
      </w:r>
      <w:proofErr w:type="spellEnd"/>
      <w:r>
        <w:t xml:space="preserve"> wrote that “</w:t>
      </w:r>
      <w:r w:rsidRPr="006D3B85">
        <w:t>Hillary Clinton’s hawkishness is more sincere. She’s been on the hawkish end of the Democratic spectrum since entering electoral politics a decade and a half ago. Still, were it not for the influence that moneyed elites wield over the presidential process, it would be much harder for her to take views so at odds with most Democratic voters.</w:t>
      </w:r>
      <w:r>
        <w:t xml:space="preserve">” [Peter </w:t>
      </w:r>
      <w:proofErr w:type="spellStart"/>
      <w:r>
        <w:t>Beinart</w:t>
      </w:r>
      <w:proofErr w:type="spellEnd"/>
      <w:r>
        <w:t xml:space="preserve">, </w:t>
      </w:r>
      <w:proofErr w:type="gramStart"/>
      <w:r>
        <w:t>The</w:t>
      </w:r>
      <w:proofErr w:type="gramEnd"/>
      <w:r>
        <w:t xml:space="preserve"> Atlantic, </w:t>
      </w:r>
      <w:hyperlink r:id="rId301" w:history="1">
        <w:r w:rsidRPr="00D46DB2">
          <w:rPr>
            <w:rStyle w:val="Hyperlink"/>
          </w:rPr>
          <w:t>8/13/14</w:t>
        </w:r>
      </w:hyperlink>
      <w:r>
        <w:t>]</w:t>
      </w:r>
    </w:p>
    <w:p w:rsidR="00352567" w:rsidRDefault="00352567" w:rsidP="004857E4"/>
    <w:p w:rsidR="004857E4" w:rsidRPr="004857E4" w:rsidRDefault="004857E4" w:rsidP="004857E4"/>
    <w:p w:rsidR="00C13EA4" w:rsidRDefault="00C13EA4" w:rsidP="001C2B02">
      <w:pPr>
        <w:pStyle w:val="Heading2"/>
      </w:pPr>
      <w:bookmarkStart w:id="121" w:name="_Toc422218139"/>
      <w:r>
        <w:t>LIBYA</w:t>
      </w:r>
      <w:bookmarkEnd w:id="121"/>
    </w:p>
    <w:p w:rsidR="00C13EA4" w:rsidRDefault="00C13EA4" w:rsidP="00A93FC6"/>
    <w:p w:rsidR="00F07F25" w:rsidRDefault="00F07F25" w:rsidP="00DC578F">
      <w:r w:rsidRPr="00B91BD6">
        <w:rPr>
          <w:b/>
        </w:rPr>
        <w:t>Secretary Clinton: “We Did Stick Around” In Libya “With Offers Of Money And Technical Assistance.”</w:t>
      </w:r>
      <w:r>
        <w:t xml:space="preserve"> When </w:t>
      </w:r>
      <w:r>
        <w:rPr>
          <w:i/>
        </w:rPr>
        <w:t xml:space="preserve">The </w:t>
      </w:r>
      <w:r w:rsidRPr="009A7479">
        <w:rPr>
          <w:i/>
        </w:rPr>
        <w:t>Atlantic</w:t>
      </w:r>
      <w:r>
        <w:t>’s Jeffrey Goldberg claimed that the U.S. did not stick around for the aftermath of Qaddafi’s fall in Libya, Secretary Clinton said: “</w:t>
      </w:r>
      <w:r w:rsidRPr="009D5690">
        <w:t>Well, we did stick around. We stuck around with offers of money and technical assistance, on everything from getting rid of some of the nasty stuff he left behind, to border security, to training.</w:t>
      </w:r>
      <w:r>
        <w:t xml:space="preserve">” [The Atlantic, </w:t>
      </w:r>
      <w:hyperlink r:id="rId302" w:history="1">
        <w:r>
          <w:rPr>
            <w:rStyle w:val="Hyperlink"/>
          </w:rPr>
          <w:t>8</w:t>
        </w:r>
        <w:r w:rsidRPr="009A7479">
          <w:rPr>
            <w:rStyle w:val="Hyperlink"/>
          </w:rPr>
          <w:t>/10/14</w:t>
        </w:r>
      </w:hyperlink>
      <w:r>
        <w:t>]</w:t>
      </w:r>
    </w:p>
    <w:p w:rsidR="00E32493" w:rsidRDefault="00E32493" w:rsidP="00DC578F"/>
    <w:p w:rsidR="00E32493" w:rsidRDefault="00E32493" w:rsidP="00DC578F">
      <w:r w:rsidRPr="00B91BD6">
        <w:rPr>
          <w:b/>
        </w:rPr>
        <w:t>Secretary Clinton</w:t>
      </w:r>
      <w:r>
        <w:rPr>
          <w:b/>
        </w:rPr>
        <w:t xml:space="preserve"> Spearheaded The U.S. Decision To Intervene In Libya. </w:t>
      </w:r>
      <w:r>
        <w:t xml:space="preserve">[New York Times, </w:t>
      </w:r>
      <w:hyperlink r:id="rId303" w:history="1">
        <w:r w:rsidRPr="00DF5C86">
          <w:rPr>
            <w:rStyle w:val="Hyperlink"/>
          </w:rPr>
          <w:t>3/18/11</w:t>
        </w:r>
      </w:hyperlink>
      <w:r>
        <w:t>]</w:t>
      </w:r>
    </w:p>
    <w:p w:rsidR="00DC578F" w:rsidRDefault="00DC578F" w:rsidP="00DC578F"/>
    <w:p w:rsidR="004C63B3" w:rsidRDefault="004C63B3" w:rsidP="004C63B3">
      <w:pPr>
        <w:pStyle w:val="Heading3"/>
      </w:pPr>
      <w:bookmarkStart w:id="122" w:name="_Toc422218140"/>
      <w:r>
        <w:t>CRITICISM OF LIBYA POLICY AS SECRETARY OF STATE</w:t>
      </w:r>
      <w:bookmarkEnd w:id="122"/>
    </w:p>
    <w:p w:rsidR="004C63B3" w:rsidRDefault="004C63B3" w:rsidP="00A93FC6">
      <w:pPr>
        <w:jc w:val="both"/>
        <w:rPr>
          <w:b/>
          <w:u w:val="single"/>
        </w:rPr>
      </w:pPr>
    </w:p>
    <w:p w:rsidR="00F16ED1" w:rsidRPr="00C13EA4" w:rsidRDefault="00C13EA4" w:rsidP="00F16ED1">
      <w:pPr>
        <w:jc w:val="both"/>
      </w:pPr>
      <w:r w:rsidRPr="00E113E5">
        <w:rPr>
          <w:b/>
          <w:u w:val="single"/>
        </w:rPr>
        <w:lastRenderedPageBreak/>
        <w:t>America</w:t>
      </w:r>
      <w:r>
        <w:rPr>
          <w:b/>
          <w:u w:val="single"/>
        </w:rPr>
        <w:t xml:space="preserve"> Rising</w:t>
      </w:r>
      <w:r w:rsidRPr="00E113E5">
        <w:rPr>
          <w:b/>
        </w:rPr>
        <w:t>: “Alan Colmes Calls Out Clinton's Libya Policy Failure http://youtu.be/</w:t>
      </w:r>
      <w:proofErr w:type="gramStart"/>
      <w:r w:rsidRPr="00E113E5">
        <w:rPr>
          <w:b/>
        </w:rPr>
        <w:t>Ez9PFBHURec  #</w:t>
      </w:r>
      <w:proofErr w:type="spellStart"/>
      <w:proofErr w:type="gramEnd"/>
      <w:r w:rsidRPr="00E113E5">
        <w:rPr>
          <w:b/>
        </w:rPr>
        <w:t>Tcot</w:t>
      </w:r>
      <w:proofErr w:type="spellEnd"/>
      <w:r w:rsidRPr="00E113E5">
        <w:rPr>
          <w:b/>
        </w:rPr>
        <w:t>”</w:t>
      </w:r>
      <w:r>
        <w:rPr>
          <w:b/>
        </w:rPr>
        <w:t xml:space="preserve"> </w:t>
      </w:r>
      <w:r>
        <w:t>[Twitter, @</w:t>
      </w:r>
      <w:proofErr w:type="spellStart"/>
      <w:r>
        <w:t>AmericaRising</w:t>
      </w:r>
      <w:proofErr w:type="spellEnd"/>
      <w:r>
        <w:t xml:space="preserve">, </w:t>
      </w:r>
      <w:hyperlink r:id="rId304" w:history="1">
        <w:r w:rsidRPr="00E113E5">
          <w:rPr>
            <w:rStyle w:val="Hyperlink"/>
          </w:rPr>
          <w:t>7/28/14</w:t>
        </w:r>
      </w:hyperlink>
      <w:r>
        <w:t>]</w:t>
      </w:r>
    </w:p>
    <w:p w:rsidR="00C13EA4" w:rsidRDefault="00C13EA4" w:rsidP="00A93FC6"/>
    <w:p w:rsidR="00C13EA4" w:rsidRDefault="00C13EA4" w:rsidP="001C2B02">
      <w:pPr>
        <w:pStyle w:val="Heading2"/>
      </w:pPr>
      <w:bookmarkStart w:id="123" w:name="_Toc422218141"/>
      <w:r>
        <w:t>CHINA</w:t>
      </w:r>
      <w:bookmarkEnd w:id="123"/>
    </w:p>
    <w:p w:rsidR="00C13EA4" w:rsidRDefault="00C13EA4" w:rsidP="00C13EA4"/>
    <w:p w:rsidR="00DE636D" w:rsidRDefault="00DE636D" w:rsidP="004438C8">
      <w:pPr>
        <w:pStyle w:val="Heading3"/>
      </w:pPr>
      <w:bookmarkStart w:id="124" w:name="_Toc422218142"/>
      <w:r>
        <w:t>2008 BEIJING OLYMPIC OPENING CEREMONIES BOYCOTT</w:t>
      </w:r>
      <w:bookmarkEnd w:id="124"/>
    </w:p>
    <w:p w:rsidR="00DE636D" w:rsidRDefault="00DE636D" w:rsidP="00DE636D">
      <w:pPr>
        <w:pStyle w:val="Headline"/>
      </w:pPr>
    </w:p>
    <w:p w:rsidR="00DE636D" w:rsidRDefault="00DE636D" w:rsidP="00DE636D">
      <w:r w:rsidRPr="003566E2">
        <w:rPr>
          <w:b/>
          <w:u w:val="single"/>
        </w:rPr>
        <w:t>Reuters</w:t>
      </w:r>
      <w:r>
        <w:rPr>
          <w:b/>
        </w:rPr>
        <w:t xml:space="preserve">: </w:t>
      </w:r>
      <w:r w:rsidRPr="003566E2">
        <w:rPr>
          <w:b/>
        </w:rPr>
        <w:t>“Hillary Clinton Urged President George W. Bush On Monday To Boycott The Beijing Olympics Opening Ceremonies This Summer Unless China Improves Human Rights.”</w:t>
      </w:r>
      <w:r>
        <w:t xml:space="preserve"> “</w:t>
      </w:r>
      <w:r w:rsidRPr="003566E2">
        <w:t>U.S. Democratic presidential candidate Hillary Clinton urged President George W. Bush on Monday to boycott the Beijing Olympics opening ceremonies this summer unless China improves human rights.</w:t>
      </w:r>
      <w:r>
        <w:t xml:space="preserve"> Clinton, in a statement, cited violent clashes in Tibet and the lack of pressure by China on Sudan to stop ‘the genocide in Darfur.’ ‘At this time, and in light of recent events, I believe President Bush should not plan on attending the opening ceremonies in Beijing, absent major changes by the Chinese government,’ the New York senator said.” [Reuters, </w:t>
      </w:r>
      <w:hyperlink r:id="rId305" w:history="1">
        <w:r w:rsidRPr="003566E2">
          <w:rPr>
            <w:rStyle w:val="Hyperlink"/>
          </w:rPr>
          <w:t>4/7/08</w:t>
        </w:r>
      </w:hyperlink>
      <w:r>
        <w:t>]</w:t>
      </w:r>
    </w:p>
    <w:p w:rsidR="00DE636D" w:rsidRDefault="00DE636D" w:rsidP="00DE636D">
      <w:pPr>
        <w:pStyle w:val="Headline"/>
      </w:pPr>
    </w:p>
    <w:p w:rsidR="004438C8" w:rsidRDefault="004438C8" w:rsidP="004438C8">
      <w:pPr>
        <w:pStyle w:val="Heading3"/>
      </w:pPr>
      <w:bookmarkStart w:id="125" w:name="_Toc422218143"/>
      <w:r>
        <w:t>DEFENSE OF CHINA POLICY AS SECRETARY OF STATE</w:t>
      </w:r>
      <w:bookmarkEnd w:id="125"/>
    </w:p>
    <w:p w:rsidR="004438C8" w:rsidRDefault="004438C8" w:rsidP="00C13EA4">
      <w:pPr>
        <w:jc w:val="both"/>
        <w:rPr>
          <w:b/>
          <w:u w:val="single"/>
        </w:rPr>
      </w:pPr>
    </w:p>
    <w:p w:rsidR="00C13EA4" w:rsidRDefault="00C13EA4" w:rsidP="00C13EA4">
      <w:pPr>
        <w:jc w:val="both"/>
      </w:pPr>
      <w:r w:rsidRPr="005B71DE">
        <w:rPr>
          <w:b/>
          <w:u w:val="single"/>
        </w:rPr>
        <w:t>Wall Street Journal</w:t>
      </w:r>
      <w:r>
        <w:rPr>
          <w:b/>
        </w:rPr>
        <w:t>’s Washington Wire</w:t>
      </w:r>
      <w:r w:rsidRPr="005B71DE">
        <w:rPr>
          <w:b/>
        </w:rPr>
        <w:t>:</w:t>
      </w:r>
      <w:r>
        <w:rPr>
          <w:b/>
        </w:rPr>
        <w:t xml:space="preserve"> </w:t>
      </w:r>
      <w:r w:rsidRPr="00E47817">
        <w:rPr>
          <w:b/>
        </w:rPr>
        <w:t xml:space="preserve">Clinton’s “Legacy </w:t>
      </w:r>
      <w:proofErr w:type="gramStart"/>
      <w:r w:rsidRPr="00E47817">
        <w:rPr>
          <w:b/>
        </w:rPr>
        <w:t>As</w:t>
      </w:r>
      <w:proofErr w:type="gramEnd"/>
      <w:r w:rsidRPr="00E47817">
        <w:rPr>
          <w:b/>
        </w:rPr>
        <w:t xml:space="preserve"> Secretary Of State Is Arguably The Most Consequential” On China.</w:t>
      </w:r>
      <w:r>
        <w:t xml:space="preserve">  “Lost amid the clamor over Hillary Clinton’s book tour are some of her views on China, where–despite challenges from Ukraine to the Middle East–her legacy as secretary of state is arguably the most consequential. Mrs. Clinton was a key part of the ‘pivot to Asia,’ a process that arguably began with visits to Beijing and Hanoi in 2010 during which she pushed back against China’s assertiveness in the South China Sea. She accelerated the effort with a ForeignPolicy.com article in October 2011, and President Barack Obama traveled to Asia the next month.” [Washington Wire, Wall Street Journal, </w:t>
      </w:r>
      <w:hyperlink r:id="rId306" w:history="1">
        <w:r w:rsidRPr="00EC57DD">
          <w:rPr>
            <w:rStyle w:val="Hyperlink"/>
          </w:rPr>
          <w:t>7/28/14</w:t>
        </w:r>
      </w:hyperlink>
      <w:r>
        <w:t>]</w:t>
      </w:r>
    </w:p>
    <w:p w:rsidR="00C13EA4" w:rsidRDefault="00C13EA4" w:rsidP="00C13EA4">
      <w:pPr>
        <w:pStyle w:val="Sub-Bullet"/>
        <w:jc w:val="both"/>
      </w:pPr>
      <w:r w:rsidRPr="005B71DE">
        <w:rPr>
          <w:b/>
          <w:u w:val="single"/>
        </w:rPr>
        <w:t>Wall Street Journal</w:t>
      </w:r>
      <w:r>
        <w:rPr>
          <w:b/>
        </w:rPr>
        <w:t>’s Washington Wire</w:t>
      </w:r>
      <w:r w:rsidRPr="005B71DE">
        <w:rPr>
          <w:b/>
        </w:rPr>
        <w:t>:</w:t>
      </w:r>
      <w:r>
        <w:rPr>
          <w:b/>
        </w:rPr>
        <w:t xml:space="preserve"> </w:t>
      </w:r>
      <w:r w:rsidRPr="005B71DE">
        <w:rPr>
          <w:b/>
        </w:rPr>
        <w:t xml:space="preserve">Secretary Clinton’s “Policy Thinking </w:t>
      </w:r>
      <w:proofErr w:type="gramStart"/>
      <w:r w:rsidRPr="005B71DE">
        <w:rPr>
          <w:b/>
        </w:rPr>
        <w:t>Towards</w:t>
      </w:r>
      <w:proofErr w:type="gramEnd"/>
      <w:r w:rsidRPr="005B71DE">
        <w:rPr>
          <w:b/>
        </w:rPr>
        <w:t xml:space="preserve"> China Has Been Clear,” While Secretary Kerry “has Not Conveyed The Sense Of Focus On The Region…That Mrs. Clinton Developed.”</w:t>
      </w:r>
      <w:r>
        <w:t xml:space="preserve"> “Personally, I wish Mrs. Clinton would drop the term ‘pivot’–as it overstates the shift in U.S. defense and foreign-policy resources that can or should be directed toward the Asia-Pacific region–in favor of ‘rebalance.’ But her policy thinking toward China has been clear. And while John Kerry has made trips to Asia since becoming secretary of state, he has not conveyed the sense of focus on the region and its problems and possibilities that Mrs. Clinton developed.” [Washington Wire, Wall Street Journal, </w:t>
      </w:r>
      <w:hyperlink r:id="rId307" w:history="1">
        <w:r w:rsidRPr="00EC57DD">
          <w:rPr>
            <w:rStyle w:val="Hyperlink"/>
          </w:rPr>
          <w:t>7/28/14</w:t>
        </w:r>
      </w:hyperlink>
      <w:r>
        <w:t>]</w:t>
      </w:r>
    </w:p>
    <w:p w:rsidR="00C13EA4" w:rsidRDefault="00C13EA4" w:rsidP="00C13EA4">
      <w:pPr>
        <w:jc w:val="both"/>
      </w:pPr>
    </w:p>
    <w:p w:rsidR="00C13EA4" w:rsidRDefault="00C13EA4" w:rsidP="00C13EA4">
      <w:pPr>
        <w:jc w:val="both"/>
      </w:pPr>
      <w:r w:rsidRPr="005B71DE">
        <w:rPr>
          <w:b/>
          <w:u w:val="single"/>
        </w:rPr>
        <w:t>Wall Street Journal</w:t>
      </w:r>
      <w:r>
        <w:rPr>
          <w:b/>
        </w:rPr>
        <w:t>’s Washington Wire</w:t>
      </w:r>
      <w:r w:rsidRPr="005B71DE">
        <w:rPr>
          <w:b/>
        </w:rPr>
        <w:t xml:space="preserve">: Secretary Clinton’s “Firmness,” “Clarity,” And “Respect For China…Bode Well </w:t>
      </w:r>
      <w:proofErr w:type="gramStart"/>
      <w:r w:rsidRPr="005B71DE">
        <w:rPr>
          <w:b/>
        </w:rPr>
        <w:t>For How She Would Handle Beijing As</w:t>
      </w:r>
      <w:proofErr w:type="gramEnd"/>
      <w:r w:rsidRPr="005B71DE">
        <w:rPr>
          <w:b/>
        </w:rPr>
        <w:t xml:space="preserve"> President.”</w:t>
      </w:r>
      <w:r>
        <w:t xml:space="preserve"> “</w:t>
      </w:r>
      <w:r w:rsidRPr="00E47817">
        <w:t xml:space="preserve">There is </w:t>
      </w:r>
      <w:proofErr w:type="gramStart"/>
      <w:r w:rsidRPr="00E47817">
        <w:t>a firmness</w:t>
      </w:r>
      <w:proofErr w:type="gramEnd"/>
      <w:r w:rsidRPr="00E47817">
        <w:t xml:space="preserve"> in Hillary Clinton’s thinking about China that provides a good guide to policy and that is less well articulated by the current Obama team. She makes issues easy to understand. </w:t>
      </w:r>
      <w:proofErr w:type="gramStart"/>
      <w:r w:rsidRPr="00E47817">
        <w:t>The clarity of her thinking, respect for China and awareness of how assertive it can be—and the stakes for the U.S.–bode well for how she would handle Beijing as president.</w:t>
      </w:r>
      <w:r>
        <w:t>”</w:t>
      </w:r>
      <w:proofErr w:type="gramEnd"/>
      <w:r>
        <w:t xml:space="preserve"> [Washington Wire, Wall Street Journal, </w:t>
      </w:r>
      <w:hyperlink r:id="rId308" w:history="1">
        <w:r w:rsidRPr="00EC57DD">
          <w:rPr>
            <w:rStyle w:val="Hyperlink"/>
          </w:rPr>
          <w:t>7/28/14</w:t>
        </w:r>
      </w:hyperlink>
      <w:r>
        <w:t>]</w:t>
      </w:r>
    </w:p>
    <w:p w:rsidR="00C6080C" w:rsidRDefault="00C6080C" w:rsidP="00C13EA4">
      <w:pPr>
        <w:jc w:val="both"/>
      </w:pPr>
    </w:p>
    <w:p w:rsidR="00C6080C" w:rsidRDefault="00C6080C" w:rsidP="001C2B02">
      <w:pPr>
        <w:pStyle w:val="Heading2"/>
      </w:pPr>
      <w:bookmarkStart w:id="126" w:name="_Toc422218144"/>
      <w:r>
        <w:t>CUBA</w:t>
      </w:r>
      <w:bookmarkEnd w:id="126"/>
    </w:p>
    <w:p w:rsidR="00C6080C" w:rsidRDefault="00C6080C" w:rsidP="00C6080C"/>
    <w:p w:rsidR="005C78A2" w:rsidRDefault="005C78A2" w:rsidP="00C6080C">
      <w:pPr>
        <w:pStyle w:val="Heading3"/>
      </w:pPr>
      <w:bookmarkStart w:id="127" w:name="_Toc422218145"/>
      <w:r>
        <w:t>ELIAN GONZALEZ</w:t>
      </w:r>
      <w:bookmarkEnd w:id="127"/>
    </w:p>
    <w:p w:rsidR="005C78A2" w:rsidRDefault="005C78A2" w:rsidP="005C78A2"/>
    <w:p w:rsidR="005C78A2" w:rsidRPr="000326A1" w:rsidRDefault="005C78A2" w:rsidP="005C78A2">
      <w:pPr>
        <w:rPr>
          <w:b/>
        </w:rPr>
      </w:pPr>
      <w:r w:rsidRPr="000326A1">
        <w:rPr>
          <w:b/>
        </w:rPr>
        <w:t xml:space="preserve">2000: Then-First Lady Clinton Believed Elian Gonzalez Should Be Sent Back To Cuba To His Father. </w:t>
      </w:r>
      <w:r w:rsidRPr="000326A1">
        <w:t>“In her strongest words on the issue so far, Hillary Rodham Clinton said today that Elian Gonzalez belonged with his father, and she roundly criticized Mayor Rudolph W. Giuliani and others, saying they were exploiting the boy's misfortunes. ‘I believe personally that this little boy should be with his father,’ she said at a news conference called by state Democratic officials to endorse legislation that would ratchet up penalties for hate crimes.”</w:t>
      </w:r>
      <w:r w:rsidRPr="000326A1">
        <w:rPr>
          <w:b/>
        </w:rPr>
        <w:t xml:space="preserve"> </w:t>
      </w:r>
      <w:r>
        <w:t xml:space="preserve">[New York Times, </w:t>
      </w:r>
      <w:hyperlink r:id="rId309" w:history="1">
        <w:r w:rsidRPr="000326A1">
          <w:rPr>
            <w:rStyle w:val="Hyperlink"/>
          </w:rPr>
          <w:t>4/4/00</w:t>
        </w:r>
      </w:hyperlink>
      <w:r>
        <w:t>]</w:t>
      </w:r>
    </w:p>
    <w:p w:rsidR="005C78A2" w:rsidRDefault="005C78A2" w:rsidP="005C78A2"/>
    <w:p w:rsidR="00C6080C" w:rsidRDefault="00C6080C" w:rsidP="00C6080C">
      <w:pPr>
        <w:pStyle w:val="Heading3"/>
      </w:pPr>
      <w:bookmarkStart w:id="128" w:name="_Toc422218146"/>
      <w:r>
        <w:lastRenderedPageBreak/>
        <w:t>EMBARGO</w:t>
      </w:r>
      <w:bookmarkEnd w:id="128"/>
    </w:p>
    <w:p w:rsidR="00C6080C" w:rsidRDefault="00C6080C" w:rsidP="00C6080C"/>
    <w:p w:rsidR="002D2214" w:rsidRPr="00325BA1" w:rsidRDefault="002D2214" w:rsidP="002D2214">
      <w:pPr>
        <w:rPr>
          <w:b/>
          <w:u w:val="single"/>
        </w:rPr>
      </w:pPr>
      <w:r w:rsidRPr="00325BA1">
        <w:rPr>
          <w:b/>
          <w:u w:val="single"/>
        </w:rPr>
        <w:t>SECRETARY CLINTON SUPPORTS ENDING THE CUBAN EMBARGO AND NORMALIZING RELATIONS WITH CUBA</w:t>
      </w:r>
    </w:p>
    <w:p w:rsidR="002D2214" w:rsidRDefault="002D2214" w:rsidP="002D2214">
      <w:pPr>
        <w:rPr>
          <w:b/>
        </w:rPr>
      </w:pPr>
    </w:p>
    <w:p w:rsidR="002D2214" w:rsidRDefault="002D2214" w:rsidP="002D2214">
      <w:r w:rsidRPr="00702E18">
        <w:rPr>
          <w:b/>
        </w:rPr>
        <w:t>Secretary Clinton: “I Recommended To President Obama That He Take Another Look At Our Embargo…It Wasn’t Achieving Its Goals, And It Was Holding Back Our Broader Agenda Across Latin America.”</w:t>
      </w:r>
      <w:r>
        <w:t xml:space="preserve"> “Near the end of my tenure, I recommended to President Obama that he take another look at our embargo. It wasn’t achieving its goals, and it was holding back our broader agenda across Latin America. After twenty years of observing and dealing with the U.S.-Cuba relationship, I thought we should shift the onus onto the </w:t>
      </w:r>
      <w:proofErr w:type="spellStart"/>
      <w:r>
        <w:t>Castros</w:t>
      </w:r>
      <w:proofErr w:type="spellEnd"/>
      <w:r>
        <w:t xml:space="preserve"> to explain why they remained undemocratic and abusive.” [Hillary Clinton, Hard Choices, 6/10/14]</w:t>
      </w:r>
    </w:p>
    <w:p w:rsidR="002D2214" w:rsidRDefault="002D2214" w:rsidP="002D2214">
      <w:pPr>
        <w:rPr>
          <w:b/>
        </w:rPr>
      </w:pPr>
    </w:p>
    <w:p w:rsidR="002D2214" w:rsidRDefault="002D2214" w:rsidP="002D2214">
      <w:r w:rsidRPr="00014524">
        <w:rPr>
          <w:b/>
        </w:rPr>
        <w:t xml:space="preserve">Secretary Clinton </w:t>
      </w:r>
      <w:proofErr w:type="gramStart"/>
      <w:r w:rsidRPr="00014524">
        <w:rPr>
          <w:b/>
        </w:rPr>
        <w:t>On</w:t>
      </w:r>
      <w:proofErr w:type="gramEnd"/>
      <w:r w:rsidRPr="00014524">
        <w:rPr>
          <w:b/>
        </w:rPr>
        <w:t xml:space="preserve"> The Cuban Embargo: “I Think It Has Propped Up The </w:t>
      </w:r>
      <w:proofErr w:type="spellStart"/>
      <w:r w:rsidRPr="00014524">
        <w:rPr>
          <w:b/>
        </w:rPr>
        <w:t>Castros</w:t>
      </w:r>
      <w:proofErr w:type="spellEnd"/>
      <w:r w:rsidRPr="00014524">
        <w:rPr>
          <w:b/>
        </w:rPr>
        <w:t>.”</w:t>
      </w:r>
      <w:r>
        <w:rPr>
          <w:b/>
        </w:rPr>
        <w:t xml:space="preserve"> </w:t>
      </w:r>
      <w:r>
        <w:rPr>
          <w:rFonts w:ascii="Helvetica" w:hAnsi="Helvetica" w:cs="Helvetica"/>
          <w:color w:val="000000"/>
          <w:shd w:val="clear" w:color="auto" w:fill="FFFFFF"/>
        </w:rPr>
        <w:t xml:space="preserve">“Former U.S. Secretary of State Hillary Clinton told Fusion’s Jorge Ramos that she thinks the Cuban embargo has been a failure. In an interview last Friday, the possible presidential candidate was blunt in her assessment. ‘I think it has propped up the Castro’s because they can blame everything on the embargo…everything is blamed on the embargo,’ she said. When Ramos asked Clinton if she would consider visiting the island for a ‘Nixon goes to China’ moment, she responded in the affirmative. ‘You know, some day I’d like to go to Cuba. I would someday, yes,’ she said.” </w:t>
      </w:r>
      <w:r>
        <w:t xml:space="preserve">[America </w:t>
      </w:r>
      <w:proofErr w:type="gramStart"/>
      <w:r>
        <w:t>With</w:t>
      </w:r>
      <w:proofErr w:type="gramEnd"/>
      <w:r>
        <w:t xml:space="preserve"> Jorge Ramos, Fusion, </w:t>
      </w:r>
      <w:hyperlink r:id="rId310" w:history="1">
        <w:r w:rsidRPr="00DC164A">
          <w:rPr>
            <w:rStyle w:val="Hyperlink"/>
          </w:rPr>
          <w:t>7/29/14</w:t>
        </w:r>
      </w:hyperlink>
      <w:r>
        <w:t>]</w:t>
      </w:r>
    </w:p>
    <w:p w:rsidR="002D2214" w:rsidRDefault="002D2214" w:rsidP="002D2214"/>
    <w:p w:rsidR="002D2214" w:rsidRDefault="002D2214" w:rsidP="002D2214">
      <w:pPr>
        <w:jc w:val="both"/>
      </w:pPr>
      <w:r w:rsidRPr="00F94162">
        <w:rPr>
          <w:b/>
          <w:u w:val="single"/>
        </w:rPr>
        <w:t>MSNBC</w:t>
      </w:r>
      <w:r>
        <w:rPr>
          <w:b/>
        </w:rPr>
        <w:t xml:space="preserve">’s Alex Seitz-Wald: </w:t>
      </w:r>
      <w:r w:rsidRPr="00AF7EE0">
        <w:rPr>
          <w:b/>
        </w:rPr>
        <w:t xml:space="preserve">“Clinton Tells [Jorge Ramos] The Cuban Embargo Was </w:t>
      </w:r>
      <w:proofErr w:type="gramStart"/>
      <w:r w:rsidRPr="00AF7EE0">
        <w:rPr>
          <w:b/>
        </w:rPr>
        <w:t>A Failure And That She’d Like To Visit The</w:t>
      </w:r>
      <w:proofErr w:type="gramEnd"/>
      <w:r w:rsidRPr="00AF7EE0">
        <w:rPr>
          <w:b/>
        </w:rPr>
        <w:t xml:space="preserve"> Country One Day.” </w:t>
      </w:r>
      <w:r>
        <w:t>[@</w:t>
      </w:r>
      <w:proofErr w:type="spellStart"/>
      <w:r>
        <w:t>aseitzwald</w:t>
      </w:r>
      <w:proofErr w:type="spellEnd"/>
      <w:r>
        <w:t xml:space="preserve">, Twitter, </w:t>
      </w:r>
      <w:hyperlink r:id="rId311" w:history="1">
        <w:r w:rsidRPr="00AF7EE0">
          <w:rPr>
            <w:rStyle w:val="Hyperlink"/>
          </w:rPr>
          <w:t>7/29/14</w:t>
        </w:r>
      </w:hyperlink>
      <w:r>
        <w:t>]</w:t>
      </w:r>
    </w:p>
    <w:p w:rsidR="002D2214" w:rsidRDefault="002D2214" w:rsidP="002D2214"/>
    <w:p w:rsidR="002D2214" w:rsidRPr="005C2063" w:rsidRDefault="002D2214" w:rsidP="002D2214">
      <w:pPr>
        <w:rPr>
          <w:b/>
        </w:rPr>
      </w:pPr>
      <w:r w:rsidRPr="005C2063">
        <w:rPr>
          <w:b/>
        </w:rPr>
        <w:t xml:space="preserve">Secretary Clinton On Cuban Relations: I Would Like To See Us Move Towards Normalizing Relations Eventually.” </w:t>
      </w:r>
      <w:r>
        <w:t xml:space="preserve">[America </w:t>
      </w:r>
      <w:proofErr w:type="gramStart"/>
      <w:r>
        <w:t>With</w:t>
      </w:r>
      <w:proofErr w:type="gramEnd"/>
      <w:r>
        <w:t xml:space="preserve"> Jorge Ramos, Fusion, </w:t>
      </w:r>
      <w:hyperlink r:id="rId312" w:history="1">
        <w:r w:rsidRPr="00DC164A">
          <w:rPr>
            <w:rStyle w:val="Hyperlink"/>
          </w:rPr>
          <w:t>7/29/14</w:t>
        </w:r>
      </w:hyperlink>
      <w:r>
        <w:t>]</w:t>
      </w:r>
    </w:p>
    <w:p w:rsidR="002D2214" w:rsidRDefault="002D2214" w:rsidP="002D2214"/>
    <w:p w:rsidR="002D2214" w:rsidRDefault="002D2214" w:rsidP="002D2214">
      <w:r>
        <w:rPr>
          <w:b/>
        </w:rPr>
        <w:t xml:space="preserve">Secretary Clinton: “Someday I’d </w:t>
      </w:r>
      <w:proofErr w:type="gramStart"/>
      <w:r>
        <w:rPr>
          <w:b/>
        </w:rPr>
        <w:t>Like</w:t>
      </w:r>
      <w:proofErr w:type="gramEnd"/>
      <w:r>
        <w:rPr>
          <w:b/>
        </w:rPr>
        <w:t xml:space="preserve"> To Go To Cuba.”</w:t>
      </w:r>
      <w:r>
        <w:t xml:space="preserve"> [America </w:t>
      </w:r>
      <w:proofErr w:type="gramStart"/>
      <w:r>
        <w:t>With</w:t>
      </w:r>
      <w:proofErr w:type="gramEnd"/>
      <w:r>
        <w:t xml:space="preserve"> Jorge Ramos, Fusion, </w:t>
      </w:r>
      <w:hyperlink r:id="rId313" w:history="1">
        <w:r w:rsidRPr="00DC164A">
          <w:rPr>
            <w:rStyle w:val="Hyperlink"/>
          </w:rPr>
          <w:t>7/29/14</w:t>
        </w:r>
      </w:hyperlink>
      <w:r>
        <w:t>]</w:t>
      </w:r>
    </w:p>
    <w:p w:rsidR="002D2214" w:rsidRDefault="002D2214" w:rsidP="002D2214"/>
    <w:p w:rsidR="002D2214" w:rsidRPr="005A5C93" w:rsidRDefault="002D2214" w:rsidP="002D2214">
      <w:pPr>
        <w:rPr>
          <w:b/>
          <w:u w:val="single"/>
        </w:rPr>
      </w:pPr>
      <w:r w:rsidRPr="005A5C93">
        <w:rPr>
          <w:b/>
          <w:u w:val="single"/>
        </w:rPr>
        <w:t>SECRETARY CLINTON WORKED TO FREE ALAN GROSS AND ADVOCATED FOR HIS RELEASE</w:t>
      </w:r>
    </w:p>
    <w:p w:rsidR="002D2214" w:rsidRPr="005A5C93" w:rsidRDefault="002D2214" w:rsidP="002D2214">
      <w:pPr>
        <w:rPr>
          <w:b/>
          <w:u w:val="single"/>
        </w:rPr>
      </w:pPr>
    </w:p>
    <w:p w:rsidR="002D2214" w:rsidRDefault="002D2214" w:rsidP="002D2214">
      <w:r>
        <w:rPr>
          <w:b/>
        </w:rPr>
        <w:t>Secretary</w:t>
      </w:r>
      <w:r w:rsidRPr="003E2794">
        <w:rPr>
          <w:b/>
        </w:rPr>
        <w:t xml:space="preserve"> Clinton </w:t>
      </w:r>
      <w:proofErr w:type="gramStart"/>
      <w:r w:rsidRPr="003E2794">
        <w:rPr>
          <w:b/>
        </w:rPr>
        <w:t>On</w:t>
      </w:r>
      <w:proofErr w:type="gramEnd"/>
      <w:r w:rsidRPr="003E2794">
        <w:rPr>
          <w:b/>
        </w:rPr>
        <w:t xml:space="preserve"> Alan Gross: </w:t>
      </w:r>
      <w:r>
        <w:rPr>
          <w:b/>
        </w:rPr>
        <w:t>“</w:t>
      </w:r>
      <w:r w:rsidRPr="003E2794">
        <w:rPr>
          <w:b/>
        </w:rPr>
        <w:t>One Of My Regrets As Secretary Was Our Failure To Bring Alan Home.</w:t>
      </w:r>
      <w:r>
        <w:rPr>
          <w:b/>
        </w:rPr>
        <w:t xml:space="preserve">” </w:t>
      </w:r>
      <w:r>
        <w:t xml:space="preserve">“True to form, in December 2009, the </w:t>
      </w:r>
      <w:proofErr w:type="spellStart"/>
      <w:r>
        <w:t>Castros</w:t>
      </w:r>
      <w:proofErr w:type="spellEnd"/>
      <w:r>
        <w:t xml:space="preserve"> created new problems by arresting a USAID contractor named Alan Gross for bringing computer equipment to the small, aging Jewish community in Havana. Cuban authorities subjected him to a rump trial and then sentenced him to fifteen years in prison. One of my regrets as Secretary was our failure to bring Alan home.” [Hillary Clinton, Hard Choices, 6/10/14]</w:t>
      </w:r>
    </w:p>
    <w:p w:rsidR="002D2214" w:rsidRDefault="002D2214" w:rsidP="002D2214"/>
    <w:p w:rsidR="002D2214" w:rsidRDefault="002D2214" w:rsidP="002D2214">
      <w:r>
        <w:rPr>
          <w:b/>
        </w:rPr>
        <w:t>Secreta</w:t>
      </w:r>
      <w:r w:rsidRPr="003E2794">
        <w:rPr>
          <w:b/>
        </w:rPr>
        <w:t>ry Clinton: “I Spoke Out Publicly About Alan [Gross] And Asked Numerous Other Countries To Intervene With Cuba.”</w:t>
      </w:r>
      <w:r>
        <w:t xml:space="preserve"> “The Department and I stayed in close touch with [Alan Gross’] wife, Judy, and his daughters. I spoke out publicly about Alan and asked numerous other countries to intervene with Cuba. But despite the direct engagement with Cuban officials and numerous efforts by third parties, the Cubans refused to release him unless the United States released five convicted Cuban spies serving time in prison.” [Hillary Clinton, Hard Choices, 6/10/14]</w:t>
      </w:r>
    </w:p>
    <w:p w:rsidR="002D2214" w:rsidRDefault="002D2214" w:rsidP="002D2214"/>
    <w:p w:rsidR="002D2214" w:rsidRDefault="002D2214" w:rsidP="002D2214">
      <w:r w:rsidRPr="007052E2">
        <w:rPr>
          <w:b/>
        </w:rPr>
        <w:t xml:space="preserve">Secretary Clinton: “Despite The Direct Engagement With Cuban Officials And Numerous Efforts By Third Parties, The Cubans Refused To Release [Alan Gross] Unless The United States Released Five Convicted Cuban Spies Serving Time In Prison.” </w:t>
      </w:r>
      <w:r>
        <w:t xml:space="preserve">“I spoke out publicly about Alan and asked numerous other countries to intervene with Cuba. But despite the direct engagement with Cuban officials and numerous efforts by third parties, the Cubans refused to release him unless the United States released five convicted Cuban spies serving time in prison. It is possible that hard-liners within the regime exploited the Gross case as an opportunity to put the brakes on any possible rapprochement with the United States and the domestic reforms that would require. </w:t>
      </w:r>
      <w:proofErr w:type="gramStart"/>
      <w:r>
        <w:t>If so, it is a double tragedy, consigning millions of Cubans to a kind of continued imprisonment as well.”</w:t>
      </w:r>
      <w:proofErr w:type="gramEnd"/>
      <w:r>
        <w:t xml:space="preserve"> [Hillary Clinton, Hard Choices, 6/10/14]</w:t>
      </w:r>
    </w:p>
    <w:p w:rsidR="002D2214" w:rsidRDefault="002D2214" w:rsidP="002D2214"/>
    <w:p w:rsidR="002D2214" w:rsidRDefault="002D2214" w:rsidP="002D2214">
      <w:r w:rsidRPr="007052E2">
        <w:rPr>
          <w:b/>
        </w:rPr>
        <w:t xml:space="preserve">Secretary Clinton </w:t>
      </w:r>
      <w:proofErr w:type="gramStart"/>
      <w:r w:rsidRPr="007052E2">
        <w:rPr>
          <w:b/>
        </w:rPr>
        <w:t>On</w:t>
      </w:r>
      <w:proofErr w:type="gramEnd"/>
      <w:r w:rsidRPr="007052E2">
        <w:rPr>
          <w:b/>
        </w:rPr>
        <w:t xml:space="preserve"> Negotiations With Cuba Over Alan Gross: “We've Made No Deals, We've Offered No Concessions And We Don't Intend To Do So.”</w:t>
      </w:r>
      <w:r>
        <w:t xml:space="preserve"> “</w:t>
      </w:r>
      <w:r w:rsidRPr="007052E2">
        <w:t>Secretary of State Hillary Rodham Clinton says the United States has made no deal or concessions with Cuba to free imprisoned American Alan Gross</w:t>
      </w:r>
      <w:r>
        <w:t>…</w:t>
      </w:r>
      <w:r w:rsidRPr="007052E2">
        <w:t>Clinton said, in her words: ‘We've made no deals, we've offered no concessions and we don't intend to do so.’</w:t>
      </w:r>
      <w:r>
        <w:t xml:space="preserve">” [Associated Press, </w:t>
      </w:r>
      <w:hyperlink r:id="rId314" w:history="1">
        <w:r w:rsidRPr="00463985">
          <w:rPr>
            <w:rStyle w:val="Hyperlink"/>
          </w:rPr>
          <w:t>2/29/12</w:t>
        </w:r>
      </w:hyperlink>
      <w:r>
        <w:t>]</w:t>
      </w:r>
    </w:p>
    <w:p w:rsidR="002D2214" w:rsidRDefault="002D2214" w:rsidP="002D2214"/>
    <w:p w:rsidR="002D2214" w:rsidRDefault="002D2214" w:rsidP="002D2214">
      <w:r w:rsidRPr="00702E18">
        <w:rPr>
          <w:b/>
        </w:rPr>
        <w:t xml:space="preserve">Secretary Clinton: “First Of All, Mr. Gross Should Not Even Be Incarcerated In Cuba. Mr. Gross Was Not A </w:t>
      </w:r>
      <w:proofErr w:type="gramStart"/>
      <w:r w:rsidRPr="00702E18">
        <w:rPr>
          <w:b/>
        </w:rPr>
        <w:t>Spy,</w:t>
      </w:r>
      <w:proofErr w:type="gramEnd"/>
      <w:r w:rsidRPr="00702E18">
        <w:rPr>
          <w:b/>
        </w:rPr>
        <w:t xml:space="preserve"> Mr. Gross Was Not An Intelligence Agent.”</w:t>
      </w:r>
      <w:r>
        <w:t xml:space="preserve"> “First of all, Mr. Gross should not even be incarcerated in Cuba. Mr. Gross was not a spy, Mr. Gross was not an intelligence agent, </w:t>
      </w:r>
      <w:proofErr w:type="gramStart"/>
      <w:r>
        <w:t>Mr</w:t>
      </w:r>
      <w:proofErr w:type="gramEnd"/>
      <w:r>
        <w:t xml:space="preserve">. Gross worked for a development group that was helping Cubans principally in their small Jewish community in Cuba, to have access to the internet. And Mr. Gross, in our view, is being held without justification and has been detained already far too long. So, there should be a decision by the Cuban government to release him, and we would like to see that happen as soon as possible.” [CNN, </w:t>
      </w:r>
      <w:proofErr w:type="spellStart"/>
      <w:r>
        <w:t>Youtube</w:t>
      </w:r>
      <w:proofErr w:type="spellEnd"/>
      <w:r>
        <w:t xml:space="preserve">, </w:t>
      </w:r>
      <w:hyperlink r:id="rId315" w:history="1">
        <w:r w:rsidRPr="00DC164A">
          <w:rPr>
            <w:rStyle w:val="Hyperlink"/>
          </w:rPr>
          <w:t>5/9/12</w:t>
        </w:r>
      </w:hyperlink>
      <w:r>
        <w:t>]</w:t>
      </w:r>
    </w:p>
    <w:p w:rsidR="002D2214" w:rsidRDefault="002D2214" w:rsidP="002D2214"/>
    <w:p w:rsidR="002D2214" w:rsidRPr="001C4997" w:rsidRDefault="002D2214" w:rsidP="002D2214">
      <w:pPr>
        <w:rPr>
          <w:b/>
        </w:rPr>
      </w:pPr>
      <w:r w:rsidRPr="001C4997">
        <w:rPr>
          <w:b/>
        </w:rPr>
        <w:t>Secretary Clinton: “We Are Well Aware That The Cuban Government Wants To See The Release Of Their Intelligence Agents, Five Cuban Spies Who Were Lawfully Arrested, Tried, And Convicted For Espionage.”</w:t>
      </w:r>
      <w:r>
        <w:rPr>
          <w:b/>
        </w:rPr>
        <w:t xml:space="preserve"> </w:t>
      </w:r>
      <w:r>
        <w:t xml:space="preserve">“Now we are well aware that the Cuban government wants to see the release of their intelligence agents, five Cuban spies who were lawfully arrested, tried, and convicted for espionage. One has already served his sentence in prison, he’s continuing to finish out his parole, another will be up for parole, all within the regular order of our system, a system that provides due process, rule of law protections, does not have a record of arbitrary arrests and detentions like the Cuban government does.” [CNN, </w:t>
      </w:r>
      <w:proofErr w:type="spellStart"/>
      <w:r>
        <w:t>Youtube</w:t>
      </w:r>
      <w:proofErr w:type="spellEnd"/>
      <w:r>
        <w:t xml:space="preserve">, </w:t>
      </w:r>
      <w:hyperlink r:id="rId316" w:history="1">
        <w:r w:rsidRPr="00DC164A">
          <w:rPr>
            <w:rStyle w:val="Hyperlink"/>
          </w:rPr>
          <w:t>5/9/12</w:t>
        </w:r>
      </w:hyperlink>
      <w:r>
        <w:t>]</w:t>
      </w:r>
    </w:p>
    <w:p w:rsidR="002D2214" w:rsidRPr="007052E2" w:rsidRDefault="002D2214" w:rsidP="002D2214"/>
    <w:p w:rsidR="002D2214" w:rsidRDefault="002D2214" w:rsidP="002D2214">
      <w:r>
        <w:rPr>
          <w:b/>
        </w:rPr>
        <w:t xml:space="preserve">Secretary Clinton On Imprisonment Of Alan Gross: “I Would Like To See That Resolved.” </w:t>
      </w:r>
      <w:r>
        <w:t xml:space="preserve">[America </w:t>
      </w:r>
      <w:proofErr w:type="gramStart"/>
      <w:r>
        <w:t>With</w:t>
      </w:r>
      <w:proofErr w:type="gramEnd"/>
      <w:r>
        <w:t xml:space="preserve"> Jorge Ramos, Fusion, </w:t>
      </w:r>
      <w:hyperlink r:id="rId317" w:history="1">
        <w:r w:rsidRPr="00DC164A">
          <w:rPr>
            <w:rStyle w:val="Hyperlink"/>
          </w:rPr>
          <w:t>7/29/14</w:t>
        </w:r>
      </w:hyperlink>
      <w:r>
        <w:t>]</w:t>
      </w:r>
    </w:p>
    <w:p w:rsidR="002D2214" w:rsidRPr="002D2214" w:rsidRDefault="002D2214" w:rsidP="002D2214">
      <w:pPr>
        <w:rPr>
          <w:u w:val="single"/>
        </w:rPr>
      </w:pPr>
    </w:p>
    <w:p w:rsidR="002D2214" w:rsidRPr="002D2214" w:rsidRDefault="002D2214" w:rsidP="002D2214">
      <w:pPr>
        <w:rPr>
          <w:b/>
          <w:u w:val="single"/>
        </w:rPr>
      </w:pPr>
      <w:r w:rsidRPr="002D2214">
        <w:rPr>
          <w:b/>
          <w:u w:val="single"/>
        </w:rPr>
        <w:t>SECRETARY CLINTON DID NOT THINK CUBA WAS READY TO JOIN THE ORGANIZATION OF AMERICAN STATES DURING HER TENURE AS SECRETARY OF STATE</w:t>
      </w:r>
    </w:p>
    <w:p w:rsidR="002D2214" w:rsidRDefault="002D2214" w:rsidP="002D2214">
      <w:pPr>
        <w:rPr>
          <w:b/>
        </w:rPr>
      </w:pPr>
    </w:p>
    <w:p w:rsidR="002D2214" w:rsidRDefault="002D2214" w:rsidP="002D2214">
      <w:r w:rsidRPr="007548D9">
        <w:rPr>
          <w:b/>
        </w:rPr>
        <w:t>Secretary Clinton On Cuba Not Being Ready To Jo</w:t>
      </w:r>
      <w:r>
        <w:rPr>
          <w:b/>
        </w:rPr>
        <w:t xml:space="preserve">in The Organization Of American </w:t>
      </w:r>
      <w:r w:rsidRPr="007548D9">
        <w:rPr>
          <w:b/>
        </w:rPr>
        <w:t>States: “We Do Look Forward To The Day When Cuba Can Join The OAS...</w:t>
      </w:r>
      <w:r>
        <w:rPr>
          <w:b/>
        </w:rPr>
        <w:t xml:space="preserve"> [But] </w:t>
      </w:r>
      <w:r w:rsidRPr="007548D9">
        <w:rPr>
          <w:b/>
        </w:rPr>
        <w:t>We Owe It To Each Other To Uphold Our Standards Of Democracy And Governance</w:t>
      </w:r>
      <w:r>
        <w:rPr>
          <w:b/>
        </w:rPr>
        <w:t>.”</w:t>
      </w:r>
      <w:r>
        <w:t xml:space="preserve"> “We do look forward to the day when Cuba can join the OAS…But we believe that membership in the OAS must come with responsibility. And we owe it to each other to uphold our standards of democracy and governance that have brought so much progress to our hemisphere. It’s not about reliving the past; it’s about the future and being true to the founding principles of this organization.” [Hillary Clinton, Hard Choices, 6/10/14]</w:t>
      </w:r>
    </w:p>
    <w:p w:rsidR="002D2214" w:rsidRDefault="002D2214" w:rsidP="002D2214"/>
    <w:p w:rsidR="002D2214" w:rsidRDefault="002D2214" w:rsidP="002D2214">
      <w:r w:rsidRPr="005D2E76">
        <w:rPr>
          <w:b/>
          <w:u w:val="single"/>
        </w:rPr>
        <w:t>Wall Street Journal</w:t>
      </w:r>
      <w:r w:rsidRPr="005D2E76">
        <w:rPr>
          <w:b/>
        </w:rPr>
        <w:t xml:space="preserve">: Then-Senator Obama “Voted Two Times To Cut Off Funding” For The “Pro-Democracy Broadcasting Network Radio Y Television Marti” While Then-Senator Hillary Clinton Supported </w:t>
      </w:r>
      <w:proofErr w:type="gramStart"/>
      <w:r w:rsidRPr="005D2E76">
        <w:rPr>
          <w:b/>
        </w:rPr>
        <w:t>The</w:t>
      </w:r>
      <w:proofErr w:type="gramEnd"/>
      <w:r w:rsidRPr="005D2E76">
        <w:rPr>
          <w:b/>
        </w:rPr>
        <w:t xml:space="preserve"> Funding.</w:t>
      </w:r>
      <w:r>
        <w:t xml:space="preserve"> “</w:t>
      </w:r>
      <w:r w:rsidRPr="005D2E76">
        <w:t xml:space="preserve">Mr. Obama split with his main 2008 rival Hillary Clinton over ongoing federal government funding of the pro-democracy broadcasting network Radio y </w:t>
      </w:r>
      <w:proofErr w:type="spellStart"/>
      <w:r w:rsidRPr="005D2E76">
        <w:t>Televisión</w:t>
      </w:r>
      <w:proofErr w:type="spellEnd"/>
      <w:r w:rsidRPr="005D2E76">
        <w:t xml:space="preserve"> Marti. TV Marti airs pro-democracy broadcasts into Cuba. Mr. Obama voted two times to cut off funding for the organization, while Mrs. Clinton supported it.</w:t>
      </w:r>
      <w:r>
        <w:t xml:space="preserve">” [Wall Street Journal, </w:t>
      </w:r>
      <w:hyperlink r:id="rId318" w:history="1">
        <w:r w:rsidRPr="005D2E76">
          <w:rPr>
            <w:rStyle w:val="Hyperlink"/>
          </w:rPr>
          <w:t>12/17/14</w:t>
        </w:r>
      </w:hyperlink>
      <w:r>
        <w:t>]</w:t>
      </w:r>
    </w:p>
    <w:p w:rsidR="002D2214" w:rsidRPr="002D2214" w:rsidRDefault="002D2214" w:rsidP="002D2214"/>
    <w:p w:rsidR="00C6080C" w:rsidRDefault="00C6080C" w:rsidP="00C6080C">
      <w:pPr>
        <w:jc w:val="both"/>
      </w:pPr>
      <w:r w:rsidRPr="00F94162">
        <w:rPr>
          <w:b/>
          <w:u w:val="single"/>
        </w:rPr>
        <w:t>MSNBC</w:t>
      </w:r>
      <w:r>
        <w:rPr>
          <w:b/>
        </w:rPr>
        <w:t xml:space="preserve">’s Alex Seitz-Wald: </w:t>
      </w:r>
      <w:r w:rsidRPr="00AF7EE0">
        <w:rPr>
          <w:b/>
        </w:rPr>
        <w:t xml:space="preserve">“Clinton Tells [Jorge Ramos] The Cuban Embargo Was </w:t>
      </w:r>
      <w:proofErr w:type="gramStart"/>
      <w:r w:rsidRPr="00AF7EE0">
        <w:rPr>
          <w:b/>
        </w:rPr>
        <w:t>A Failure And That She’d Like To Visit The</w:t>
      </w:r>
      <w:proofErr w:type="gramEnd"/>
      <w:r w:rsidRPr="00AF7EE0">
        <w:rPr>
          <w:b/>
        </w:rPr>
        <w:t xml:space="preserve"> Country One Day.” </w:t>
      </w:r>
      <w:r>
        <w:t>[@</w:t>
      </w:r>
      <w:proofErr w:type="spellStart"/>
      <w:r>
        <w:t>aseitzwald</w:t>
      </w:r>
      <w:proofErr w:type="spellEnd"/>
      <w:r>
        <w:t xml:space="preserve">, Twitter, </w:t>
      </w:r>
      <w:hyperlink r:id="rId319" w:history="1">
        <w:r w:rsidRPr="00AF7EE0">
          <w:rPr>
            <w:rStyle w:val="Hyperlink"/>
          </w:rPr>
          <w:t>7/29/14</w:t>
        </w:r>
      </w:hyperlink>
      <w:r>
        <w:t>]</w:t>
      </w:r>
    </w:p>
    <w:p w:rsidR="00CA2C1C" w:rsidRDefault="00CA2C1C" w:rsidP="00C6080C">
      <w:pPr>
        <w:jc w:val="both"/>
      </w:pPr>
    </w:p>
    <w:p w:rsidR="00CA2C1C" w:rsidRDefault="00CA2C1C" w:rsidP="00C6080C">
      <w:pPr>
        <w:jc w:val="both"/>
      </w:pPr>
      <w:r w:rsidRPr="00CA2C1C">
        <w:rPr>
          <w:b/>
          <w:u w:val="single"/>
        </w:rPr>
        <w:t>Associated Press</w:t>
      </w:r>
      <w:r>
        <w:rPr>
          <w:b/>
        </w:rPr>
        <w:t xml:space="preserve">: </w:t>
      </w:r>
      <w:r w:rsidRPr="00CA2C1C">
        <w:rPr>
          <w:b/>
        </w:rPr>
        <w:t>Clinton Supported The Embargo Against Cuba In 2008, But “Reversed Her Position” In 2014.</w:t>
      </w:r>
      <w:r>
        <w:t xml:space="preserve"> “</w:t>
      </w:r>
      <w:r w:rsidRPr="00CA2C1C">
        <w:t>Clinton, who backed the trade limits when she ran for president in 2008, reversed her position this year an</w:t>
      </w:r>
      <w:r>
        <w:t>d now describes the embargo as ‘Castro's best friend,’</w:t>
      </w:r>
      <w:r w:rsidRPr="00CA2C1C">
        <w:t xml:space="preserve"> arguing that the regime uses it as a scapegoat for the island's problems.</w:t>
      </w:r>
      <w:r>
        <w:t xml:space="preserve">” </w:t>
      </w:r>
      <w:r>
        <w:rPr>
          <w:rFonts w:cs="Arial"/>
          <w:szCs w:val="20"/>
        </w:rPr>
        <w:t xml:space="preserve">[Associated Press, </w:t>
      </w:r>
      <w:hyperlink r:id="rId320" w:history="1">
        <w:r w:rsidRPr="00811AE6">
          <w:rPr>
            <w:rStyle w:val="Hyperlink"/>
            <w:rFonts w:cs="Arial"/>
            <w:szCs w:val="20"/>
          </w:rPr>
          <w:t>12/2/14</w:t>
        </w:r>
      </w:hyperlink>
      <w:r>
        <w:rPr>
          <w:rFonts w:cs="Arial"/>
          <w:szCs w:val="20"/>
        </w:rPr>
        <w:t>]</w:t>
      </w:r>
    </w:p>
    <w:p w:rsidR="00C6080C" w:rsidRDefault="00C6080C" w:rsidP="00C6080C"/>
    <w:p w:rsidR="005C78A2" w:rsidRDefault="005C78A2" w:rsidP="009E2BA9">
      <w:pPr>
        <w:pStyle w:val="Heading2"/>
      </w:pPr>
      <w:bookmarkStart w:id="129" w:name="_Toc422218147"/>
      <w:r>
        <w:t>TUNISIA</w:t>
      </w:r>
      <w:bookmarkEnd w:id="129"/>
    </w:p>
    <w:p w:rsidR="005C78A2" w:rsidRDefault="005C78A2" w:rsidP="005C78A2"/>
    <w:p w:rsidR="005C78A2" w:rsidRPr="00354336" w:rsidRDefault="005C78A2" w:rsidP="005C78A2">
      <w:pPr>
        <w:rPr>
          <w:rFonts w:asciiTheme="minorHAnsi" w:hAnsiTheme="minorHAnsi"/>
          <w:color w:val="1F497D" w:themeColor="dark2"/>
        </w:rPr>
      </w:pPr>
      <w:r>
        <w:rPr>
          <w:b/>
        </w:rPr>
        <w:lastRenderedPageBreak/>
        <w:t xml:space="preserve">Secretary Clinton On Tunisia In 2012: </w:t>
      </w:r>
      <w:r w:rsidRPr="00354336">
        <w:rPr>
          <w:b/>
        </w:rPr>
        <w:t>“The New Government Faced Many Challenges, And The Years Ahead Would Be Rocky, But There Was Reason To Hope That, In Tunisia At Least, The Promise Of The Arab Spring Might Actually Be Realized.”</w:t>
      </w:r>
      <w:r>
        <w:rPr>
          <w:b/>
        </w:rPr>
        <w:t xml:space="preserve"> </w:t>
      </w:r>
      <w:r>
        <w:t>[Hillary Clinton, Hard Choices, 6/10/14]</w:t>
      </w:r>
    </w:p>
    <w:p w:rsidR="005C78A2" w:rsidRDefault="005C78A2" w:rsidP="005C78A2"/>
    <w:p w:rsidR="00966BE9" w:rsidRDefault="00966BE9" w:rsidP="00966BE9">
      <w:pPr>
        <w:pStyle w:val="Heading2"/>
      </w:pPr>
      <w:bookmarkStart w:id="130" w:name="_Toc422218148"/>
      <w:r>
        <w:t>ECUADOR</w:t>
      </w:r>
      <w:bookmarkEnd w:id="130"/>
    </w:p>
    <w:p w:rsidR="00966BE9" w:rsidRDefault="00966BE9" w:rsidP="00966BE9"/>
    <w:p w:rsidR="0018080C" w:rsidRDefault="0018080C" w:rsidP="0018080C">
      <w:pPr>
        <w:pStyle w:val="Heading3"/>
      </w:pPr>
      <w:bookmarkStart w:id="131" w:name="_Toc422218149"/>
      <w:r>
        <w:t>ISAIAS FAMILY</w:t>
      </w:r>
      <w:bookmarkEnd w:id="131"/>
    </w:p>
    <w:p w:rsidR="0018080C" w:rsidRDefault="0018080C" w:rsidP="00966BE9">
      <w:pPr>
        <w:rPr>
          <w:b/>
          <w:u w:val="single"/>
        </w:rPr>
      </w:pPr>
    </w:p>
    <w:p w:rsidR="00966BE9" w:rsidRDefault="00966BE9" w:rsidP="00966BE9">
      <w:r w:rsidRPr="00D10FE4">
        <w:rPr>
          <w:b/>
          <w:u w:val="single"/>
        </w:rPr>
        <w:t>New York Times</w:t>
      </w:r>
      <w:r>
        <w:rPr>
          <w:b/>
        </w:rPr>
        <w:t xml:space="preserve">: </w:t>
      </w:r>
      <w:r w:rsidRPr="00D10FE4">
        <w:rPr>
          <w:b/>
        </w:rPr>
        <w:t>“The Obama Administration Overturned A Ban Preventing A Wealthy, Politically Connected Ecuadorean Woman From Entering The United States After Her Family Gave Tens Of Thousands Of Dollars To Democratic Campaigns.”</w:t>
      </w:r>
      <w:r>
        <w:t xml:space="preserve"> “The Obama administration overturned a ban preventing a wealthy, politically connected Ecuadorean woman from entering the United States after her family gave tens of thousands of dollars to Democratic campaigns, according to finance records and government officials.” [New York Times, </w:t>
      </w:r>
      <w:hyperlink r:id="rId321" w:history="1">
        <w:r w:rsidRPr="00D10FE4">
          <w:rPr>
            <w:rStyle w:val="Hyperlink"/>
          </w:rPr>
          <w:t>12/17/14</w:t>
        </w:r>
      </w:hyperlink>
      <w:r>
        <w:t>]</w:t>
      </w:r>
    </w:p>
    <w:p w:rsidR="00966BE9" w:rsidRDefault="00966BE9" w:rsidP="00966BE9"/>
    <w:p w:rsidR="00966BE9" w:rsidRDefault="00966BE9" w:rsidP="00966BE9">
      <w:r w:rsidRPr="00D10FE4">
        <w:rPr>
          <w:b/>
          <w:u w:val="single"/>
        </w:rPr>
        <w:t>New York Times</w:t>
      </w:r>
      <w:r>
        <w:rPr>
          <w:b/>
        </w:rPr>
        <w:t xml:space="preserve">: </w:t>
      </w:r>
      <w:r w:rsidRPr="00D10FE4">
        <w:rPr>
          <w:b/>
        </w:rPr>
        <w:t xml:space="preserve">A Ban On Estefania Isaias Entering The United States “Was Lifted At The Request Of The State Department Under Former Secretary Of State Hillary Rodham Clinton.” </w:t>
      </w:r>
      <w:r>
        <w:t>“</w:t>
      </w:r>
      <w:proofErr w:type="spellStart"/>
      <w:r>
        <w:t>Estefanía</w:t>
      </w:r>
      <w:proofErr w:type="spellEnd"/>
      <w:r>
        <w:t xml:space="preserve"> </w:t>
      </w:r>
      <w:proofErr w:type="spellStart"/>
      <w:r>
        <w:t>Isaías</w:t>
      </w:r>
      <w:proofErr w:type="spellEnd"/>
      <w:r>
        <w:t xml:space="preserve">…had been barred from coming to the United States after being caught fraudulently obtaining visas for her maids. But the ban was lifted at the request of the State Department under former Secretary of State Hillary Rodham Clinton so that Ms. </w:t>
      </w:r>
      <w:proofErr w:type="spellStart"/>
      <w:r>
        <w:t>Isaías</w:t>
      </w:r>
      <w:proofErr w:type="spellEnd"/>
      <w:r>
        <w:t xml:space="preserve"> could work for an Obama fund-raiser with close ties to the administration.” [New York Times, </w:t>
      </w:r>
      <w:hyperlink r:id="rId322" w:history="1">
        <w:r w:rsidRPr="00D10FE4">
          <w:rPr>
            <w:rStyle w:val="Hyperlink"/>
          </w:rPr>
          <w:t>12/17/14</w:t>
        </w:r>
      </w:hyperlink>
      <w:r>
        <w:t>]</w:t>
      </w:r>
    </w:p>
    <w:p w:rsidR="00966BE9" w:rsidRDefault="00966BE9" w:rsidP="00966BE9"/>
    <w:p w:rsidR="00966BE9" w:rsidRDefault="00966BE9" w:rsidP="00966BE9">
      <w:r w:rsidRPr="00D10FE4">
        <w:rPr>
          <w:b/>
          <w:u w:val="single"/>
        </w:rPr>
        <w:t>New York Times</w:t>
      </w:r>
      <w:r>
        <w:rPr>
          <w:b/>
        </w:rPr>
        <w:t xml:space="preserve">: </w:t>
      </w:r>
      <w:r w:rsidRPr="00D10FE4">
        <w:rPr>
          <w:b/>
        </w:rPr>
        <w:t xml:space="preserve">The Isaias Family “Has Been Investigated By Federal Law Enforcement Agencies </w:t>
      </w:r>
      <w:proofErr w:type="gramStart"/>
      <w:r w:rsidRPr="00D10FE4">
        <w:rPr>
          <w:b/>
        </w:rPr>
        <w:t>On</w:t>
      </w:r>
      <w:proofErr w:type="gramEnd"/>
      <w:r w:rsidRPr="00D10FE4">
        <w:rPr>
          <w:b/>
        </w:rPr>
        <w:t xml:space="preserve"> Suspicion Of Money Laundering And Immigration Fraud.”</w:t>
      </w:r>
      <w:r>
        <w:t xml:space="preserve">  “It was one of several favorable decisions the Obama administration made in recent years involving the </w:t>
      </w:r>
      <w:proofErr w:type="spellStart"/>
      <w:r>
        <w:t>Isaías</w:t>
      </w:r>
      <w:proofErr w:type="spellEnd"/>
      <w:r>
        <w:t xml:space="preserve"> family, which the government of Ecuador accuses of buying protection from Washington and living comfortably in Miami off the profits of a looted bank in Ecuador. The family, which has been investigated by federal law enforcement agencies on suspicion of money laundering and immigration fraud, has made hundreds of thousands of dollars in contributions to American political campaigns in recent years. During that time, it has repeatedly received favorable treatment from the highest levels of the American government, including from New Jersey’s senior senator and the State Department.” [New York Times, </w:t>
      </w:r>
      <w:hyperlink r:id="rId323" w:history="1">
        <w:r w:rsidRPr="00D10FE4">
          <w:rPr>
            <w:rStyle w:val="Hyperlink"/>
          </w:rPr>
          <w:t>12/17/14</w:t>
        </w:r>
      </w:hyperlink>
      <w:r>
        <w:t>]</w:t>
      </w:r>
    </w:p>
    <w:p w:rsidR="00966BE9" w:rsidRDefault="00966BE9" w:rsidP="00966BE9"/>
    <w:p w:rsidR="00966BE9" w:rsidRDefault="00966BE9" w:rsidP="00966BE9">
      <w:r w:rsidRPr="00D10FE4">
        <w:rPr>
          <w:b/>
          <w:u w:val="single"/>
        </w:rPr>
        <w:t>New York Times</w:t>
      </w:r>
      <w:r>
        <w:rPr>
          <w:b/>
        </w:rPr>
        <w:t>: “</w:t>
      </w:r>
      <w:r w:rsidRPr="00BC32D1">
        <w:rPr>
          <w:b/>
        </w:rPr>
        <w:t xml:space="preserve">Senator Robert Menendez…And His Staff Engaged In A Relentless Effort To Help Ms. </w:t>
      </w:r>
      <w:proofErr w:type="spellStart"/>
      <w:r w:rsidRPr="00BC32D1">
        <w:rPr>
          <w:b/>
        </w:rPr>
        <w:t>Isaías</w:t>
      </w:r>
      <w:proofErr w:type="spellEnd"/>
      <w:r w:rsidRPr="00BC32D1">
        <w:rPr>
          <w:b/>
        </w:rPr>
        <w:t>, Urging Senior Government Officials, Including Mrs. Clinton’s Chief Of Staff, Cheryl Mills, To Waive The Ban</w:t>
      </w:r>
      <w:r>
        <w:rPr>
          <w:b/>
        </w:rPr>
        <w:t>.”</w:t>
      </w:r>
      <w:r>
        <w:t xml:space="preserve"> “</w:t>
      </w:r>
      <w:r w:rsidRPr="00BC32D1">
        <w:t xml:space="preserve">For more than a year, Senator Robert Menendez, Democrat of New Jersey, and his staff engaged in a relentless effort to help Ms. </w:t>
      </w:r>
      <w:proofErr w:type="spellStart"/>
      <w:r w:rsidRPr="00BC32D1">
        <w:t>Isaías</w:t>
      </w:r>
      <w:proofErr w:type="spellEnd"/>
      <w:r w:rsidRPr="00BC32D1">
        <w:t xml:space="preserve">, urging senior government officials, including Mrs. Clinton’s chief of staff, Cheryl Mills, to waive the ban. The senator’s assistance came even though Ms. </w:t>
      </w:r>
      <w:proofErr w:type="spellStart"/>
      <w:r w:rsidRPr="00BC32D1">
        <w:t>Isaías’s</w:t>
      </w:r>
      <w:proofErr w:type="spellEnd"/>
      <w:r w:rsidRPr="00BC32D1">
        <w:t xml:space="preserve"> family, a major donor to him and other American politicians, does not live in his state.</w:t>
      </w:r>
      <w:r>
        <w:t xml:space="preserve">” [New York Times, </w:t>
      </w:r>
      <w:hyperlink r:id="rId324" w:history="1">
        <w:r w:rsidRPr="00D10FE4">
          <w:rPr>
            <w:rStyle w:val="Hyperlink"/>
          </w:rPr>
          <w:t>12/17/14</w:t>
        </w:r>
      </w:hyperlink>
      <w:r>
        <w:t>]</w:t>
      </w:r>
    </w:p>
    <w:p w:rsidR="00966BE9" w:rsidRDefault="00966BE9" w:rsidP="00966BE9"/>
    <w:p w:rsidR="00966BE9" w:rsidRPr="00BC32D1" w:rsidRDefault="00966BE9" w:rsidP="00966BE9">
      <w:pPr>
        <w:rPr>
          <w:b/>
        </w:rPr>
      </w:pPr>
      <w:r w:rsidRPr="00D10FE4">
        <w:rPr>
          <w:b/>
          <w:u w:val="single"/>
        </w:rPr>
        <w:t>New York Times</w:t>
      </w:r>
      <w:r>
        <w:rPr>
          <w:b/>
        </w:rPr>
        <w:t xml:space="preserve">: </w:t>
      </w:r>
      <w:r w:rsidRPr="00BC32D1">
        <w:rPr>
          <w:b/>
        </w:rPr>
        <w:t xml:space="preserve">Senator Menendez “And His Staff Repeatedly Made Calls, Sent Emails And Wrote Letters About Ms. </w:t>
      </w:r>
      <w:proofErr w:type="spellStart"/>
      <w:r w:rsidRPr="00BC32D1">
        <w:rPr>
          <w:b/>
        </w:rPr>
        <w:t>Isaías’s</w:t>
      </w:r>
      <w:proofErr w:type="spellEnd"/>
      <w:r w:rsidRPr="00BC32D1">
        <w:rPr>
          <w:b/>
        </w:rPr>
        <w:t xml:space="preserve"> Case To Mrs. Clinton, Ms. Mills, The Consulate In Ecuador, And The Departments Of State And Homeland Security.”</w:t>
      </w:r>
      <w:r>
        <w:rPr>
          <w:b/>
        </w:rPr>
        <w:t xml:space="preserve"> </w:t>
      </w:r>
      <w:r>
        <w:t xml:space="preserve">[New York Times, </w:t>
      </w:r>
      <w:hyperlink r:id="rId325" w:history="1">
        <w:r w:rsidRPr="00D10FE4">
          <w:rPr>
            <w:rStyle w:val="Hyperlink"/>
          </w:rPr>
          <w:t>12/17/14</w:t>
        </w:r>
      </w:hyperlink>
      <w:r>
        <w:t>]</w:t>
      </w:r>
    </w:p>
    <w:p w:rsidR="00966BE9" w:rsidRDefault="00966BE9" w:rsidP="00966BE9"/>
    <w:p w:rsidR="00966BE9" w:rsidRDefault="00966BE9" w:rsidP="00966BE9">
      <w:r w:rsidRPr="00D10FE4">
        <w:rPr>
          <w:b/>
          <w:u w:val="single"/>
        </w:rPr>
        <w:t>New York Times</w:t>
      </w:r>
      <w:r>
        <w:rPr>
          <w:b/>
        </w:rPr>
        <w:t xml:space="preserve">: </w:t>
      </w:r>
      <w:r w:rsidRPr="00BC32D1">
        <w:rPr>
          <w:b/>
        </w:rPr>
        <w:t xml:space="preserve">“After Months Of Resistance From State Department Offices In Ecuador And Washington, [Senator Menendez] Lobbied Ms. Mills Himself, And The Ban Against Ms. </w:t>
      </w:r>
      <w:proofErr w:type="spellStart"/>
      <w:r w:rsidRPr="00BC32D1">
        <w:rPr>
          <w:b/>
        </w:rPr>
        <w:t>Isaías</w:t>
      </w:r>
      <w:proofErr w:type="spellEnd"/>
      <w:r w:rsidRPr="00BC32D1">
        <w:rPr>
          <w:b/>
        </w:rPr>
        <w:t xml:space="preserve"> Was Eventually Overturned.”</w:t>
      </w:r>
      <w:r>
        <w:rPr>
          <w:b/>
        </w:rPr>
        <w:t xml:space="preserve"> </w:t>
      </w:r>
      <w:r>
        <w:t xml:space="preserve">[New York Times, </w:t>
      </w:r>
      <w:hyperlink r:id="rId326" w:history="1">
        <w:r w:rsidRPr="00D10FE4">
          <w:rPr>
            <w:rStyle w:val="Hyperlink"/>
          </w:rPr>
          <w:t>12/17/14</w:t>
        </w:r>
      </w:hyperlink>
      <w:r>
        <w:t>]</w:t>
      </w:r>
    </w:p>
    <w:p w:rsidR="00966BE9" w:rsidRDefault="00966BE9" w:rsidP="00966BE9"/>
    <w:p w:rsidR="00966BE9" w:rsidRDefault="00966BE9" w:rsidP="00966BE9">
      <w:r w:rsidRPr="00D10FE4">
        <w:rPr>
          <w:b/>
          <w:u w:val="single"/>
        </w:rPr>
        <w:t>New York Times</w:t>
      </w:r>
      <w:r>
        <w:rPr>
          <w:b/>
        </w:rPr>
        <w:t xml:space="preserve">: </w:t>
      </w:r>
      <w:r w:rsidRPr="00680598">
        <w:rPr>
          <w:b/>
        </w:rPr>
        <w:t xml:space="preserve">“Alfredo J. </w:t>
      </w:r>
      <w:proofErr w:type="spellStart"/>
      <w:r w:rsidRPr="00680598">
        <w:rPr>
          <w:b/>
        </w:rPr>
        <w:t>Balsera</w:t>
      </w:r>
      <w:proofErr w:type="spellEnd"/>
      <w:r w:rsidRPr="00680598">
        <w:rPr>
          <w:b/>
        </w:rPr>
        <w:t xml:space="preserve">, The Obama Fund-Raiser Whose Firm…Sponsored Ms. </w:t>
      </w:r>
      <w:proofErr w:type="spellStart"/>
      <w:r w:rsidRPr="00680598">
        <w:rPr>
          <w:b/>
        </w:rPr>
        <w:t>Isaías’s</w:t>
      </w:r>
      <w:proofErr w:type="spellEnd"/>
      <w:r w:rsidRPr="00680598">
        <w:rPr>
          <w:b/>
        </w:rPr>
        <w:t xml:space="preserve"> Visa, Was Featured Recently In USA Today As A Prominent Latino Fund-Raiser Backing Mrs. Clinton For President In 2016.” </w:t>
      </w:r>
      <w:r>
        <w:t>“[T]</w:t>
      </w:r>
      <w:r w:rsidRPr="00680598">
        <w:t xml:space="preserve">he case involving </w:t>
      </w:r>
      <w:proofErr w:type="spellStart"/>
      <w:r w:rsidRPr="00680598">
        <w:t>Estefanía</w:t>
      </w:r>
      <w:proofErr w:type="spellEnd"/>
      <w:r w:rsidRPr="00680598">
        <w:t xml:space="preserve"> could prove awkward for Mrs. Clinton, who was in charge of the State Department at the time high-ranking officials overruled the agency’s ban on Ms. </w:t>
      </w:r>
      <w:proofErr w:type="spellStart"/>
      <w:r w:rsidRPr="00680598">
        <w:t>Isaías</w:t>
      </w:r>
      <w:proofErr w:type="spellEnd"/>
      <w:r w:rsidRPr="00680598">
        <w:t xml:space="preserve"> for immigration fraud, and whose office made calls on the matter</w:t>
      </w:r>
      <w:r>
        <w:t>…</w:t>
      </w:r>
      <w:r w:rsidRPr="00680598">
        <w:t xml:space="preserve">Alfredo J. </w:t>
      </w:r>
      <w:proofErr w:type="spellStart"/>
      <w:r w:rsidRPr="00680598">
        <w:t>Balsera</w:t>
      </w:r>
      <w:proofErr w:type="spellEnd"/>
      <w:r w:rsidRPr="00680598">
        <w:t xml:space="preserve">, the Obama fund-raiser whose firm, </w:t>
      </w:r>
      <w:proofErr w:type="spellStart"/>
      <w:r w:rsidRPr="00680598">
        <w:t>Balsera</w:t>
      </w:r>
      <w:proofErr w:type="spellEnd"/>
      <w:r w:rsidRPr="00680598">
        <w:t xml:space="preserve"> Communications, sponsored Ms. </w:t>
      </w:r>
      <w:proofErr w:type="spellStart"/>
      <w:r w:rsidRPr="00680598">
        <w:t>Isaías’s</w:t>
      </w:r>
      <w:proofErr w:type="spellEnd"/>
      <w:r w:rsidRPr="00680598">
        <w:t xml:space="preserve"> visa, was </w:t>
      </w:r>
      <w:r w:rsidRPr="00680598">
        <w:lastRenderedPageBreak/>
        <w:t>featured recently in USA Today as a prominent Latino fund-raiser backing Mrs. Clinton for president in 2016</w:t>
      </w:r>
      <w:r>
        <w:t xml:space="preserve">.” [New York Times, </w:t>
      </w:r>
      <w:hyperlink r:id="rId327" w:history="1">
        <w:r w:rsidRPr="00D10FE4">
          <w:rPr>
            <w:rStyle w:val="Hyperlink"/>
          </w:rPr>
          <w:t>12/17/14</w:t>
        </w:r>
      </w:hyperlink>
      <w:r>
        <w:t>]</w:t>
      </w:r>
    </w:p>
    <w:p w:rsidR="00FC22D1" w:rsidRDefault="00FC22D1" w:rsidP="00966BE9"/>
    <w:p w:rsidR="00FC22D1" w:rsidRDefault="00FC22D1" w:rsidP="00FC22D1">
      <w:pPr>
        <w:pStyle w:val="Heading1"/>
      </w:pPr>
      <w:r>
        <w:t>GUN CONTROl</w:t>
      </w:r>
    </w:p>
    <w:p w:rsidR="00FC22D1" w:rsidRDefault="00FC22D1" w:rsidP="00FC22D1"/>
    <w:p w:rsidR="00FC22D1" w:rsidRDefault="00FC22D1" w:rsidP="00FC22D1">
      <w:pPr>
        <w:pStyle w:val="Heading2"/>
      </w:pPr>
      <w:r>
        <w:t>BACKGROUND CHECKS</w:t>
      </w:r>
    </w:p>
    <w:p w:rsidR="00FC22D1" w:rsidRDefault="00FC22D1" w:rsidP="00FC22D1"/>
    <w:p w:rsidR="00FC22D1" w:rsidRDefault="00FC22D1" w:rsidP="00FC22D1">
      <w:r>
        <w:rPr>
          <w:b/>
        </w:rPr>
        <w:t xml:space="preserve">Secretary Clinton </w:t>
      </w:r>
      <w:r w:rsidRPr="006077DF">
        <w:rPr>
          <w:b/>
        </w:rPr>
        <w:t>Supports Universal Background Checks.</w:t>
      </w:r>
      <w:r>
        <w:t xml:space="preserve"> [TIME, </w:t>
      </w:r>
      <w:hyperlink r:id="rId328" w:history="1">
        <w:r w:rsidRPr="006077DF">
          <w:rPr>
            <w:rStyle w:val="Hyperlink"/>
          </w:rPr>
          <w:t>6/17/14</w:t>
        </w:r>
      </w:hyperlink>
      <w:r>
        <w:t>]</w:t>
      </w:r>
    </w:p>
    <w:p w:rsidR="00FC22D1" w:rsidRDefault="00FC22D1" w:rsidP="00FC22D1"/>
    <w:p w:rsidR="00FC22D1" w:rsidRDefault="00FC22D1" w:rsidP="00FC22D1">
      <w:pPr>
        <w:pStyle w:val="Heading2"/>
      </w:pPr>
      <w:r>
        <w:t>ASSAULT WEAPONS BAN</w:t>
      </w:r>
    </w:p>
    <w:p w:rsidR="00FC22D1" w:rsidRDefault="00FC22D1" w:rsidP="00FC22D1"/>
    <w:p w:rsidR="00FC22D1" w:rsidRDefault="00FC22D1" w:rsidP="00FC22D1">
      <w:r>
        <w:rPr>
          <w:b/>
        </w:rPr>
        <w:t xml:space="preserve">Secretary Clinton </w:t>
      </w:r>
      <w:r w:rsidRPr="00876212">
        <w:rPr>
          <w:b/>
        </w:rPr>
        <w:t>Supports Assault Weapons Ban.</w:t>
      </w:r>
      <w:r w:rsidRPr="00876212">
        <w:t xml:space="preserve"> [Politico, </w:t>
      </w:r>
      <w:hyperlink r:id="rId329" w:history="1">
        <w:r w:rsidRPr="00876212">
          <w:rPr>
            <w:rStyle w:val="Hyperlink"/>
          </w:rPr>
          <w:t>6/17/14</w:t>
        </w:r>
      </w:hyperlink>
      <w:r w:rsidRPr="00876212">
        <w:t>]</w:t>
      </w:r>
    </w:p>
    <w:p w:rsidR="00FC22D1" w:rsidRDefault="00FC22D1" w:rsidP="00FC22D1"/>
    <w:p w:rsidR="00FC22D1" w:rsidRDefault="00FC22D1" w:rsidP="00FC22D1">
      <w:r>
        <w:rPr>
          <w:b/>
        </w:rPr>
        <w:t xml:space="preserve">2004: Secretary Clinton </w:t>
      </w:r>
      <w:r w:rsidRPr="006077DF">
        <w:rPr>
          <w:b/>
        </w:rPr>
        <w:t xml:space="preserve">Voted For Renewal </w:t>
      </w:r>
      <w:proofErr w:type="gramStart"/>
      <w:r w:rsidRPr="006077DF">
        <w:rPr>
          <w:b/>
        </w:rPr>
        <w:t>Of</w:t>
      </w:r>
      <w:proofErr w:type="gramEnd"/>
      <w:r w:rsidRPr="006077DF">
        <w:rPr>
          <w:b/>
        </w:rPr>
        <w:t xml:space="preserve"> Federal Assault Weapons Ban</w:t>
      </w:r>
      <w:r>
        <w:rPr>
          <w:b/>
        </w:rPr>
        <w:t xml:space="preserve"> (Bill Did Not Become Law)</w:t>
      </w:r>
      <w:r w:rsidRPr="006077DF">
        <w:rPr>
          <w:b/>
        </w:rPr>
        <w:t>.</w:t>
      </w:r>
      <w:r>
        <w:t xml:space="preserve"> [S. </w:t>
      </w:r>
      <w:proofErr w:type="spellStart"/>
      <w:r>
        <w:t>Amdt</w:t>
      </w:r>
      <w:proofErr w:type="spellEnd"/>
      <w:r>
        <w:t>. 2637, S. 1805, Vote 24, 108</w:t>
      </w:r>
      <w:r w:rsidRPr="00181D78">
        <w:rPr>
          <w:vertAlign w:val="superscript"/>
        </w:rPr>
        <w:t>th</w:t>
      </w:r>
      <w:r>
        <w:t xml:space="preserve"> Congress, </w:t>
      </w:r>
      <w:hyperlink r:id="rId330" w:history="1">
        <w:r w:rsidRPr="006077DF">
          <w:rPr>
            <w:rStyle w:val="Hyperlink"/>
          </w:rPr>
          <w:t>3/2/04</w:t>
        </w:r>
      </w:hyperlink>
      <w:r>
        <w:t>]</w:t>
      </w:r>
    </w:p>
    <w:p w:rsidR="00737900" w:rsidRDefault="00737900" w:rsidP="00FC22D1"/>
    <w:p w:rsidR="00737900" w:rsidRDefault="00737900" w:rsidP="00737900">
      <w:pPr>
        <w:pStyle w:val="Heading2"/>
      </w:pPr>
      <w:r>
        <w:t>HIGH CAPACITY MAGAZINE BAN</w:t>
      </w:r>
    </w:p>
    <w:p w:rsidR="00737900" w:rsidRDefault="00737900" w:rsidP="00737900"/>
    <w:p w:rsidR="00737900" w:rsidRDefault="00737900" w:rsidP="00737900">
      <w:r>
        <w:rPr>
          <w:b/>
        </w:rPr>
        <w:t xml:space="preserve">Secretary Clinton </w:t>
      </w:r>
      <w:r w:rsidRPr="006077DF">
        <w:rPr>
          <w:b/>
        </w:rPr>
        <w:t>Supports High Capacity Magazine Ban.</w:t>
      </w:r>
      <w:r>
        <w:rPr>
          <w:b/>
        </w:rPr>
        <w:t xml:space="preserve"> </w:t>
      </w:r>
      <w:r>
        <w:t xml:space="preserve">[CNN, </w:t>
      </w:r>
      <w:hyperlink r:id="rId331" w:history="1">
        <w:r w:rsidRPr="006077DF">
          <w:rPr>
            <w:rStyle w:val="Hyperlink"/>
          </w:rPr>
          <w:t>6/17/14</w:t>
        </w:r>
      </w:hyperlink>
      <w:r>
        <w:t>]</w:t>
      </w:r>
    </w:p>
    <w:p w:rsidR="00737900" w:rsidRDefault="00737900" w:rsidP="00737900"/>
    <w:p w:rsidR="00737900" w:rsidRDefault="00737900" w:rsidP="00737900">
      <w:pPr>
        <w:pStyle w:val="Heading2"/>
      </w:pPr>
      <w:r>
        <w:t>PROTECTION OF LAWFUL COMMERCE IN ARMS ACT</w:t>
      </w:r>
    </w:p>
    <w:p w:rsidR="00737900" w:rsidRDefault="00737900" w:rsidP="00737900"/>
    <w:p w:rsidR="00737900" w:rsidRPr="00737900" w:rsidRDefault="00737900" w:rsidP="00737900">
      <w:r w:rsidRPr="006036AA">
        <w:rPr>
          <w:b/>
        </w:rPr>
        <w:t xml:space="preserve">2005: </w:t>
      </w:r>
      <w:r>
        <w:rPr>
          <w:b/>
        </w:rPr>
        <w:t xml:space="preserve">Secretary Clinton </w:t>
      </w:r>
      <w:r w:rsidRPr="006036AA">
        <w:rPr>
          <w:b/>
        </w:rPr>
        <w:t>Voted Against Protection Of Lawful Commerce In Arms Act, Which Shields Gun Manufacturers From Liability Suits.</w:t>
      </w:r>
      <w:r w:rsidRPr="006036AA">
        <w:t xml:space="preserve"> [S. 397, Vote 534, 109</w:t>
      </w:r>
      <w:r w:rsidRPr="006036AA">
        <w:rPr>
          <w:vertAlign w:val="superscript"/>
        </w:rPr>
        <w:t>th</w:t>
      </w:r>
      <w:r w:rsidRPr="006036AA">
        <w:t xml:space="preserve"> Congress, </w:t>
      </w:r>
      <w:hyperlink r:id="rId332" w:history="1">
        <w:r w:rsidRPr="006036AA">
          <w:rPr>
            <w:rStyle w:val="Hyperlink"/>
          </w:rPr>
          <w:t>10/20/05</w:t>
        </w:r>
      </w:hyperlink>
      <w:r w:rsidRPr="006036AA">
        <w:t xml:space="preserve">; TIME, </w:t>
      </w:r>
      <w:hyperlink r:id="rId333" w:history="1">
        <w:r w:rsidRPr="006036AA">
          <w:rPr>
            <w:rStyle w:val="Hyperlink"/>
          </w:rPr>
          <w:t>12/24/12</w:t>
        </w:r>
      </w:hyperlink>
      <w:r w:rsidRPr="006036AA">
        <w:t>]</w:t>
      </w:r>
    </w:p>
    <w:p w:rsidR="00567DFC" w:rsidRDefault="00567DFC" w:rsidP="00966BE9"/>
    <w:p w:rsidR="00746A19" w:rsidRDefault="00746A19" w:rsidP="00746A19">
      <w:pPr>
        <w:pStyle w:val="Heading1"/>
      </w:pPr>
      <w:bookmarkStart w:id="132" w:name="_Toc422218192"/>
      <w:bookmarkStart w:id="133" w:name="_Toc422218179"/>
      <w:bookmarkStart w:id="134" w:name="_Toc422218169"/>
      <w:bookmarkStart w:id="135" w:name="_Toc422218162"/>
      <w:bookmarkStart w:id="136" w:name="_Toc422218150"/>
      <w:r>
        <w:t>GOVERNMENT REFORM</w:t>
      </w:r>
      <w:bookmarkEnd w:id="132"/>
    </w:p>
    <w:p w:rsidR="00746A19" w:rsidRDefault="00746A19" w:rsidP="00746A19"/>
    <w:p w:rsidR="00746A19" w:rsidRDefault="00746A19" w:rsidP="00746A19">
      <w:pPr>
        <w:pStyle w:val="Heading2"/>
      </w:pPr>
      <w:bookmarkStart w:id="137" w:name="_Toc422218193"/>
      <w:r>
        <w:t>TECHNOLOGY</w:t>
      </w:r>
      <w:bookmarkEnd w:id="137"/>
    </w:p>
    <w:p w:rsidR="00746A19" w:rsidRDefault="00746A19" w:rsidP="00746A19"/>
    <w:p w:rsidR="00746A19" w:rsidRDefault="00746A19" w:rsidP="00746A19">
      <w:r w:rsidRPr="00EB51E4">
        <w:rPr>
          <w:b/>
        </w:rPr>
        <w:t>“When I Was Secretary Of State, I Said I Want To Put All Of The Dollars We Spend In Foreign Aid On The Web So Everybody Can See Them…So I Will Go Into The White House With The Same Commitment: More Openness, More Transparency, Aided And Abetted By Better Technology.”</w:t>
      </w:r>
      <w:r>
        <w:t xml:space="preserve"> “</w:t>
      </w:r>
      <w:r w:rsidRPr="00036035">
        <w:t>That’s a good question because in my four fights, the fourth one is reforming government and the campaign finance system since Citizens United blew it up. And I think part of the challenge is to get the United States government into the 21st century using technology so that it can be more open and transparent. It is still very heavily dependent upon paper, it is woefully behind in frankly computerization of records, and it’s hard to — it’s such a big organization, it’s hard to move it. But I think it’s important because when I was Secretary of State, I said I want to put all of the dollars we spend in foreign aid on the web so everybody can see them. And you know it took a couple of years because you have to gather them all up and you have to put them in the right format and you have to design the site — but we got it done. So I will go into the White House with the same commitment: More openness, more transparency, aided and abetted by better technology.</w:t>
      </w:r>
      <w:r>
        <w:t xml:space="preserve">” [Concord Monitor, </w:t>
      </w:r>
      <w:hyperlink r:id="rId334" w:anchor=".VX9uqSl-2Sw.twitter" w:history="1">
        <w:r w:rsidRPr="008049C5">
          <w:rPr>
            <w:rStyle w:val="Hyperlink"/>
          </w:rPr>
          <w:t>6/15/15</w:t>
        </w:r>
      </w:hyperlink>
      <w:r>
        <w:t>]</w:t>
      </w:r>
    </w:p>
    <w:p w:rsidR="00746A19" w:rsidRPr="00BA4949" w:rsidRDefault="00746A19" w:rsidP="00746A19"/>
    <w:p w:rsidR="00746A19" w:rsidRDefault="00746A19" w:rsidP="00746A19"/>
    <w:p w:rsidR="00746A19" w:rsidRDefault="00746A19" w:rsidP="00746A19">
      <w:pPr>
        <w:pStyle w:val="Heading1"/>
      </w:pPr>
      <w:bookmarkStart w:id="138" w:name="_Toc422218298"/>
      <w:bookmarkStart w:id="139" w:name="_Toc422218197"/>
      <w:r>
        <w:t>HEALTHCARE</w:t>
      </w:r>
      <w:bookmarkEnd w:id="138"/>
    </w:p>
    <w:p w:rsidR="00746A19" w:rsidRDefault="00746A19" w:rsidP="00746A19"/>
    <w:p w:rsidR="00746A19" w:rsidRDefault="00746A19" w:rsidP="00746A19">
      <w:pPr>
        <w:pStyle w:val="Heading2"/>
      </w:pPr>
      <w:bookmarkStart w:id="140" w:name="_Toc422218299"/>
      <w:r>
        <w:t>PRE-OBAMACARE POSITIONS</w:t>
      </w:r>
      <w:bookmarkEnd w:id="140"/>
    </w:p>
    <w:p w:rsidR="00746A19" w:rsidRDefault="00746A19" w:rsidP="00746A19"/>
    <w:p w:rsidR="00746A19" w:rsidRDefault="00746A19" w:rsidP="00746A19">
      <w:pPr>
        <w:jc w:val="both"/>
      </w:pPr>
      <w:r w:rsidRPr="00FC0E4A">
        <w:rPr>
          <w:b/>
          <w:u w:val="single"/>
        </w:rPr>
        <w:t>New York Times</w:t>
      </w:r>
      <w:r>
        <w:rPr>
          <w:b/>
        </w:rPr>
        <w:t xml:space="preserve">’ Editorial: </w:t>
      </w:r>
      <w:r w:rsidRPr="00FC0E4A">
        <w:rPr>
          <w:b/>
        </w:rPr>
        <w:t xml:space="preserve">Then-Senator Hillary Clinton Understood “That All Americans Must Be Covered—But Must Be Allowed To Choose Their </w:t>
      </w:r>
      <w:r>
        <w:rPr>
          <w:b/>
        </w:rPr>
        <w:t xml:space="preserve">[Health Insurance] </w:t>
      </w:r>
      <w:r w:rsidRPr="00FC0E4A">
        <w:rPr>
          <w:b/>
        </w:rPr>
        <w:t xml:space="preserve">Coverage, Including Keeping </w:t>
      </w:r>
      <w:r w:rsidRPr="00FC0E4A">
        <w:rPr>
          <w:b/>
        </w:rPr>
        <w:lastRenderedPageBreak/>
        <w:t>Their Current Plans.</w:t>
      </w:r>
      <w:r>
        <w:t>” “</w:t>
      </w:r>
      <w:r w:rsidRPr="00FC0E4A">
        <w:t>Domestically, Mrs. Clinton has tackled complex policy issues, sometimes failing. She has shown a willingness to learn and change. Her current proposals on health insurance reflect a clear shift from her first, famously disastrous foray into the issue. She has learned that powerful interests cannot simply be left out of the meetings. She understands that all Americans must be covered — but must be allowed to choose their coverage, including keeping their current plans. Mr. Obama may also be capable of tackling such issues, but we have not yet seen it. Voters have to judge candidates not just on the promise they hold, but also on the here and now.</w:t>
      </w:r>
      <w:r>
        <w:t xml:space="preserve">” [Editorial, New York Times, </w:t>
      </w:r>
      <w:hyperlink r:id="rId335" w:history="1">
        <w:r w:rsidRPr="00572756">
          <w:rPr>
            <w:rStyle w:val="Hyperlink"/>
          </w:rPr>
          <w:t>1/25/08</w:t>
        </w:r>
      </w:hyperlink>
      <w:r>
        <w:t>]</w:t>
      </w:r>
    </w:p>
    <w:p w:rsidR="002D47FD" w:rsidRDefault="002D47FD" w:rsidP="00746A19">
      <w:pPr>
        <w:jc w:val="both"/>
      </w:pPr>
    </w:p>
    <w:p w:rsidR="00687D5F" w:rsidRDefault="00687D5F" w:rsidP="00687D5F">
      <w:pPr>
        <w:pStyle w:val="Heading2"/>
      </w:pPr>
      <w:r>
        <w:t>CHANGES TO AFFORDABLE CARE ACT</w:t>
      </w:r>
    </w:p>
    <w:p w:rsidR="00687D5F" w:rsidRDefault="00687D5F" w:rsidP="00687D5F"/>
    <w:p w:rsidR="00687D5F" w:rsidRPr="008E1089" w:rsidRDefault="00687D5F" w:rsidP="00687D5F">
      <w:r>
        <w:rPr>
          <w:b/>
        </w:rPr>
        <w:t xml:space="preserve">Secretary Clinton Supported The ACA But Was Willing To Make Adjustments. </w:t>
      </w:r>
      <w:r>
        <w:t xml:space="preserve">[CNN, </w:t>
      </w:r>
      <w:hyperlink r:id="rId336" w:history="1">
        <w:r w:rsidRPr="008E1089">
          <w:rPr>
            <w:rStyle w:val="Hyperlink"/>
          </w:rPr>
          <w:t>6/25/14</w:t>
        </w:r>
      </w:hyperlink>
      <w:r>
        <w:t>]</w:t>
      </w:r>
    </w:p>
    <w:p w:rsidR="00687D5F" w:rsidRDefault="00687D5F" w:rsidP="00746A19">
      <w:pPr>
        <w:jc w:val="both"/>
      </w:pPr>
    </w:p>
    <w:p w:rsidR="002D47FD" w:rsidRDefault="002D47FD" w:rsidP="002D47FD">
      <w:pPr>
        <w:pStyle w:val="Heading2"/>
      </w:pPr>
      <w:r>
        <w:t>MEDICARE</w:t>
      </w:r>
    </w:p>
    <w:p w:rsidR="002D47FD" w:rsidRDefault="002D47FD" w:rsidP="002D47FD"/>
    <w:p w:rsidR="002D47FD" w:rsidRDefault="002D47FD" w:rsidP="002D47FD">
      <w:r w:rsidRPr="00596F56">
        <w:rPr>
          <w:b/>
        </w:rPr>
        <w:t xml:space="preserve">2007: </w:t>
      </w:r>
      <w:r>
        <w:rPr>
          <w:b/>
        </w:rPr>
        <w:t xml:space="preserve">Then-Senator Clinton </w:t>
      </w:r>
      <w:r w:rsidRPr="00596F56">
        <w:rPr>
          <w:b/>
        </w:rPr>
        <w:t>Supported Expanding Medicare As Part Of Her Proposed Health Plan.</w:t>
      </w:r>
      <w:r>
        <w:t xml:space="preserve"> [Associated Press, </w:t>
      </w:r>
      <w:hyperlink r:id="rId337" w:history="1">
        <w:r w:rsidRPr="00596F56">
          <w:rPr>
            <w:rStyle w:val="Hyperlink"/>
          </w:rPr>
          <w:t>9/17/07</w:t>
        </w:r>
      </w:hyperlink>
      <w:r>
        <w:t>]</w:t>
      </w:r>
    </w:p>
    <w:p w:rsidR="00153953" w:rsidRDefault="00153953" w:rsidP="002D47FD"/>
    <w:p w:rsidR="00153953" w:rsidRDefault="00153953" w:rsidP="00153953">
      <w:pPr>
        <w:pStyle w:val="Heading2"/>
      </w:pPr>
      <w:r>
        <w:t>MEDICAID</w:t>
      </w:r>
    </w:p>
    <w:p w:rsidR="00153953" w:rsidRDefault="00153953" w:rsidP="00153953"/>
    <w:p w:rsidR="00687D5F" w:rsidRDefault="00687D5F" w:rsidP="00687D5F">
      <w:pPr>
        <w:pStyle w:val="Heading3"/>
      </w:pPr>
      <w:r>
        <w:t>EXPANSION</w:t>
      </w:r>
    </w:p>
    <w:p w:rsidR="00687D5F" w:rsidRDefault="00687D5F" w:rsidP="00687D5F"/>
    <w:p w:rsidR="00687D5F" w:rsidRPr="00687D5F" w:rsidRDefault="00687D5F" w:rsidP="00687D5F">
      <w:r>
        <w:rPr>
          <w:b/>
        </w:rPr>
        <w:t xml:space="preserve">Secretary Clinton </w:t>
      </w:r>
      <w:r w:rsidRPr="00842EC3">
        <w:rPr>
          <w:b/>
        </w:rPr>
        <w:t>Supported Arkansas’ Public-Private Medicaid Expansion Plan.</w:t>
      </w:r>
      <w:r>
        <w:t xml:space="preserve"> [Politico, </w:t>
      </w:r>
      <w:hyperlink r:id="rId338" w:history="1">
        <w:r w:rsidRPr="00842EC3">
          <w:rPr>
            <w:rStyle w:val="Hyperlink"/>
          </w:rPr>
          <w:t>3/5/14</w:t>
        </w:r>
      </w:hyperlink>
      <w:r>
        <w:t>]</w:t>
      </w:r>
    </w:p>
    <w:p w:rsidR="00687D5F" w:rsidRDefault="00687D5F" w:rsidP="00153953"/>
    <w:p w:rsidR="00153953" w:rsidRDefault="00153953" w:rsidP="00153953">
      <w:pPr>
        <w:pStyle w:val="Heading3"/>
      </w:pPr>
      <w:r>
        <w:t>DOC FIX</w:t>
      </w:r>
    </w:p>
    <w:p w:rsidR="00153953" w:rsidRDefault="00153953" w:rsidP="00153953"/>
    <w:p w:rsidR="00153953" w:rsidRPr="00153953" w:rsidRDefault="00153953" w:rsidP="00153953">
      <w:r w:rsidRPr="00151614">
        <w:rPr>
          <w:b/>
        </w:rPr>
        <w:t xml:space="preserve">2008: </w:t>
      </w:r>
      <w:r>
        <w:rPr>
          <w:b/>
        </w:rPr>
        <w:t>Then-Senator Clinton V</w:t>
      </w:r>
      <w:r w:rsidRPr="00151614">
        <w:rPr>
          <w:b/>
        </w:rPr>
        <w:t>oted For The Doc-Fix.</w:t>
      </w:r>
      <w:r>
        <w:rPr>
          <w:b/>
        </w:rPr>
        <w:t xml:space="preserve"> </w:t>
      </w:r>
      <w:r>
        <w:t>[H.R.6331, Vote 177, 110</w:t>
      </w:r>
      <w:r w:rsidRPr="004D2534">
        <w:rPr>
          <w:vertAlign w:val="superscript"/>
        </w:rPr>
        <w:t>th</w:t>
      </w:r>
      <w:r>
        <w:t xml:space="preserve"> Congress, </w:t>
      </w:r>
      <w:hyperlink r:id="rId339" w:history="1">
        <w:r w:rsidRPr="00151614">
          <w:rPr>
            <w:rStyle w:val="Hyperlink"/>
          </w:rPr>
          <w:t>7/15/08</w:t>
        </w:r>
      </w:hyperlink>
      <w:r>
        <w:t>]</w:t>
      </w:r>
    </w:p>
    <w:p w:rsidR="00746A19" w:rsidRDefault="00746A19" w:rsidP="00746A19"/>
    <w:p w:rsidR="00746A19" w:rsidRDefault="00746A19" w:rsidP="00746A19">
      <w:pPr>
        <w:pStyle w:val="Heading1"/>
      </w:pPr>
      <w:r>
        <w:t>HUMAN RIGHTS</w:t>
      </w:r>
      <w:bookmarkEnd w:id="139"/>
    </w:p>
    <w:p w:rsidR="00746A19" w:rsidRDefault="00746A19" w:rsidP="00746A19"/>
    <w:p w:rsidR="00746A19" w:rsidRDefault="00746A19" w:rsidP="00746A19">
      <w:pPr>
        <w:pStyle w:val="Heading3"/>
      </w:pPr>
      <w:bookmarkStart w:id="141" w:name="_Toc422218198"/>
      <w:r>
        <w:t>US-CHINA RELATIONSHIP AND HUMAN RIGHTS</w:t>
      </w:r>
      <w:bookmarkEnd w:id="141"/>
    </w:p>
    <w:p w:rsidR="00746A19" w:rsidRDefault="00746A19" w:rsidP="00746A19"/>
    <w:p w:rsidR="00746A19" w:rsidRPr="005B03D4" w:rsidRDefault="00746A19" w:rsidP="00746A19">
      <w:pPr>
        <w:pStyle w:val="Heading4"/>
      </w:pPr>
      <w:r>
        <w:t>S</w:t>
      </w:r>
      <w:r w:rsidRPr="005B03D4">
        <w:t>ECRETARY CLINTON ASSERTED THAT A COOPERATIVE RELATIONSHIP WITH CHINA WAS IMPORTANT TO MAINTAIN WHILE THE U.S. PUSHED CHINA ON HUMAN RIGHTS CONCERNS</w:t>
      </w:r>
    </w:p>
    <w:p w:rsidR="00746A19" w:rsidRDefault="00746A19" w:rsidP="00746A19"/>
    <w:p w:rsidR="00746A19" w:rsidRDefault="00746A19" w:rsidP="00746A19">
      <w:r w:rsidRPr="000A082A">
        <w:rPr>
          <w:b/>
        </w:rPr>
        <w:t>Secretary Clinton: While The U.S. Continues To Push China On Human Rights Issues, “It Is Essential That The United States And China Have A Positive, Cooperative Relationship.”</w:t>
      </w:r>
      <w:r>
        <w:t xml:space="preserve"> “</w:t>
      </w:r>
      <w:r w:rsidRPr="000A082A">
        <w:t>U.S. Secretary of State Hillary Clinton broached the issue of human rights with Chinese leaders on Saturday, but emphasized that the global financial slump and other international crises were more pressing and immediate priorities</w:t>
      </w:r>
      <w:r>
        <w:t xml:space="preserve">. </w:t>
      </w:r>
      <w:r w:rsidRPr="000A082A">
        <w:t xml:space="preserve">The United States will continue to press China on issues such as Tibet, Taiwan and human rights, she told reporters accompanying her. </w:t>
      </w:r>
      <w:r>
        <w:t>‘</w:t>
      </w:r>
      <w:r w:rsidRPr="000A082A">
        <w:t>Successive administrations and Chinese governments have been poised back and forth on these issues, and we have to continue to press them. But our pressing on those issues can't interfere with the global economic crisis, the global climate change crisis, and the security crisis,</w:t>
      </w:r>
      <w:r>
        <w:t>’</w:t>
      </w:r>
      <w:r w:rsidRPr="000A082A">
        <w:t xml:space="preserve"> she told reporters in Seoul, South Korea</w:t>
      </w:r>
      <w:r>
        <w:t>… ‘</w:t>
      </w:r>
      <w:r w:rsidRPr="000A082A">
        <w:t>It is essential that the United States and China have a positive, cooperative relationship,</w:t>
      </w:r>
      <w:r>
        <w:t>’</w:t>
      </w:r>
      <w:r w:rsidRPr="000A082A">
        <w:t xml:space="preserve"> Clinton told a group of reporters.</w:t>
      </w:r>
      <w:r>
        <w:t xml:space="preserve">” [CNN, </w:t>
      </w:r>
      <w:hyperlink r:id="rId340" w:history="1">
        <w:r w:rsidRPr="000A082A">
          <w:rPr>
            <w:rStyle w:val="Hyperlink"/>
          </w:rPr>
          <w:t>2/21/09</w:t>
        </w:r>
      </w:hyperlink>
      <w:r>
        <w:t>]</w:t>
      </w:r>
    </w:p>
    <w:p w:rsidR="00746A19" w:rsidRDefault="00746A19" w:rsidP="00746A19"/>
    <w:p w:rsidR="00746A19" w:rsidRPr="000A082A" w:rsidRDefault="00746A19" w:rsidP="00746A19">
      <w:r>
        <w:rPr>
          <w:b/>
        </w:rPr>
        <w:t xml:space="preserve">HEADLINE: </w:t>
      </w:r>
      <w:r w:rsidRPr="000A082A">
        <w:rPr>
          <w:b/>
        </w:rPr>
        <w:t>“Clinton: Chinese Human Rights Can't Interfere With Other Crises”</w:t>
      </w:r>
      <w:r>
        <w:t xml:space="preserve"> [CNN, </w:t>
      </w:r>
      <w:hyperlink r:id="rId341" w:history="1">
        <w:r w:rsidRPr="000A082A">
          <w:rPr>
            <w:rStyle w:val="Hyperlink"/>
          </w:rPr>
          <w:t>2/21/09</w:t>
        </w:r>
      </w:hyperlink>
      <w:r>
        <w:t>]</w:t>
      </w:r>
    </w:p>
    <w:p w:rsidR="00746A19" w:rsidRPr="0059464C" w:rsidRDefault="00746A19" w:rsidP="00746A19"/>
    <w:p w:rsidR="00746A19" w:rsidRDefault="00746A19" w:rsidP="00746A19">
      <w:pPr>
        <w:pStyle w:val="Heading1"/>
      </w:pPr>
      <w:r>
        <w:t>IMMIGRATION</w:t>
      </w:r>
      <w:bookmarkEnd w:id="133"/>
    </w:p>
    <w:p w:rsidR="00746A19" w:rsidRDefault="00746A19" w:rsidP="00746A19"/>
    <w:p w:rsidR="00590A47" w:rsidRDefault="00590A47" w:rsidP="00590A47">
      <w:pPr>
        <w:pStyle w:val="Heading2"/>
      </w:pPr>
      <w:r>
        <w:lastRenderedPageBreak/>
        <w:t>ARIZONA LAW</w:t>
      </w:r>
    </w:p>
    <w:p w:rsidR="00590A47" w:rsidRDefault="00590A47" w:rsidP="00590A47"/>
    <w:p w:rsidR="00590A47" w:rsidRDefault="00590A47" w:rsidP="00590A47">
      <w:r>
        <w:rPr>
          <w:b/>
        </w:rPr>
        <w:t xml:space="preserve">Secretary Clinton </w:t>
      </w:r>
      <w:r w:rsidRPr="003F062F">
        <w:rPr>
          <w:b/>
        </w:rPr>
        <w:t>Oppose</w:t>
      </w:r>
      <w:r>
        <w:rPr>
          <w:b/>
        </w:rPr>
        <w:t>d</w:t>
      </w:r>
      <w:r w:rsidRPr="003F062F">
        <w:rPr>
          <w:b/>
        </w:rPr>
        <w:t xml:space="preserve"> </w:t>
      </w:r>
      <w:r>
        <w:rPr>
          <w:b/>
        </w:rPr>
        <w:t xml:space="preserve">The 2010 </w:t>
      </w:r>
      <w:r w:rsidRPr="003F062F">
        <w:rPr>
          <w:b/>
        </w:rPr>
        <w:t>Arizona Immigration Law.</w:t>
      </w:r>
      <w:r>
        <w:t xml:space="preserve"> [Fox News, </w:t>
      </w:r>
      <w:hyperlink r:id="rId342" w:history="1">
        <w:r w:rsidRPr="003F062F">
          <w:rPr>
            <w:rStyle w:val="Hyperlink"/>
          </w:rPr>
          <w:t>5/2/10</w:t>
        </w:r>
      </w:hyperlink>
      <w:r>
        <w:t>]</w:t>
      </w:r>
    </w:p>
    <w:p w:rsidR="00590A47" w:rsidRDefault="00590A47" w:rsidP="00590A47"/>
    <w:p w:rsidR="00590A47" w:rsidRDefault="00590A47" w:rsidP="00590A47">
      <w:pPr>
        <w:pStyle w:val="Heading2"/>
      </w:pPr>
      <w:r>
        <w:t>DREAM ACT</w:t>
      </w:r>
    </w:p>
    <w:p w:rsidR="00590A47" w:rsidRDefault="00590A47" w:rsidP="00590A47"/>
    <w:p w:rsidR="00590A47" w:rsidRPr="002943EE" w:rsidRDefault="00590A47" w:rsidP="00590A47">
      <w:r>
        <w:rPr>
          <w:b/>
        </w:rPr>
        <w:t xml:space="preserve">Secretary Clinton Supported The DREAM Act. </w:t>
      </w:r>
      <w:r>
        <w:t xml:space="preserve">[CBS, </w:t>
      </w:r>
      <w:hyperlink r:id="rId343" w:history="1">
        <w:r w:rsidRPr="002943EE">
          <w:rPr>
            <w:rStyle w:val="Hyperlink"/>
          </w:rPr>
          <w:t>10/30/14</w:t>
        </w:r>
      </w:hyperlink>
      <w:r>
        <w:t>]</w:t>
      </w:r>
    </w:p>
    <w:p w:rsidR="00590A47" w:rsidRDefault="00590A47" w:rsidP="00590A47"/>
    <w:p w:rsidR="00590A47" w:rsidRDefault="00590A47" w:rsidP="00590A47">
      <w:pPr>
        <w:pStyle w:val="Heading2"/>
      </w:pPr>
      <w:r>
        <w:t>COMPREHENSIVE IMMIGRATION REFORM</w:t>
      </w:r>
    </w:p>
    <w:p w:rsidR="00590A47" w:rsidRDefault="00590A47" w:rsidP="00590A47"/>
    <w:p w:rsidR="00590A47" w:rsidRDefault="00590A47" w:rsidP="00590A47">
      <w:r>
        <w:rPr>
          <w:b/>
        </w:rPr>
        <w:t>2007</w:t>
      </w:r>
      <w:r w:rsidRPr="00393F8D">
        <w:rPr>
          <w:b/>
        </w:rPr>
        <w:t xml:space="preserve">: </w:t>
      </w:r>
      <w:r>
        <w:rPr>
          <w:b/>
        </w:rPr>
        <w:t xml:space="preserve">Secretary Clinton </w:t>
      </w:r>
      <w:r w:rsidRPr="00393F8D">
        <w:rPr>
          <w:b/>
        </w:rPr>
        <w:t>Voted For Comprehensive Immigration Reform.</w:t>
      </w:r>
      <w:r>
        <w:rPr>
          <w:b/>
        </w:rPr>
        <w:t xml:space="preserve"> </w:t>
      </w:r>
      <w:r>
        <w:t>[S. 1639, Vote 235, 110</w:t>
      </w:r>
      <w:r w:rsidRPr="00151BA0">
        <w:rPr>
          <w:vertAlign w:val="superscript"/>
        </w:rPr>
        <w:t>th</w:t>
      </w:r>
      <w:r>
        <w:t xml:space="preserve"> Congress, </w:t>
      </w:r>
      <w:hyperlink r:id="rId344" w:history="1">
        <w:r w:rsidRPr="00393F8D">
          <w:rPr>
            <w:rStyle w:val="Hyperlink"/>
          </w:rPr>
          <w:t>6/28/07</w:t>
        </w:r>
      </w:hyperlink>
      <w:r>
        <w:t>]</w:t>
      </w:r>
    </w:p>
    <w:p w:rsidR="003E2FE0" w:rsidRDefault="003E2FE0" w:rsidP="00590A47"/>
    <w:p w:rsidR="003E2FE0" w:rsidRDefault="003E2FE0" w:rsidP="003E2FE0">
      <w:pPr>
        <w:pStyle w:val="Heading2"/>
      </w:pPr>
      <w:r>
        <w:t>GUEST WORKERS</w:t>
      </w:r>
    </w:p>
    <w:p w:rsidR="003E2FE0" w:rsidRDefault="003E2FE0" w:rsidP="003E2FE0"/>
    <w:p w:rsidR="007816C4" w:rsidRDefault="007816C4" w:rsidP="007816C4">
      <w:pPr>
        <w:rPr>
          <w:b/>
        </w:rPr>
      </w:pPr>
    </w:p>
    <w:p w:rsidR="007816C4" w:rsidRDefault="007816C4" w:rsidP="007816C4">
      <w:r>
        <w:rPr>
          <w:b/>
        </w:rPr>
        <w:t>2009: As Secretary Of State, Clinton Did Not Firmly Support H1B Visas, Echoing Obama Administration Hesitation.</w:t>
      </w:r>
      <w:r>
        <w:t xml:space="preserve"> [Computer World, </w:t>
      </w:r>
      <w:hyperlink r:id="rId345" w:history="1">
        <w:r w:rsidRPr="00486703">
          <w:rPr>
            <w:rStyle w:val="Hyperlink"/>
          </w:rPr>
          <w:t>4/14/15</w:t>
        </w:r>
      </w:hyperlink>
      <w:r>
        <w:t>]</w:t>
      </w:r>
    </w:p>
    <w:p w:rsidR="007816C4" w:rsidRDefault="007816C4" w:rsidP="003E2FE0">
      <w:pPr>
        <w:rPr>
          <w:b/>
        </w:rPr>
      </w:pPr>
    </w:p>
    <w:p w:rsidR="003E2FE0" w:rsidRDefault="003E2FE0" w:rsidP="003E2FE0">
      <w:pPr>
        <w:rPr>
          <w:rStyle w:val="Hyperlink"/>
        </w:rPr>
      </w:pPr>
      <w:r>
        <w:rPr>
          <w:b/>
        </w:rPr>
        <w:t>2007: Secretary Clinton Voted For The Dorgan Amendment.</w:t>
      </w:r>
      <w:r>
        <w:t xml:space="preserve"> [</w:t>
      </w:r>
      <w:proofErr w:type="spellStart"/>
      <w:r>
        <w:t>S.Amdt</w:t>
      </w:r>
      <w:proofErr w:type="spellEnd"/>
      <w:r>
        <w:t xml:space="preserve">. 1316, </w:t>
      </w:r>
      <w:proofErr w:type="spellStart"/>
      <w:r>
        <w:t>S.Amdt</w:t>
      </w:r>
      <w:proofErr w:type="spellEnd"/>
      <w:r>
        <w:t>. 1150, S.1348, Vote 201, 110</w:t>
      </w:r>
      <w:r w:rsidRPr="00151BA0">
        <w:rPr>
          <w:vertAlign w:val="superscript"/>
        </w:rPr>
        <w:t>th</w:t>
      </w:r>
      <w:r>
        <w:t xml:space="preserve"> Congress, </w:t>
      </w:r>
      <w:hyperlink r:id="rId346" w:history="1">
        <w:r w:rsidRPr="00806236">
          <w:rPr>
            <w:rStyle w:val="Hyperlink"/>
          </w:rPr>
          <w:t>6/6/07]</w:t>
        </w:r>
      </w:hyperlink>
    </w:p>
    <w:p w:rsidR="007816C4" w:rsidRDefault="007816C4" w:rsidP="007816C4"/>
    <w:p w:rsidR="007816C4" w:rsidRDefault="007816C4" w:rsidP="007816C4">
      <w:pPr>
        <w:rPr>
          <w:b/>
        </w:rPr>
      </w:pPr>
      <w:r>
        <w:rPr>
          <w:b/>
        </w:rPr>
        <w:t xml:space="preserve">2007: Secretary Clinton Supported Raising The Cap On H1B Visas. </w:t>
      </w:r>
      <w:r>
        <w:t xml:space="preserve">[Computer World, </w:t>
      </w:r>
      <w:hyperlink r:id="rId347" w:history="1">
        <w:r w:rsidRPr="00486703">
          <w:rPr>
            <w:rStyle w:val="Hyperlink"/>
          </w:rPr>
          <w:t>4/14/15</w:t>
        </w:r>
      </w:hyperlink>
      <w:r>
        <w:t>]</w:t>
      </w:r>
    </w:p>
    <w:p w:rsidR="003E2FE0" w:rsidRDefault="003E2FE0" w:rsidP="003E2FE0"/>
    <w:p w:rsidR="003E2FE0" w:rsidRDefault="003E2FE0" w:rsidP="003E2FE0">
      <w:r>
        <w:rPr>
          <w:b/>
        </w:rPr>
        <w:t>2006: Secretary Clinton Voted For The Dorgan Amendment.</w:t>
      </w:r>
      <w:r>
        <w:t xml:space="preserve"> [</w:t>
      </w:r>
      <w:proofErr w:type="spellStart"/>
      <w:r>
        <w:t>S.Amdt</w:t>
      </w:r>
      <w:proofErr w:type="spellEnd"/>
      <w:r>
        <w:t>. 4095, S. 2611</w:t>
      </w:r>
      <w:proofErr w:type="gramStart"/>
      <w:r>
        <w:t>,Vote</w:t>
      </w:r>
      <w:proofErr w:type="gramEnd"/>
      <w:r>
        <w:t xml:space="preserve"> 150, 109</w:t>
      </w:r>
      <w:r w:rsidRPr="00151BA0">
        <w:rPr>
          <w:vertAlign w:val="superscript"/>
        </w:rPr>
        <w:t>th</w:t>
      </w:r>
      <w:r>
        <w:t xml:space="preserve"> Congress, </w:t>
      </w:r>
      <w:hyperlink r:id="rId348" w:history="1">
        <w:r w:rsidRPr="00BB4F35">
          <w:rPr>
            <w:rStyle w:val="Hyperlink"/>
          </w:rPr>
          <w:t>5/24/06</w:t>
        </w:r>
      </w:hyperlink>
      <w:r>
        <w:t>]</w:t>
      </w:r>
    </w:p>
    <w:p w:rsidR="003E2FE0" w:rsidRDefault="003E2FE0" w:rsidP="003E2FE0"/>
    <w:p w:rsidR="003E2FE0" w:rsidRDefault="003E2FE0" w:rsidP="003E2FE0">
      <w:pPr>
        <w:pStyle w:val="Heading2"/>
      </w:pPr>
      <w:r>
        <w:t>EXECUTIVE ACTION</w:t>
      </w:r>
    </w:p>
    <w:p w:rsidR="003E2FE0" w:rsidRDefault="003E2FE0" w:rsidP="003E2FE0"/>
    <w:p w:rsidR="003E2FE0" w:rsidRDefault="003E2FE0" w:rsidP="003E2FE0">
      <w:r>
        <w:rPr>
          <w:b/>
        </w:rPr>
        <w:t xml:space="preserve">Secretary Clinton Supported Executive Action On Immigration. </w:t>
      </w:r>
      <w:r>
        <w:t xml:space="preserve">[MSNBC, </w:t>
      </w:r>
      <w:hyperlink r:id="rId349" w:history="1">
        <w:r w:rsidRPr="00E4770F">
          <w:rPr>
            <w:rStyle w:val="Hyperlink"/>
          </w:rPr>
          <w:t>11/22/14</w:t>
        </w:r>
      </w:hyperlink>
      <w:r>
        <w:t>]</w:t>
      </w:r>
    </w:p>
    <w:p w:rsidR="003E2FE0" w:rsidRDefault="003E2FE0" w:rsidP="003E2FE0"/>
    <w:p w:rsidR="003E2FE0" w:rsidRDefault="003E2FE0" w:rsidP="003E2FE0">
      <w:pPr>
        <w:pStyle w:val="Heading2"/>
      </w:pPr>
      <w:r>
        <w:t>DRIVER’S LICENSES FOR UNDOCUMENTED IMMIGRANTS</w:t>
      </w:r>
    </w:p>
    <w:p w:rsidR="003E2FE0" w:rsidRDefault="003E2FE0" w:rsidP="003E2FE0"/>
    <w:p w:rsidR="003E2FE0" w:rsidRDefault="003E2FE0" w:rsidP="003E2FE0">
      <w:r>
        <w:rPr>
          <w:b/>
        </w:rPr>
        <w:t xml:space="preserve">2015: Secretary Clinton Supported Driver’s Licenses </w:t>
      </w:r>
      <w:proofErr w:type="gramStart"/>
      <w:r>
        <w:rPr>
          <w:b/>
        </w:rPr>
        <w:t>For</w:t>
      </w:r>
      <w:proofErr w:type="gramEnd"/>
      <w:r>
        <w:rPr>
          <w:b/>
        </w:rPr>
        <w:t xml:space="preserve"> Undocumented Immigrants. </w:t>
      </w:r>
      <w:r>
        <w:t xml:space="preserve">[Huffington Post, </w:t>
      </w:r>
      <w:hyperlink r:id="rId350" w:history="1">
        <w:r w:rsidRPr="00501E2C">
          <w:rPr>
            <w:rStyle w:val="Hyperlink"/>
          </w:rPr>
          <w:t>4/16/15</w:t>
        </w:r>
      </w:hyperlink>
      <w:r>
        <w:t>]</w:t>
      </w:r>
    </w:p>
    <w:p w:rsidR="003E2FE0" w:rsidRDefault="003E2FE0" w:rsidP="003E2FE0"/>
    <w:p w:rsidR="003E2FE0" w:rsidRDefault="003E2FE0" w:rsidP="003E2FE0">
      <w:r w:rsidRPr="00876212">
        <w:rPr>
          <w:b/>
        </w:rPr>
        <w:t xml:space="preserve">2008: </w:t>
      </w:r>
      <w:r>
        <w:rPr>
          <w:b/>
        </w:rPr>
        <w:t xml:space="preserve">Secretary Clinton </w:t>
      </w:r>
      <w:r w:rsidRPr="00876212">
        <w:rPr>
          <w:b/>
        </w:rPr>
        <w:t xml:space="preserve">Opposed Driver’s Licenses </w:t>
      </w:r>
      <w:proofErr w:type="gramStart"/>
      <w:r w:rsidRPr="00876212">
        <w:rPr>
          <w:b/>
        </w:rPr>
        <w:t>For Undocumented Immigrants After Equivocating On The Issue At A</w:t>
      </w:r>
      <w:proofErr w:type="gramEnd"/>
      <w:r w:rsidRPr="00876212">
        <w:rPr>
          <w:b/>
        </w:rPr>
        <w:t xml:space="preserve"> Democratic Primary Debate. </w:t>
      </w:r>
      <w:r w:rsidRPr="00876212">
        <w:t xml:space="preserve">[Huffington Post, </w:t>
      </w:r>
      <w:hyperlink r:id="rId351" w:history="1">
        <w:r w:rsidRPr="00876212">
          <w:rPr>
            <w:rStyle w:val="Hyperlink"/>
          </w:rPr>
          <w:t>4/16/15</w:t>
        </w:r>
      </w:hyperlink>
      <w:r w:rsidRPr="00876212">
        <w:t>]</w:t>
      </w:r>
    </w:p>
    <w:p w:rsidR="003E2FE0" w:rsidRPr="003E2FE0" w:rsidRDefault="003E2FE0" w:rsidP="003E2FE0"/>
    <w:p w:rsidR="00590A47" w:rsidRDefault="00590A47" w:rsidP="00746A19"/>
    <w:p w:rsidR="00746A19" w:rsidRDefault="00746A19" w:rsidP="00746A19">
      <w:pPr>
        <w:pStyle w:val="Heading2"/>
      </w:pPr>
      <w:bookmarkStart w:id="142" w:name="_Toc422218180"/>
      <w:r>
        <w:t>BORDER CRISIS</w:t>
      </w:r>
      <w:bookmarkEnd w:id="142"/>
    </w:p>
    <w:p w:rsidR="00746A19" w:rsidRDefault="00746A19" w:rsidP="00746A19">
      <w:pPr>
        <w:jc w:val="both"/>
        <w:rPr>
          <w:b/>
        </w:rPr>
      </w:pPr>
    </w:p>
    <w:p w:rsidR="00746A19" w:rsidRDefault="00746A19" w:rsidP="00746A19">
      <w:pPr>
        <w:pStyle w:val="Heading3"/>
      </w:pPr>
      <w:bookmarkStart w:id="143" w:name="_Toc422218181"/>
      <w:r>
        <w:t>CONFLICTING COMMENTS ON CHANGING 2008 LAW</w:t>
      </w:r>
      <w:bookmarkEnd w:id="143"/>
    </w:p>
    <w:p w:rsidR="00746A19" w:rsidRDefault="00746A19" w:rsidP="00746A19">
      <w:pPr>
        <w:jc w:val="both"/>
        <w:rPr>
          <w:b/>
        </w:rPr>
      </w:pPr>
    </w:p>
    <w:p w:rsidR="00746A19" w:rsidRDefault="00746A19" w:rsidP="00746A19">
      <w:pPr>
        <w:pStyle w:val="Heading4"/>
      </w:pPr>
      <w:r>
        <w:t>SUPPORT FOR CHANGING 2008 LAW</w:t>
      </w:r>
    </w:p>
    <w:p w:rsidR="00746A19" w:rsidRDefault="00746A19" w:rsidP="00746A19">
      <w:pPr>
        <w:jc w:val="both"/>
        <w:rPr>
          <w:b/>
        </w:rPr>
      </w:pPr>
    </w:p>
    <w:p w:rsidR="00746A19" w:rsidRDefault="00746A19" w:rsidP="00746A19">
      <w:pPr>
        <w:jc w:val="both"/>
      </w:pPr>
      <w:r w:rsidRPr="004069BE">
        <w:rPr>
          <w:b/>
        </w:rPr>
        <w:t>HEADLINE: “Clinton Backs Changing Border Trafficking Law”</w:t>
      </w:r>
      <w:r>
        <w:rPr>
          <w:b/>
        </w:rPr>
        <w:t xml:space="preserve"> </w:t>
      </w:r>
      <w:r>
        <w:t xml:space="preserve">[The Hill, </w:t>
      </w:r>
      <w:hyperlink r:id="rId352" w:history="1">
        <w:r w:rsidRPr="004069BE">
          <w:rPr>
            <w:rStyle w:val="Hyperlink"/>
          </w:rPr>
          <w:t>7/24/14</w:t>
        </w:r>
      </w:hyperlink>
      <w:r>
        <w:t>]</w:t>
      </w:r>
    </w:p>
    <w:p w:rsidR="00746A19" w:rsidRPr="00961112" w:rsidRDefault="00746A19" w:rsidP="00746A19">
      <w:pPr>
        <w:jc w:val="both"/>
      </w:pPr>
    </w:p>
    <w:p w:rsidR="00746A19" w:rsidRDefault="00746A19" w:rsidP="00746A19">
      <w:pPr>
        <w:spacing w:after="200" w:line="276" w:lineRule="auto"/>
        <w:contextualSpacing w:val="0"/>
      </w:pPr>
      <w:r>
        <w:rPr>
          <w:b/>
        </w:rPr>
        <w:t xml:space="preserve">Secretary Clinton “Said That She Was Open To Changing A 2008 Trafficking Law” To Deal With The Child Migrant Crises, Adding “We Need Some Flexibility Within The Laws.” </w:t>
      </w:r>
      <w:r>
        <w:t>“</w:t>
      </w:r>
      <w:r w:rsidRPr="004069BE">
        <w:t>Hillary Clinton said Thursday that she was open to changing a 2008 trafficking law to help the administration deal with an influx of child migrants</w:t>
      </w:r>
      <w:r>
        <w:t xml:space="preserve"> crossing the border illegally. ‘</w:t>
      </w:r>
      <w:r w:rsidRPr="004069BE">
        <w:t xml:space="preserve">I think it should be looked at as part of an overall </w:t>
      </w:r>
      <w:r w:rsidRPr="004069BE">
        <w:lastRenderedPageBreak/>
        <w:t>package,</w:t>
      </w:r>
      <w:r>
        <w:t>’</w:t>
      </w:r>
      <w:r w:rsidRPr="004069BE">
        <w:t xml:space="preserve"> Cl</w:t>
      </w:r>
      <w:r>
        <w:t xml:space="preserve">inton said on NPR's ‘On Point.’ </w:t>
      </w:r>
      <w:r w:rsidRPr="004069BE">
        <w:t xml:space="preserve">Clinton said Obama needed more </w:t>
      </w:r>
      <w:r>
        <w:t>‘</w:t>
      </w:r>
      <w:r w:rsidRPr="004069BE">
        <w:t>flexibility</w:t>
      </w:r>
      <w:r>
        <w:t>’</w:t>
      </w:r>
      <w:r w:rsidRPr="004069BE">
        <w:t xml:space="preserve"> to deal with the crisis on the border, noting that the large </w:t>
      </w:r>
      <w:proofErr w:type="gramStart"/>
      <w:r w:rsidRPr="004069BE">
        <w:t>number of migrants are</w:t>
      </w:r>
      <w:proofErr w:type="gramEnd"/>
      <w:r w:rsidRPr="004069BE">
        <w:t xml:space="preserve"> fleeing their</w:t>
      </w:r>
      <w:r>
        <w:t xml:space="preserve"> countries for many reasons. ‘</w:t>
      </w:r>
      <w:r w:rsidRPr="004069BE">
        <w:t>We do need more resources very quickly deployed, which is what the president and the Democrats have asked for. We need some flexibility within the laws,</w:t>
      </w:r>
      <w:r>
        <w:t>’</w:t>
      </w:r>
      <w:r w:rsidRPr="004069BE">
        <w:t xml:space="preserve"> she added.</w:t>
      </w:r>
      <w:r>
        <w:t xml:space="preserve">” [The Hill, </w:t>
      </w:r>
      <w:hyperlink r:id="rId353" w:history="1">
        <w:r w:rsidRPr="004069BE">
          <w:rPr>
            <w:rStyle w:val="Hyperlink"/>
          </w:rPr>
          <w:t>7/24/14</w:t>
        </w:r>
      </w:hyperlink>
      <w:r>
        <w:t>]</w:t>
      </w:r>
    </w:p>
    <w:p w:rsidR="00746A19" w:rsidRPr="004438C8" w:rsidRDefault="00746A19" w:rsidP="00746A19">
      <w:pPr>
        <w:pStyle w:val="Sub-Bullet"/>
        <w:rPr>
          <w:b/>
        </w:rPr>
      </w:pPr>
      <w:r>
        <w:rPr>
          <w:b/>
        </w:rPr>
        <w:t xml:space="preserve">Secretary Clinton: </w:t>
      </w:r>
      <w:r w:rsidRPr="004069BE">
        <w:rPr>
          <w:b/>
        </w:rPr>
        <w:t>“Our Laws Right Now Are Not Particularly Well Suited” To Address Border Crisis.</w:t>
      </w:r>
      <w:r>
        <w:t xml:space="preserve"> When asked in an interview with NPR’s “On Point” if she supported making changes to a 2008 trafficking law in order to address the border crises, Secretary Clinton responded: </w:t>
      </w:r>
      <w:r w:rsidRPr="004069BE">
        <w:t>“The laws, our laws right now are not particularly well suited for making the kind of determinations that are required, and that we should, a</w:t>
      </w:r>
      <w:r>
        <w:t>s Americans, want to see happen.</w:t>
      </w:r>
      <w:r w:rsidRPr="004069BE">
        <w:t>”</w:t>
      </w:r>
      <w:r>
        <w:t xml:space="preserve"> [The Hill, </w:t>
      </w:r>
      <w:hyperlink r:id="rId354" w:history="1">
        <w:r w:rsidRPr="004069BE">
          <w:rPr>
            <w:rStyle w:val="Hyperlink"/>
          </w:rPr>
          <w:t>7/24/14</w:t>
        </w:r>
      </w:hyperlink>
      <w:r>
        <w:t>]</w:t>
      </w:r>
    </w:p>
    <w:p w:rsidR="00746A19" w:rsidRDefault="00746A19" w:rsidP="00746A19">
      <w:pPr>
        <w:pStyle w:val="Sub-Bullet"/>
        <w:numPr>
          <w:ilvl w:val="0"/>
          <w:numId w:val="0"/>
        </w:numPr>
        <w:rPr>
          <w:b/>
        </w:rPr>
      </w:pPr>
    </w:p>
    <w:p w:rsidR="00746A19" w:rsidRPr="00C13EA4" w:rsidRDefault="00746A19" w:rsidP="00746A19">
      <w:pPr>
        <w:pStyle w:val="Heading4"/>
      </w:pPr>
      <w:r>
        <w:t>STANCE AGAINST CHANGING 2008 LAW</w:t>
      </w:r>
    </w:p>
    <w:p w:rsidR="00746A19" w:rsidRDefault="00746A19" w:rsidP="00746A19">
      <w:pPr>
        <w:pStyle w:val="Sub-Bullet"/>
        <w:numPr>
          <w:ilvl w:val="0"/>
          <w:numId w:val="0"/>
        </w:numPr>
        <w:rPr>
          <w:b/>
        </w:rPr>
      </w:pPr>
    </w:p>
    <w:p w:rsidR="00746A19" w:rsidRPr="00696D83" w:rsidRDefault="00746A19" w:rsidP="00746A19">
      <w:pPr>
        <w:jc w:val="both"/>
        <w:rPr>
          <w:b/>
        </w:rPr>
      </w:pPr>
      <w:r w:rsidRPr="00696D83">
        <w:rPr>
          <w:b/>
        </w:rPr>
        <w:t xml:space="preserve">HEADLINE: “Hillary Sharpens Up Stance </w:t>
      </w:r>
      <w:proofErr w:type="gramStart"/>
      <w:r w:rsidRPr="00696D83">
        <w:rPr>
          <w:b/>
        </w:rPr>
        <w:t>On</w:t>
      </w:r>
      <w:proofErr w:type="gramEnd"/>
      <w:r w:rsidRPr="00696D83">
        <w:rPr>
          <w:b/>
        </w:rPr>
        <w:t xml:space="preserve"> Border Crisis”</w:t>
      </w:r>
      <w:r>
        <w:rPr>
          <w:b/>
        </w:rPr>
        <w:t xml:space="preserve"> </w:t>
      </w:r>
      <w:r>
        <w:t xml:space="preserve">[Washington Post, </w:t>
      </w:r>
      <w:hyperlink r:id="rId355" w:history="1">
        <w:r w:rsidRPr="00FB3AAA">
          <w:rPr>
            <w:rStyle w:val="Hyperlink"/>
          </w:rPr>
          <w:t>7/28/14</w:t>
        </w:r>
      </w:hyperlink>
      <w:r>
        <w:t>]</w:t>
      </w:r>
    </w:p>
    <w:p w:rsidR="00746A19" w:rsidRDefault="00746A19" w:rsidP="00746A19">
      <w:pPr>
        <w:jc w:val="both"/>
        <w:rPr>
          <w:b/>
        </w:rPr>
      </w:pPr>
    </w:p>
    <w:p w:rsidR="00746A19" w:rsidRDefault="00746A19" w:rsidP="00746A19">
      <w:pPr>
        <w:jc w:val="both"/>
      </w:pPr>
      <w:r w:rsidRPr="00830F63">
        <w:rPr>
          <w:b/>
        </w:rPr>
        <w:t>Secretary Clinton On 2008 Border Law: “I Don’t Agree That We Should Change The Law.”</w:t>
      </w:r>
      <w:r>
        <w:rPr>
          <w:b/>
        </w:rPr>
        <w:t xml:space="preserve"> </w:t>
      </w:r>
      <w:r>
        <w:t>When asked in an interview with Jorge Ramos if Secretary Clinton thought the 2008 border law should be changed to prevent the deportation of migrant children on the border. “I don’t agree that we should change the law. That’s why I’m advocating an appropriate procedure, well-funded by the Congress, which they are resisting doing, so that we can make individual decisions.” [Fusion, America with Jorge Ramos, 7/29/14]</w:t>
      </w:r>
    </w:p>
    <w:p w:rsidR="00746A19" w:rsidRDefault="00746A19" w:rsidP="00746A19">
      <w:pPr>
        <w:pStyle w:val="Sub-Bullet"/>
        <w:jc w:val="both"/>
      </w:pPr>
      <w:r w:rsidRPr="006D229A">
        <w:rPr>
          <w:b/>
          <w:u w:val="single"/>
        </w:rPr>
        <w:t>Washington Post</w:t>
      </w:r>
      <w:r w:rsidRPr="006D229A">
        <w:rPr>
          <w:b/>
        </w:rPr>
        <w:t>: “In Opposing Changes To The 2008 [Border] Law, Clinton Has Placed Herself A Bit To The Left Of Even Obama.”</w:t>
      </w:r>
      <w:r>
        <w:t xml:space="preserve"> “</w:t>
      </w:r>
      <w:r w:rsidRPr="006D229A">
        <w:t>In opposing changes to the 2008 law, Clinton has placed herself a bit to the left of even Obama, who initially signaled openness to such changes before backtracking after Congressional Dems objected. And Clinton is also clarifying her previous suggestion that</w:t>
      </w:r>
      <w:r>
        <w:t xml:space="preserve"> the kids should be ‘sent back.’” [Washington Post, </w:t>
      </w:r>
      <w:hyperlink r:id="rId356" w:history="1">
        <w:r w:rsidRPr="00FB3AAA">
          <w:rPr>
            <w:rStyle w:val="Hyperlink"/>
          </w:rPr>
          <w:t>7/28/14</w:t>
        </w:r>
      </w:hyperlink>
      <w:r>
        <w:t>]</w:t>
      </w:r>
    </w:p>
    <w:p w:rsidR="00746A19" w:rsidRDefault="00746A19" w:rsidP="00746A19"/>
    <w:p w:rsidR="00746A19" w:rsidRDefault="00746A19" w:rsidP="00746A19">
      <w:pPr>
        <w:pStyle w:val="Heading4"/>
      </w:pPr>
      <w:r>
        <w:t>CRITICISM FOR POSITIONS ON 2008 LAW</w:t>
      </w:r>
    </w:p>
    <w:p w:rsidR="00746A19" w:rsidRDefault="00746A19" w:rsidP="00746A19"/>
    <w:p w:rsidR="00746A19" w:rsidRPr="00E22DB7" w:rsidRDefault="00746A19" w:rsidP="00746A19">
      <w:pPr>
        <w:jc w:val="both"/>
      </w:pPr>
      <w:r w:rsidRPr="00AF08A9">
        <w:rPr>
          <w:b/>
        </w:rPr>
        <w:t>America Rising: “.@</w:t>
      </w:r>
      <w:proofErr w:type="spellStart"/>
      <w:r w:rsidRPr="00AF08A9">
        <w:rPr>
          <w:b/>
        </w:rPr>
        <w:t>Hillaryclinton</w:t>
      </w:r>
      <w:proofErr w:type="spellEnd"/>
      <w:r w:rsidRPr="00AF08A9">
        <w:rPr>
          <w:b/>
        </w:rPr>
        <w:t xml:space="preserve"> Changes On Immigration To Appeal More To Liberals Http://Bit.Ly/</w:t>
      </w:r>
      <w:proofErr w:type="gramStart"/>
      <w:r w:rsidRPr="00AF08A9">
        <w:rPr>
          <w:b/>
        </w:rPr>
        <w:t>Uxbfko  #</w:t>
      </w:r>
      <w:proofErr w:type="spellStart"/>
      <w:proofErr w:type="gramEnd"/>
      <w:r w:rsidRPr="00AF08A9">
        <w:rPr>
          <w:b/>
        </w:rPr>
        <w:t>Tcot</w:t>
      </w:r>
      <w:proofErr w:type="spellEnd"/>
      <w:r w:rsidRPr="00AF08A9">
        <w:rPr>
          <w:b/>
        </w:rPr>
        <w:t>”</w:t>
      </w:r>
      <w:r>
        <w:rPr>
          <w:b/>
        </w:rPr>
        <w:t xml:space="preserve"> </w:t>
      </w:r>
      <w:r>
        <w:t>[@</w:t>
      </w:r>
      <w:proofErr w:type="spellStart"/>
      <w:r>
        <w:t>AmericaRising</w:t>
      </w:r>
      <w:proofErr w:type="spellEnd"/>
      <w:r>
        <w:t xml:space="preserve">, Twitter, </w:t>
      </w:r>
      <w:hyperlink r:id="rId357" w:history="1">
        <w:r w:rsidRPr="00F066F8">
          <w:rPr>
            <w:rStyle w:val="Hyperlink"/>
          </w:rPr>
          <w:t>8/1/14</w:t>
        </w:r>
      </w:hyperlink>
      <w:r>
        <w:t>]</w:t>
      </w:r>
    </w:p>
    <w:p w:rsidR="00746A19" w:rsidRDefault="00746A19" w:rsidP="00746A19"/>
    <w:p w:rsidR="00746A19" w:rsidRDefault="00746A19" w:rsidP="00746A19">
      <w:pPr>
        <w:jc w:val="both"/>
      </w:pPr>
      <w:r w:rsidRPr="00003F4D">
        <w:rPr>
          <w:b/>
          <w:u w:val="single"/>
        </w:rPr>
        <w:t>America Rising</w:t>
      </w:r>
      <w:r w:rsidRPr="00003F4D">
        <w:rPr>
          <w:b/>
        </w:rPr>
        <w:t xml:space="preserve">: Secretary Clinton’s “Recent Rhetoric </w:t>
      </w:r>
      <w:proofErr w:type="gramStart"/>
      <w:r w:rsidRPr="00003F4D">
        <w:rPr>
          <w:b/>
        </w:rPr>
        <w:t>On</w:t>
      </w:r>
      <w:proofErr w:type="gramEnd"/>
      <w:r w:rsidRPr="00003F4D">
        <w:rPr>
          <w:b/>
        </w:rPr>
        <w:t xml:space="preserve"> Immigration Shows She…Won’t Be Afraid To Move Left In Order To Appease The Progressive Base.</w:t>
      </w:r>
      <w:r>
        <w:rPr>
          <w:b/>
        </w:rPr>
        <w:t>”</w:t>
      </w:r>
      <w:r>
        <w:t xml:space="preserve"> “Hillary Clinton’s recent rhetoric on immigration shows she has an eye on 2016 and won’t be afraid to move left in order to appease the progressive base. As Martin O’Malley has criticized the White House and Vice President Joe Biden cheered on protesters of the White House’s stance, Clinton has tacked left in order to lessen the contrast between her and her potential rivals. Just six weeks ago, Clinton told Christiane </w:t>
      </w:r>
      <w:proofErr w:type="spellStart"/>
      <w:r>
        <w:t>Amanpour</w:t>
      </w:r>
      <w:proofErr w:type="spellEnd"/>
      <w:r>
        <w:t xml:space="preserve"> that children coming to the United States from Central America ‘should be sent back as soon as it can be determined who responsible adults in their family are’ because ‘we don’t want to send a message that is contrary to our laws.’ Now, Hillary has changed her tune.” [America Rising, </w:t>
      </w:r>
      <w:hyperlink r:id="rId358" w:history="1">
        <w:r w:rsidRPr="00F32149">
          <w:rPr>
            <w:rStyle w:val="Hyperlink"/>
          </w:rPr>
          <w:t>7/28/14</w:t>
        </w:r>
      </w:hyperlink>
      <w:r>
        <w:t>]</w:t>
      </w:r>
    </w:p>
    <w:p w:rsidR="00746A19" w:rsidRDefault="00746A19" w:rsidP="00746A19">
      <w:pPr>
        <w:jc w:val="both"/>
      </w:pPr>
    </w:p>
    <w:p w:rsidR="00746A19" w:rsidRDefault="00746A19" w:rsidP="00746A19">
      <w:pPr>
        <w:jc w:val="both"/>
      </w:pPr>
      <w:r w:rsidRPr="00F32149">
        <w:rPr>
          <w:b/>
        </w:rPr>
        <w:t xml:space="preserve">America Rising: “Hillary’s Policy Positions Continue </w:t>
      </w:r>
      <w:proofErr w:type="gramStart"/>
      <w:r w:rsidRPr="00F32149">
        <w:rPr>
          <w:b/>
        </w:rPr>
        <w:t>To Shift In The</w:t>
      </w:r>
      <w:proofErr w:type="gramEnd"/>
      <w:r w:rsidRPr="00F32149">
        <w:rPr>
          <w:b/>
        </w:rPr>
        <w:t xml:space="preserve"> Wind.” </w:t>
      </w:r>
      <w:r>
        <w:t xml:space="preserve">“As Hillary’s policy positions continue to shift in the wind, this is another example of something that has dogged her with voters throughout her career: seeming disingenuous and overly political.” [America Rising, </w:t>
      </w:r>
      <w:hyperlink r:id="rId359" w:history="1">
        <w:r w:rsidRPr="00F32149">
          <w:rPr>
            <w:rStyle w:val="Hyperlink"/>
          </w:rPr>
          <w:t>7/28/14</w:t>
        </w:r>
      </w:hyperlink>
      <w:r>
        <w:t>]</w:t>
      </w:r>
    </w:p>
    <w:p w:rsidR="00746A19" w:rsidRPr="00652507" w:rsidRDefault="00746A19" w:rsidP="00746A19"/>
    <w:p w:rsidR="00746A19" w:rsidRDefault="00746A19" w:rsidP="00746A19">
      <w:pPr>
        <w:pStyle w:val="Sub-Bullet"/>
        <w:numPr>
          <w:ilvl w:val="0"/>
          <w:numId w:val="0"/>
        </w:numPr>
        <w:jc w:val="both"/>
        <w:rPr>
          <w:b/>
          <w:u w:val="single"/>
        </w:rPr>
      </w:pPr>
    </w:p>
    <w:p w:rsidR="00746A19" w:rsidRDefault="00746A19" w:rsidP="00746A19">
      <w:pPr>
        <w:pStyle w:val="Heading3"/>
      </w:pPr>
      <w:bookmarkStart w:id="144" w:name="_Toc422218182"/>
      <w:r>
        <w:t>COMMENTS ON SOLVING BORDER CRISIS</w:t>
      </w:r>
      <w:bookmarkEnd w:id="144"/>
    </w:p>
    <w:p w:rsidR="00746A19" w:rsidRDefault="00746A19" w:rsidP="00746A19">
      <w:pPr>
        <w:jc w:val="both"/>
      </w:pPr>
    </w:p>
    <w:p w:rsidR="00746A19" w:rsidRDefault="00746A19" w:rsidP="00746A19">
      <w:pPr>
        <w:jc w:val="both"/>
      </w:pPr>
      <w:r w:rsidRPr="006D229A">
        <w:rPr>
          <w:b/>
        </w:rPr>
        <w:t>Secretary Clinton</w:t>
      </w:r>
      <w:r>
        <w:rPr>
          <w:b/>
        </w:rPr>
        <w:t xml:space="preserve"> On Child Migrant Crisis</w:t>
      </w:r>
      <w:r w:rsidRPr="006D229A">
        <w:rPr>
          <w:b/>
        </w:rPr>
        <w:t>: “</w:t>
      </w:r>
      <w:r>
        <w:rPr>
          <w:b/>
        </w:rPr>
        <w:t>We Should Be Setting Up A System In [Central American Countries] To Screen Kids” Or Else “</w:t>
      </w:r>
      <w:r w:rsidRPr="006D229A">
        <w:rPr>
          <w:b/>
        </w:rPr>
        <w:t>More Kids Are Going To Come.”</w:t>
      </w:r>
      <w:r>
        <w:t xml:space="preserve"> “We should be setting up a system in Honduras, Guatemala, El Salvador, to screen kids…before they get in the hands of Coyotes, or they get on The Beast, or they’re raped…I am emphasizing the procedures, because I think a lot of people are understandably, as I am, upset about what’s happening to these kids, but if we don’t </w:t>
      </w:r>
      <w:r>
        <w:lastRenderedPageBreak/>
        <w:t>have a procedure, it’s not going to stop. More kids are going to come.” [Fusion, America with Jorge Ramos, 7/29/14]</w:t>
      </w:r>
    </w:p>
    <w:p w:rsidR="00746A19" w:rsidRPr="00323A18" w:rsidRDefault="00746A19" w:rsidP="00746A19"/>
    <w:p w:rsidR="00746A19" w:rsidRDefault="00746A19" w:rsidP="00746A19">
      <w:pPr>
        <w:pStyle w:val="Heading1"/>
      </w:pPr>
      <w:bookmarkStart w:id="145" w:name="_Toc422218253"/>
      <w:bookmarkStart w:id="146" w:name="_Toc422218220"/>
      <w:bookmarkStart w:id="147" w:name="_Toc422218194"/>
      <w:r>
        <w:t>LABOR</w:t>
      </w:r>
      <w:bookmarkEnd w:id="145"/>
    </w:p>
    <w:p w:rsidR="00746A19" w:rsidRDefault="00746A19" w:rsidP="00746A19">
      <w:pPr>
        <w:pStyle w:val="Headline"/>
      </w:pPr>
    </w:p>
    <w:p w:rsidR="00746A19" w:rsidRDefault="00746A19" w:rsidP="00746A19">
      <w:pPr>
        <w:pStyle w:val="Heading2"/>
      </w:pPr>
      <w:bookmarkStart w:id="148" w:name="_Toc422218254"/>
      <w:r>
        <w:t>MINIMUM WAGE</w:t>
      </w:r>
      <w:bookmarkEnd w:id="148"/>
    </w:p>
    <w:p w:rsidR="00746A19" w:rsidRDefault="00746A19" w:rsidP="00746A19"/>
    <w:p w:rsidR="00746A19" w:rsidRDefault="00746A19" w:rsidP="00746A19">
      <w:pPr>
        <w:tabs>
          <w:tab w:val="center" w:pos="4680"/>
        </w:tabs>
        <w:rPr>
          <w:b/>
        </w:rPr>
      </w:pPr>
      <w:r>
        <w:rPr>
          <w:b/>
        </w:rPr>
        <w:t>2014: Secretary Clinton Supported Raising The Minimum Wage.</w:t>
      </w:r>
      <w:r>
        <w:t xml:space="preserve"> [The Hill, </w:t>
      </w:r>
      <w:hyperlink r:id="rId360" w:history="1">
        <w:r w:rsidRPr="00CF1DA2">
          <w:rPr>
            <w:rStyle w:val="Hyperlink"/>
          </w:rPr>
          <w:t>4/30/14</w:t>
        </w:r>
      </w:hyperlink>
      <w:r>
        <w:t>]</w:t>
      </w:r>
    </w:p>
    <w:p w:rsidR="00746A19" w:rsidRDefault="00746A19" w:rsidP="00746A19">
      <w:pPr>
        <w:tabs>
          <w:tab w:val="center" w:pos="4680"/>
        </w:tabs>
        <w:rPr>
          <w:b/>
        </w:rPr>
      </w:pPr>
    </w:p>
    <w:p w:rsidR="00746A19" w:rsidRDefault="00746A19" w:rsidP="00746A19">
      <w:pPr>
        <w:tabs>
          <w:tab w:val="center" w:pos="4680"/>
        </w:tabs>
      </w:pPr>
      <w:r w:rsidRPr="003F1818">
        <w:rPr>
          <w:b/>
        </w:rPr>
        <w:t>Then-Senator Clinton Co</w:t>
      </w:r>
      <w:r>
        <w:rPr>
          <w:b/>
        </w:rPr>
        <w:t>-S</w:t>
      </w:r>
      <w:r w:rsidRPr="003F1818">
        <w:rPr>
          <w:b/>
        </w:rPr>
        <w:t xml:space="preserve">ponsored The </w:t>
      </w:r>
      <w:r w:rsidRPr="003F1818">
        <w:rPr>
          <w:b/>
        </w:rPr>
        <w:tab/>
        <w:t>Fair Minimum Wage Act of 2007.</w:t>
      </w:r>
      <w:r>
        <w:t xml:space="preserve"> [S.2, Library of Congress, </w:t>
      </w:r>
      <w:hyperlink r:id="rId361" w:history="1">
        <w:r w:rsidRPr="003F1818">
          <w:rPr>
            <w:rStyle w:val="Hyperlink"/>
          </w:rPr>
          <w:t>1/4/07</w:t>
        </w:r>
      </w:hyperlink>
      <w:r>
        <w:t>]</w:t>
      </w:r>
    </w:p>
    <w:p w:rsidR="00746A19" w:rsidRDefault="00746A19" w:rsidP="00746A19">
      <w:pPr>
        <w:tabs>
          <w:tab w:val="center" w:pos="4680"/>
        </w:tabs>
      </w:pPr>
    </w:p>
    <w:p w:rsidR="00746A19" w:rsidRDefault="00746A19" w:rsidP="00746A19">
      <w:pPr>
        <w:tabs>
          <w:tab w:val="center" w:pos="4680"/>
        </w:tabs>
      </w:pPr>
      <w:r w:rsidRPr="003A374F">
        <w:rPr>
          <w:b/>
          <w:u w:val="single"/>
        </w:rPr>
        <w:t>Library Of Congress</w:t>
      </w:r>
      <w:r w:rsidRPr="003A374F">
        <w:rPr>
          <w:b/>
        </w:rPr>
        <w:t xml:space="preserve">: Then-Senator Clinton Introduced The Standing With Minimum Wage Earners Act In 2006 And 2007, Which Would Adjust The Minimum Wage Each Year To Proportionately Match “The Annual Increase In Pay For Members Of Congress.” </w:t>
      </w:r>
      <w:r>
        <w:t>[S.2725, Library of Congress</w:t>
      </w:r>
      <w:hyperlink r:id="rId362" w:history="1">
        <w:r w:rsidRPr="003F1818">
          <w:rPr>
            <w:rStyle w:val="Hyperlink"/>
          </w:rPr>
          <w:t>, 5/4/06</w:t>
        </w:r>
      </w:hyperlink>
      <w:r>
        <w:t xml:space="preserve">; S.2514, Library of Congress, </w:t>
      </w:r>
      <w:hyperlink r:id="rId363" w:history="1">
        <w:r w:rsidRPr="003F1818">
          <w:rPr>
            <w:rStyle w:val="Hyperlink"/>
          </w:rPr>
          <w:t>12/18/07</w:t>
        </w:r>
      </w:hyperlink>
      <w:r>
        <w:t>]</w:t>
      </w:r>
    </w:p>
    <w:p w:rsidR="00746A19" w:rsidRDefault="00746A19" w:rsidP="00746A19">
      <w:pPr>
        <w:tabs>
          <w:tab w:val="center" w:pos="4680"/>
        </w:tabs>
      </w:pPr>
    </w:p>
    <w:p w:rsidR="00746A19" w:rsidRDefault="00746A19" w:rsidP="00746A19">
      <w:pPr>
        <w:tabs>
          <w:tab w:val="center" w:pos="4680"/>
        </w:tabs>
      </w:pPr>
      <w:r w:rsidRPr="003A374F">
        <w:rPr>
          <w:b/>
        </w:rPr>
        <w:t xml:space="preserve">Then-Senator Clinton: </w:t>
      </w:r>
      <w:r>
        <w:rPr>
          <w:b/>
        </w:rPr>
        <w:t>“</w:t>
      </w:r>
      <w:r w:rsidRPr="003A374F">
        <w:rPr>
          <w:b/>
        </w:rPr>
        <w:t xml:space="preserve">The Reality Is A Full-Time Job That Pays Minimum Wage Just Does Not Provide Enough Money To Support A Family Today… We Have A Responsibility To Help Families Earn A Living Wage.” </w:t>
      </w:r>
      <w:r>
        <w:t>“</w:t>
      </w:r>
      <w:r w:rsidRPr="003F1818">
        <w:t>The reality is a full-ti</w:t>
      </w:r>
      <w:r>
        <w:t>me job that pays minimum wage</w:t>
      </w:r>
      <w:r w:rsidRPr="003F1818">
        <w:t xml:space="preserve"> just does not provide enough money to support a family today. A single mother with two children who works 40 hours a week, 52 weeks a year earns only $10,700 a year. This amount—$10,700 a year—is almost $6,000 below the Federal poverty line for a family of three. We have a responsibility to he</w:t>
      </w:r>
      <w:r>
        <w:t>lp families earn a living wage</w:t>
      </w:r>
      <w:r w:rsidRPr="003F1818">
        <w:t>.</w:t>
      </w:r>
      <w:r>
        <w:t>” [Congressional Testimony, Congressional Quarterly, 5/4/06]</w:t>
      </w:r>
    </w:p>
    <w:p w:rsidR="00746A19" w:rsidRDefault="00746A19" w:rsidP="00746A19">
      <w:pPr>
        <w:tabs>
          <w:tab w:val="center" w:pos="4680"/>
        </w:tabs>
      </w:pPr>
    </w:p>
    <w:p w:rsidR="00746A19" w:rsidRDefault="00746A19" w:rsidP="00746A19">
      <w:pPr>
        <w:tabs>
          <w:tab w:val="center" w:pos="4680"/>
        </w:tabs>
      </w:pPr>
      <w:r w:rsidRPr="00A2420F">
        <w:rPr>
          <w:b/>
        </w:rPr>
        <w:t xml:space="preserve">Then-Senator Clinton: </w:t>
      </w:r>
      <w:r>
        <w:rPr>
          <w:b/>
        </w:rPr>
        <w:t>“</w:t>
      </w:r>
      <w:r w:rsidRPr="00A2420F">
        <w:rPr>
          <w:b/>
        </w:rPr>
        <w:t>Raising The Minimum Wage Will Also Narrow The Dramatic Income Gap Between The Haves And The Have-Nots Across The Country.”</w:t>
      </w:r>
      <w:r>
        <w:t xml:space="preserve"> “</w:t>
      </w:r>
      <w:r w:rsidRPr="003F1818">
        <w:t>In addition to helping America’s hardest working families</w:t>
      </w:r>
      <w:r>
        <w:t>, raising the minimum wage</w:t>
      </w:r>
      <w:r w:rsidRPr="003F1818">
        <w:t xml:space="preserve"> will also narrow the dramatic income gap between the haves and the have-nots across the country. The average income of the richest fifth of New York State families is 8.1 times the avera</w:t>
      </w:r>
      <w:r>
        <w:t xml:space="preserve">ge income of the poorest fifth. </w:t>
      </w:r>
      <w:r w:rsidRPr="003F1818">
        <w:t>Nationwide, families in the top fifth made 7.3 times more than those in the bottom fifth. This discrepancy needs to be fixed and my bill would be a step in the right direction towards fairness for America’s hard-working families.</w:t>
      </w:r>
      <w:r>
        <w:t>” [Congressional Testimony, Congressional Quarterly, 5/4/06]</w:t>
      </w:r>
    </w:p>
    <w:p w:rsidR="00746A19" w:rsidRDefault="00746A19" w:rsidP="00746A19">
      <w:pPr>
        <w:tabs>
          <w:tab w:val="center" w:pos="4680"/>
        </w:tabs>
      </w:pPr>
    </w:p>
    <w:p w:rsidR="00746A19" w:rsidRDefault="00746A19" w:rsidP="00746A19">
      <w:pPr>
        <w:tabs>
          <w:tab w:val="center" w:pos="4680"/>
        </w:tabs>
      </w:pPr>
      <w:r w:rsidRPr="00A2420F">
        <w:rPr>
          <w:b/>
        </w:rPr>
        <w:t>Then-Senator Clinton: “My Legislation…Ensures That Every Time Congress Gives Itself A Raise In The Future That Americans Get A Raise Too. This Is The Right And Fair Thing To Do For Hardworking Americans.”</w:t>
      </w:r>
      <w:r>
        <w:t xml:space="preserve"> [Congressional Testimony, Congressional Quarterly, 5/4/06]</w:t>
      </w:r>
    </w:p>
    <w:p w:rsidR="00746A19" w:rsidRDefault="00746A19" w:rsidP="00746A19">
      <w:pPr>
        <w:tabs>
          <w:tab w:val="center" w:pos="4680"/>
        </w:tabs>
      </w:pPr>
    </w:p>
    <w:p w:rsidR="00746A19" w:rsidRPr="00421E6E" w:rsidRDefault="00746A19" w:rsidP="00746A19">
      <w:pPr>
        <w:pStyle w:val="Heading2"/>
      </w:pPr>
      <w:bookmarkStart w:id="149" w:name="_Toc422218255"/>
      <w:r>
        <w:t>UNEMPLOYMENT INSURANCE</w:t>
      </w:r>
      <w:bookmarkEnd w:id="149"/>
    </w:p>
    <w:p w:rsidR="00746A19" w:rsidRDefault="00746A19" w:rsidP="00746A19"/>
    <w:p w:rsidR="00746A19" w:rsidRDefault="00746A19" w:rsidP="00746A19">
      <w:pPr>
        <w:tabs>
          <w:tab w:val="center" w:pos="4680"/>
        </w:tabs>
      </w:pPr>
    </w:p>
    <w:p w:rsidR="00746A19" w:rsidRDefault="00746A19" w:rsidP="00746A19">
      <w:pPr>
        <w:tabs>
          <w:tab w:val="center" w:pos="4680"/>
        </w:tabs>
      </w:pPr>
      <w:r w:rsidRPr="002B2CB4">
        <w:rPr>
          <w:b/>
          <w:u w:val="single"/>
        </w:rPr>
        <w:t>New York Times</w:t>
      </w:r>
      <w:r w:rsidRPr="00C160D8">
        <w:rPr>
          <w:b/>
        </w:rPr>
        <w:t xml:space="preserve">: </w:t>
      </w:r>
      <w:r>
        <w:rPr>
          <w:b/>
        </w:rPr>
        <w:t>“</w:t>
      </w:r>
      <w:r w:rsidRPr="00C160D8">
        <w:rPr>
          <w:b/>
        </w:rPr>
        <w:t xml:space="preserve">In </w:t>
      </w:r>
      <w:proofErr w:type="gramStart"/>
      <w:r w:rsidRPr="00C160D8">
        <w:rPr>
          <w:b/>
        </w:rPr>
        <w:t>A</w:t>
      </w:r>
      <w:proofErr w:type="gramEnd"/>
      <w:r w:rsidRPr="00C160D8">
        <w:rPr>
          <w:b/>
        </w:rPr>
        <w:t xml:space="preserve"> Case Study Of How Legislative Objectives Can Trump Ideology,” Then-Senators Clinton And </w:t>
      </w:r>
      <w:proofErr w:type="spellStart"/>
      <w:r w:rsidRPr="00C160D8">
        <w:rPr>
          <w:b/>
        </w:rPr>
        <w:t>Nickles</w:t>
      </w:r>
      <w:proofErr w:type="spellEnd"/>
      <w:r w:rsidRPr="00C160D8">
        <w:rPr>
          <w:b/>
        </w:rPr>
        <w:t xml:space="preserve"> “Teamed Up Last Week To Help Deliver Added Unemployment Benefits To Millions Of Americans.”</w:t>
      </w:r>
      <w:r>
        <w:t xml:space="preserve"> “He tried to impeach her husband and hated her health care plan. She was not thrilled when he complained about post-Sept. 11 aid to New York. Yet, in a case study of how legislative objectives can trump ideology, Senators Hillary Rodham Clinton, Democrat of New York, and Don </w:t>
      </w:r>
      <w:proofErr w:type="spellStart"/>
      <w:r>
        <w:t>Nickles</w:t>
      </w:r>
      <w:proofErr w:type="spellEnd"/>
      <w:r>
        <w:t xml:space="preserve">, Republican of Oklahoma, teamed up last week to help deliver added unemployment benefits to millions of Americans.” [New York Times, </w:t>
      </w:r>
      <w:hyperlink r:id="rId364" w:history="1">
        <w:r w:rsidRPr="00C160D8">
          <w:rPr>
            <w:rStyle w:val="Hyperlink"/>
          </w:rPr>
          <w:t>1/13/03</w:t>
        </w:r>
      </w:hyperlink>
      <w:r>
        <w:t>]</w:t>
      </w:r>
    </w:p>
    <w:p w:rsidR="00746A19" w:rsidRDefault="00746A19" w:rsidP="00746A19">
      <w:pPr>
        <w:tabs>
          <w:tab w:val="center" w:pos="4680"/>
        </w:tabs>
      </w:pPr>
    </w:p>
    <w:p w:rsidR="00746A19" w:rsidRDefault="00746A19" w:rsidP="00746A19">
      <w:pPr>
        <w:tabs>
          <w:tab w:val="center" w:pos="4680"/>
        </w:tabs>
      </w:pPr>
      <w:r>
        <w:rPr>
          <w:b/>
        </w:rPr>
        <w:t>2003</w:t>
      </w:r>
      <w:r w:rsidRPr="002B2CB4">
        <w:rPr>
          <w:b/>
        </w:rPr>
        <w:t xml:space="preserve">: Then-Senator Clinton Co-Sponsored A Bill To Extend Temporary Unemployment Benefits Through 2004. </w:t>
      </w:r>
      <w:r>
        <w:t xml:space="preserve">[S.1708, Library of Congress, </w:t>
      </w:r>
      <w:hyperlink r:id="rId365" w:history="1">
        <w:r w:rsidRPr="002B2CB4">
          <w:rPr>
            <w:rStyle w:val="Hyperlink"/>
          </w:rPr>
          <w:t>10/2/03</w:t>
        </w:r>
      </w:hyperlink>
      <w:r>
        <w:t>]</w:t>
      </w:r>
    </w:p>
    <w:p w:rsidR="00746A19" w:rsidRDefault="00746A19" w:rsidP="00746A19">
      <w:pPr>
        <w:tabs>
          <w:tab w:val="center" w:pos="4680"/>
        </w:tabs>
      </w:pPr>
    </w:p>
    <w:p w:rsidR="00746A19" w:rsidRDefault="00746A19" w:rsidP="00746A19">
      <w:pPr>
        <w:tabs>
          <w:tab w:val="center" w:pos="4680"/>
        </w:tabs>
      </w:pPr>
      <w:r w:rsidRPr="002B2CB4">
        <w:rPr>
          <w:b/>
        </w:rPr>
        <w:t>2008: Then-Senator Clinton Voted For The Unemployment Compensation Extension Act Of 2008.</w:t>
      </w:r>
      <w:r>
        <w:t xml:space="preserve"> [H.R.6867, Vote 214, </w:t>
      </w:r>
      <w:hyperlink r:id="rId366" w:history="1">
        <w:r w:rsidRPr="000D047F">
          <w:rPr>
            <w:rStyle w:val="Hyperlink"/>
          </w:rPr>
          <w:t>11/20/08</w:t>
        </w:r>
      </w:hyperlink>
      <w:r>
        <w:t>]</w:t>
      </w:r>
    </w:p>
    <w:p w:rsidR="00746A19" w:rsidRDefault="00746A19" w:rsidP="00746A19"/>
    <w:p w:rsidR="00746A19" w:rsidRDefault="00746A19" w:rsidP="00746A19">
      <w:pPr>
        <w:pStyle w:val="Heading2"/>
      </w:pPr>
      <w:bookmarkStart w:id="150" w:name="_Toc422218256"/>
      <w:r>
        <w:t>FAST-FOOD WORKER STRIKES</w:t>
      </w:r>
      <w:bookmarkEnd w:id="150"/>
    </w:p>
    <w:p w:rsidR="00746A19" w:rsidRDefault="00746A19" w:rsidP="00746A19"/>
    <w:p w:rsidR="00746A19" w:rsidRDefault="00746A19" w:rsidP="00746A19">
      <w:r w:rsidRPr="00D1786E">
        <w:rPr>
          <w:b/>
        </w:rPr>
        <w:t>Clinton Expressed Solidarity With Fast-Food Workers Striving For A Living Wage.</w:t>
      </w:r>
      <w:r>
        <w:t xml:space="preserve"> “‘We’re here because there’s a movement stirring in America,’ Clinton said</w:t>
      </w:r>
      <w:proofErr w:type="gramStart"/>
      <w:r>
        <w:t>,</w:t>
      </w:r>
      <w:proofErr w:type="gramEnd"/>
      <w:r>
        <w:t xml:space="preserve"> discussing paid sick leave, equal pay, affordable childcare and a living wage for fast-food workers. ‘This is a movement that is not waiting for Washington with its gridlock and grandstanding. This movement won’t wait, and neither will we.’” [Politico, </w:t>
      </w:r>
      <w:hyperlink r:id="rId367" w:history="1">
        <w:r w:rsidRPr="00D1786E">
          <w:rPr>
            <w:rStyle w:val="Hyperlink"/>
          </w:rPr>
          <w:t>9/19/14</w:t>
        </w:r>
      </w:hyperlink>
      <w:r>
        <w:t>]</w:t>
      </w:r>
    </w:p>
    <w:p w:rsidR="00746A19" w:rsidRDefault="00746A19" w:rsidP="00746A19"/>
    <w:p w:rsidR="00746A19" w:rsidRDefault="00746A19" w:rsidP="00746A19">
      <w:r w:rsidRPr="00726B36">
        <w:rPr>
          <w:b/>
        </w:rPr>
        <w:t>Secretary Clinton: “There Is A Movement Stirring In America….You Can See It In The Fast Food And Domestic Workers All Across Our Country Who Ask For Nothing More Than A Living Wage And A Fair Shot.”</w:t>
      </w:r>
      <w:r>
        <w:t xml:space="preserve"> “We are here because there is a movement stirring in America. You can see it in the parents in California who demanded paid sick leave so they did not have to choose between their jobs and their kids. You can see it in the moms demanding equal pay for equal work and the dads demanding access to quality, affordable childcare. You can see it in the fast food and domestic workers all across our country who </w:t>
      </w:r>
      <w:proofErr w:type="gramStart"/>
      <w:r>
        <w:t>ask</w:t>
      </w:r>
      <w:proofErr w:type="gramEnd"/>
      <w:r>
        <w:t xml:space="preserve"> for nothing more than a living wage and a fair shot. This is a movement that is not waiting for Washington with its gridlock and grandstanding. This movement won’t wait, and neither can we.” [Women’s Leadership Forum, C-SPAN, </w:t>
      </w:r>
      <w:hyperlink r:id="rId368" w:history="1">
        <w:r w:rsidRPr="00726B36">
          <w:rPr>
            <w:rStyle w:val="Hyperlink"/>
          </w:rPr>
          <w:t>9/19/14</w:t>
        </w:r>
      </w:hyperlink>
      <w:r>
        <w:t>]</w:t>
      </w:r>
    </w:p>
    <w:p w:rsidR="00746A19" w:rsidRPr="0087029C" w:rsidRDefault="00746A19" w:rsidP="00746A19"/>
    <w:p w:rsidR="00746A19" w:rsidRDefault="00746A19" w:rsidP="00746A19"/>
    <w:p w:rsidR="00746A19" w:rsidRDefault="00746A19" w:rsidP="00746A19">
      <w:pPr>
        <w:pStyle w:val="Heading1"/>
      </w:pPr>
      <w:proofErr w:type="spellStart"/>
      <w:r>
        <w:t>LGBT</w:t>
      </w:r>
      <w:proofErr w:type="spellEnd"/>
      <w:r>
        <w:t xml:space="preserve"> RIGHTS</w:t>
      </w:r>
      <w:bookmarkEnd w:id="146"/>
    </w:p>
    <w:p w:rsidR="00746A19" w:rsidRDefault="00746A19" w:rsidP="00746A19"/>
    <w:p w:rsidR="00746A19" w:rsidRDefault="00746A19" w:rsidP="00746A19">
      <w:pPr>
        <w:pStyle w:val="Heading2"/>
      </w:pPr>
      <w:bookmarkStart w:id="151" w:name="_Toc422218221"/>
      <w:r>
        <w:t>INDIANA LAW</w:t>
      </w:r>
      <w:bookmarkEnd w:id="151"/>
    </w:p>
    <w:p w:rsidR="00746A19" w:rsidRDefault="00746A19" w:rsidP="00746A19"/>
    <w:p w:rsidR="00746A19" w:rsidRDefault="00746A19" w:rsidP="00746A19">
      <w:pPr>
        <w:rPr>
          <w:rFonts w:ascii="Helvetica" w:hAnsi="Helvetica" w:cs="Helvetica"/>
          <w:b/>
          <w:color w:val="1C2022"/>
          <w:shd w:val="clear" w:color="auto" w:fill="FFFFFF"/>
        </w:rPr>
      </w:pPr>
      <w:r>
        <w:rPr>
          <w:b/>
        </w:rPr>
        <w:t>Secretary</w:t>
      </w:r>
      <w:r w:rsidRPr="002017DD">
        <w:rPr>
          <w:b/>
        </w:rPr>
        <w:t xml:space="preserve"> Clinton: “</w:t>
      </w:r>
      <w:r w:rsidRPr="002017DD">
        <w:rPr>
          <w:rFonts w:ascii="Helvetica" w:hAnsi="Helvetica" w:cs="Helvetica"/>
          <w:b/>
          <w:color w:val="1C2022"/>
          <w:shd w:val="clear" w:color="auto" w:fill="FFFFFF"/>
        </w:rPr>
        <w:t xml:space="preserve">Sad This New Indiana Law Can Happen In America Today. We Shouldn't Discriminate </w:t>
      </w:r>
      <w:proofErr w:type="gramStart"/>
      <w:r w:rsidRPr="002017DD">
        <w:rPr>
          <w:rFonts w:ascii="Helvetica" w:hAnsi="Helvetica" w:cs="Helvetica"/>
          <w:b/>
          <w:color w:val="1C2022"/>
          <w:shd w:val="clear" w:color="auto" w:fill="FFFFFF"/>
        </w:rPr>
        <w:t xml:space="preserve">Against </w:t>
      </w:r>
      <w:proofErr w:type="spellStart"/>
      <w:r w:rsidRPr="002017DD">
        <w:rPr>
          <w:rFonts w:ascii="Helvetica" w:hAnsi="Helvetica" w:cs="Helvetica"/>
          <w:b/>
          <w:color w:val="1C2022"/>
          <w:shd w:val="clear" w:color="auto" w:fill="FFFFFF"/>
        </w:rPr>
        <w:t>Ppl</w:t>
      </w:r>
      <w:proofErr w:type="spellEnd"/>
      <w:r w:rsidRPr="002017DD">
        <w:rPr>
          <w:rFonts w:ascii="Helvetica" w:hAnsi="Helvetica" w:cs="Helvetica"/>
          <w:b/>
          <w:color w:val="1C2022"/>
          <w:shd w:val="clear" w:color="auto" w:fill="FFFFFF"/>
        </w:rPr>
        <w:t xml:space="preserve"> </w:t>
      </w:r>
      <w:proofErr w:type="spellStart"/>
      <w:r w:rsidRPr="002017DD">
        <w:rPr>
          <w:rFonts w:ascii="Helvetica" w:hAnsi="Helvetica" w:cs="Helvetica"/>
          <w:b/>
          <w:color w:val="1C2022"/>
          <w:shd w:val="clear" w:color="auto" w:fill="FFFFFF"/>
        </w:rPr>
        <w:t>Bc</w:t>
      </w:r>
      <w:proofErr w:type="spellEnd"/>
      <w:r w:rsidRPr="002017DD">
        <w:rPr>
          <w:rFonts w:ascii="Helvetica" w:hAnsi="Helvetica" w:cs="Helvetica"/>
          <w:b/>
          <w:color w:val="1C2022"/>
          <w:shd w:val="clear" w:color="auto" w:fill="FFFFFF"/>
        </w:rPr>
        <w:t xml:space="preserve"> Of</w:t>
      </w:r>
      <w:proofErr w:type="gramEnd"/>
      <w:r w:rsidRPr="002017DD">
        <w:rPr>
          <w:rFonts w:ascii="Helvetica" w:hAnsi="Helvetica" w:cs="Helvetica"/>
          <w:b/>
          <w:color w:val="1C2022"/>
          <w:shd w:val="clear" w:color="auto" w:fill="FFFFFF"/>
        </w:rPr>
        <w:t xml:space="preserve"> Who They Love #</w:t>
      </w:r>
      <w:proofErr w:type="spellStart"/>
      <w:r w:rsidRPr="002017DD">
        <w:rPr>
          <w:rFonts w:ascii="Helvetica" w:hAnsi="Helvetica" w:cs="Helvetica"/>
          <w:b/>
          <w:color w:val="1C2022"/>
          <w:shd w:val="clear" w:color="auto" w:fill="FFFFFF"/>
        </w:rPr>
        <w:t>LGBT</w:t>
      </w:r>
      <w:proofErr w:type="spellEnd"/>
      <w:r w:rsidRPr="002017DD">
        <w:rPr>
          <w:rFonts w:ascii="Helvetica" w:hAnsi="Helvetica" w:cs="Helvetica"/>
          <w:b/>
          <w:color w:val="1C2022"/>
          <w:shd w:val="clear" w:color="auto" w:fill="FFFFFF"/>
        </w:rPr>
        <w:t xml:space="preserve"> </w:t>
      </w:r>
      <w:hyperlink r:id="rId369" w:history="1">
        <w:r w:rsidRPr="002B3A6F">
          <w:rPr>
            <w:rStyle w:val="Hyperlink"/>
            <w:rFonts w:ascii="Helvetica" w:hAnsi="Helvetica" w:cs="Helvetica"/>
            <w:b/>
            <w:shd w:val="clear" w:color="auto" w:fill="FFFFFF"/>
          </w:rPr>
          <w:t>http://www.huffingtonpost.com/2015/03/26/indiana-governor-mike-pence-anti-gay-bill_n_6947472.html</w:t>
        </w:r>
      </w:hyperlink>
      <w:r>
        <w:rPr>
          <w:rFonts w:ascii="Helvetica" w:hAnsi="Helvetica" w:cs="Helvetica"/>
          <w:b/>
          <w:color w:val="1C2022"/>
          <w:shd w:val="clear" w:color="auto" w:fill="FFFFFF"/>
        </w:rPr>
        <w:t>”</w:t>
      </w:r>
      <w:r>
        <w:rPr>
          <w:rFonts w:ascii="Helvetica" w:hAnsi="Helvetica" w:cs="Helvetica"/>
          <w:color w:val="1C2022"/>
          <w:shd w:val="clear" w:color="auto" w:fill="FFFFFF"/>
        </w:rPr>
        <w:t xml:space="preserve"> [@</w:t>
      </w:r>
      <w:proofErr w:type="spellStart"/>
      <w:r>
        <w:rPr>
          <w:rFonts w:ascii="Helvetica" w:hAnsi="Helvetica" w:cs="Helvetica"/>
          <w:color w:val="1C2022"/>
          <w:shd w:val="clear" w:color="auto" w:fill="FFFFFF"/>
        </w:rPr>
        <w:t>HillaryClinton</w:t>
      </w:r>
      <w:proofErr w:type="spellEnd"/>
      <w:r>
        <w:rPr>
          <w:rFonts w:ascii="Helvetica" w:hAnsi="Helvetica" w:cs="Helvetica"/>
          <w:color w:val="1C2022"/>
          <w:shd w:val="clear" w:color="auto" w:fill="FFFFFF"/>
        </w:rPr>
        <w:t xml:space="preserve">, Twitter, </w:t>
      </w:r>
      <w:hyperlink r:id="rId370" w:history="1">
        <w:r w:rsidRPr="002017DD">
          <w:rPr>
            <w:rStyle w:val="Hyperlink"/>
            <w:rFonts w:ascii="Helvetica" w:hAnsi="Helvetica" w:cs="Helvetica"/>
            <w:shd w:val="clear" w:color="auto" w:fill="FFFFFF"/>
          </w:rPr>
          <w:t>3/26/15</w:t>
        </w:r>
      </w:hyperlink>
      <w:r>
        <w:rPr>
          <w:rFonts w:ascii="Helvetica" w:hAnsi="Helvetica" w:cs="Helvetica"/>
          <w:color w:val="1C2022"/>
          <w:shd w:val="clear" w:color="auto" w:fill="FFFFFF"/>
        </w:rPr>
        <w:t>]</w:t>
      </w:r>
      <w:r>
        <w:rPr>
          <w:rFonts w:ascii="Helvetica" w:hAnsi="Helvetica" w:cs="Helvetica"/>
          <w:b/>
          <w:color w:val="1C2022"/>
          <w:shd w:val="clear" w:color="auto" w:fill="FFFFFF"/>
        </w:rPr>
        <w:t xml:space="preserve"> </w:t>
      </w:r>
    </w:p>
    <w:p w:rsidR="00746A19" w:rsidRDefault="00746A19" w:rsidP="00746A19"/>
    <w:p w:rsidR="00746A19" w:rsidRDefault="00746A19" w:rsidP="00746A19">
      <w:pPr>
        <w:pStyle w:val="Heading2"/>
      </w:pPr>
      <w:bookmarkStart w:id="152" w:name="_Toc422218222"/>
      <w:r>
        <w:t>STATE DEPARTMENT TENURE</w:t>
      </w:r>
      <w:bookmarkEnd w:id="152"/>
    </w:p>
    <w:p w:rsidR="00746A19" w:rsidRDefault="00746A19" w:rsidP="00746A19"/>
    <w:p w:rsidR="00746A19" w:rsidRPr="003928EB" w:rsidRDefault="00746A19" w:rsidP="00746A19">
      <w:pPr>
        <w:jc w:val="both"/>
        <w:rPr>
          <w:b/>
          <w:u w:val="single"/>
        </w:rPr>
      </w:pPr>
      <w:r w:rsidRPr="003928EB">
        <w:rPr>
          <w:b/>
          <w:u w:val="single"/>
        </w:rPr>
        <w:t xml:space="preserve">DURING HER TENURE AS SECRETARY OF STATE, CLINTON PUT </w:t>
      </w:r>
      <w:proofErr w:type="spellStart"/>
      <w:r w:rsidRPr="003928EB">
        <w:rPr>
          <w:b/>
          <w:u w:val="single"/>
        </w:rPr>
        <w:t>LGBT</w:t>
      </w:r>
      <w:proofErr w:type="spellEnd"/>
      <w:r w:rsidRPr="003928EB">
        <w:rPr>
          <w:b/>
          <w:u w:val="single"/>
        </w:rPr>
        <w:t xml:space="preserve"> RIGHTS AND PROTECTIONS AT THE FOREFRONT OF AMERICAN FOREIGN POLICY</w:t>
      </w:r>
      <w:r>
        <w:rPr>
          <w:b/>
          <w:u w:val="single"/>
        </w:rPr>
        <w:t>…</w:t>
      </w:r>
    </w:p>
    <w:p w:rsidR="00746A19" w:rsidRDefault="00746A19" w:rsidP="00746A19"/>
    <w:p w:rsidR="00746A19" w:rsidRDefault="00746A19" w:rsidP="00746A19">
      <w:r w:rsidRPr="004929A4">
        <w:rPr>
          <w:b/>
          <w:u w:val="single"/>
        </w:rPr>
        <w:t>New York Times</w:t>
      </w:r>
      <w:r w:rsidRPr="004929A4">
        <w:rPr>
          <w:b/>
        </w:rPr>
        <w:t xml:space="preserve">: “In Her Four Years </w:t>
      </w:r>
      <w:proofErr w:type="gramStart"/>
      <w:r w:rsidRPr="004929A4">
        <w:rPr>
          <w:b/>
        </w:rPr>
        <w:t>At</w:t>
      </w:r>
      <w:proofErr w:type="gramEnd"/>
      <w:r w:rsidRPr="004929A4">
        <w:rPr>
          <w:b/>
        </w:rPr>
        <w:t xml:space="preserve"> The State Department, [Secretary Clinton] Prioritized International Gay Rights.”</w:t>
      </w:r>
      <w:r>
        <w:t xml:space="preserve"> “</w:t>
      </w:r>
      <w:r w:rsidRPr="004929A4">
        <w:t xml:space="preserve">It’s a sentiment often expressed as gay voters mull what Mrs. </w:t>
      </w:r>
      <w:proofErr w:type="gramStart"/>
      <w:r w:rsidRPr="004929A4">
        <w:t>Clinton’s potential 2016 presidential campaign would mean</w:t>
      </w:r>
      <w:proofErr w:type="gramEnd"/>
      <w:r w:rsidRPr="004929A4">
        <w:t xml:space="preserve"> for gay rights. In her four years at the State Department, she prioritized international gay rights, including a 2011 speech in Geneva in which she urged countries to accept gays and lesbians. In the year and a half since she left her post, she has made gay rights a focus. Last fall she accepted an award at the Elton John AIDS Foundation gala in New York; the singer praised Mrs. Clinton’s efforts for human rights.</w:t>
      </w:r>
      <w:r>
        <w:t xml:space="preserve">” [New York Times, </w:t>
      </w:r>
      <w:hyperlink r:id="rId371" w:history="1">
        <w:r w:rsidRPr="004929A4">
          <w:rPr>
            <w:rStyle w:val="Hyperlink"/>
          </w:rPr>
          <w:t>8/31/14</w:t>
        </w:r>
      </w:hyperlink>
      <w:r>
        <w:t>]</w:t>
      </w:r>
    </w:p>
    <w:p w:rsidR="00746A19" w:rsidRDefault="00746A19" w:rsidP="00746A19"/>
    <w:p w:rsidR="00746A19" w:rsidRDefault="00746A19" w:rsidP="00746A19">
      <w:r w:rsidRPr="00051A43">
        <w:rPr>
          <w:b/>
          <w:u w:val="single"/>
        </w:rPr>
        <w:t>CNN</w:t>
      </w:r>
      <w:r w:rsidRPr="00051A43">
        <w:rPr>
          <w:b/>
        </w:rPr>
        <w:t xml:space="preserve">: “Clinton Aides Say She Regularly Raises The Issue In Meetings With Her Counterparts And She Has Instructed Embassies Around The World To Report On Violence And Discrimination Against The </w:t>
      </w:r>
      <w:proofErr w:type="spellStart"/>
      <w:r w:rsidRPr="00051A43">
        <w:rPr>
          <w:b/>
        </w:rPr>
        <w:t>LGBT</w:t>
      </w:r>
      <w:proofErr w:type="spellEnd"/>
      <w:r w:rsidRPr="00051A43">
        <w:rPr>
          <w:b/>
        </w:rPr>
        <w:t xml:space="preserve"> Community.” </w:t>
      </w:r>
      <w:r>
        <w:t xml:space="preserve">“Gay rights have also taken on a greater role in U.S. foreign policy. Clinton aides say she regularly raises the issue in meetings with her counterparts and she has instructed embassies around the world to report on violence and discrimination against the </w:t>
      </w:r>
      <w:proofErr w:type="spellStart"/>
      <w:r>
        <w:t>LGBT</w:t>
      </w:r>
      <w:proofErr w:type="spellEnd"/>
      <w:r>
        <w:t xml:space="preserve"> community and challenge laws that criminalize </w:t>
      </w:r>
      <w:proofErr w:type="spellStart"/>
      <w:r>
        <w:t>LGBT</w:t>
      </w:r>
      <w:proofErr w:type="spellEnd"/>
      <w:r>
        <w:t xml:space="preserve"> status or conduct.” [CNN, </w:t>
      </w:r>
      <w:hyperlink r:id="rId372" w:history="1">
        <w:r w:rsidRPr="00D41AFD">
          <w:rPr>
            <w:rStyle w:val="Hyperlink"/>
          </w:rPr>
          <w:t>12/6/11</w:t>
        </w:r>
      </w:hyperlink>
      <w:r>
        <w:t>]</w:t>
      </w:r>
    </w:p>
    <w:p w:rsidR="00746A19" w:rsidRDefault="00746A19" w:rsidP="00746A19"/>
    <w:p w:rsidR="00746A19" w:rsidRDefault="00746A19" w:rsidP="00746A19">
      <w:r w:rsidRPr="00051A43">
        <w:rPr>
          <w:b/>
          <w:u w:val="single"/>
        </w:rPr>
        <w:t>CNN</w:t>
      </w:r>
      <w:r w:rsidRPr="00051A43">
        <w:rPr>
          <w:b/>
        </w:rPr>
        <w:t>:</w:t>
      </w:r>
      <w:r>
        <w:rPr>
          <w:b/>
        </w:rPr>
        <w:t xml:space="preserve"> </w:t>
      </w:r>
      <w:r w:rsidRPr="00E65F02">
        <w:rPr>
          <w:b/>
        </w:rPr>
        <w:t xml:space="preserve">As Secretary Of State, </w:t>
      </w:r>
      <w:r>
        <w:rPr>
          <w:b/>
        </w:rPr>
        <w:t>“</w:t>
      </w:r>
      <w:r w:rsidRPr="00E65F02">
        <w:rPr>
          <w:b/>
        </w:rPr>
        <w:t xml:space="preserve">Clinton Announced A $3 Million Fund To Support Civil Society And Non-Governmental Organization Activists Working On [Gay Rights], As Well As Enhancing Protection For Refugees And Asylum Seekers Who Are Being Persecuted Because Of </w:t>
      </w:r>
      <w:proofErr w:type="spellStart"/>
      <w:r w:rsidRPr="00E65F02">
        <w:rPr>
          <w:b/>
        </w:rPr>
        <w:t>LGBT</w:t>
      </w:r>
      <w:proofErr w:type="spellEnd"/>
      <w:r w:rsidRPr="00E65F02">
        <w:rPr>
          <w:b/>
        </w:rPr>
        <w:t xml:space="preserve"> Status.”</w:t>
      </w:r>
      <w:r>
        <w:t xml:space="preserve"> “</w:t>
      </w:r>
      <w:r w:rsidRPr="00E65F02">
        <w:t>The administration will take treatment of gays into consideration when making decisions on awarding foreign aid</w:t>
      </w:r>
      <w:r>
        <w:t xml:space="preserve">…As part of the administration's </w:t>
      </w:r>
      <w:proofErr w:type="gramStart"/>
      <w:r>
        <w:t>effort,</w:t>
      </w:r>
      <w:proofErr w:type="gramEnd"/>
      <w:r>
        <w:t xml:space="preserve"> Clinton announced a $3 million fund to </w:t>
      </w:r>
      <w:r>
        <w:lastRenderedPageBreak/>
        <w:t xml:space="preserve">support civil society and non-governmental organization activists working on the subject, as well as enhancing protection for refugees and asylum seekers who are being persecuted because of </w:t>
      </w:r>
      <w:proofErr w:type="spellStart"/>
      <w:r>
        <w:t>LGBT</w:t>
      </w:r>
      <w:proofErr w:type="spellEnd"/>
      <w:r>
        <w:t xml:space="preserve"> status. Gay rights groups praised the effort as a significant step toward protecting the rights of gays and lesbians around the world.” [CNN, </w:t>
      </w:r>
      <w:hyperlink r:id="rId373" w:history="1">
        <w:r w:rsidRPr="00D41AFD">
          <w:rPr>
            <w:rStyle w:val="Hyperlink"/>
          </w:rPr>
          <w:t>12/6/11</w:t>
        </w:r>
      </w:hyperlink>
      <w:r>
        <w:t>]</w:t>
      </w:r>
    </w:p>
    <w:p w:rsidR="00746A19" w:rsidRDefault="00746A19" w:rsidP="00746A19"/>
    <w:p w:rsidR="00746A19" w:rsidRDefault="00746A19" w:rsidP="00746A19">
      <w:pPr>
        <w:rPr>
          <w:b/>
          <w:u w:val="single"/>
        </w:rPr>
      </w:pPr>
      <w:r w:rsidRPr="003928EB">
        <w:rPr>
          <w:b/>
          <w:u w:val="single"/>
        </w:rPr>
        <w:t>…PROCLAIM</w:t>
      </w:r>
      <w:r>
        <w:rPr>
          <w:b/>
          <w:u w:val="single"/>
        </w:rPr>
        <w:t>ED</w:t>
      </w:r>
      <w:r w:rsidRPr="003928EB">
        <w:rPr>
          <w:b/>
          <w:u w:val="single"/>
        </w:rPr>
        <w:t xml:space="preserve"> THAT GAY RIGHTS ARE HUMAN RIGHTS</w:t>
      </w:r>
    </w:p>
    <w:p w:rsidR="00746A19" w:rsidRDefault="00746A19" w:rsidP="00746A19">
      <w:pPr>
        <w:rPr>
          <w:b/>
          <w:u w:val="single"/>
        </w:rPr>
      </w:pPr>
    </w:p>
    <w:p w:rsidR="00746A19" w:rsidRDefault="00746A19" w:rsidP="00746A19">
      <w:r w:rsidRPr="00D41AFD">
        <w:rPr>
          <w:b/>
          <w:u w:val="single"/>
        </w:rPr>
        <w:t>CNN</w:t>
      </w:r>
      <w:r>
        <w:rPr>
          <w:b/>
        </w:rPr>
        <w:t>: “</w:t>
      </w:r>
      <w:r w:rsidRPr="00D41AFD">
        <w:rPr>
          <w:b/>
        </w:rPr>
        <w:t xml:space="preserve">U.S. Secretary Of State Hillary Clinton Challenged Nations </w:t>
      </w:r>
      <w:proofErr w:type="gramStart"/>
      <w:r w:rsidRPr="00D41AFD">
        <w:rPr>
          <w:b/>
        </w:rPr>
        <w:t>Around</w:t>
      </w:r>
      <w:proofErr w:type="gramEnd"/>
      <w:r w:rsidRPr="00D41AFD">
        <w:rPr>
          <w:b/>
        </w:rPr>
        <w:t xml:space="preserve"> The World… </w:t>
      </w:r>
      <w:proofErr w:type="gramStart"/>
      <w:r w:rsidRPr="00D41AFD">
        <w:rPr>
          <w:b/>
        </w:rPr>
        <w:t>To Recognize That ‘Gay Rights Are Human Rights And Human Rights Are Gay Rights.’”</w:t>
      </w:r>
      <w:proofErr w:type="gramEnd"/>
      <w:r>
        <w:t xml:space="preserve"> </w:t>
      </w:r>
      <w:r w:rsidRPr="00D41AFD">
        <w:t xml:space="preserve">U.S. Secretary of State Hillary Clinton challenged nations around the world Tuesday to recognize that </w:t>
      </w:r>
      <w:r>
        <w:t>‘</w:t>
      </w:r>
      <w:r w:rsidRPr="00D41AFD">
        <w:t>gay rights are human rights and human rights are gay rights,</w:t>
      </w:r>
      <w:r>
        <w:t>’</w:t>
      </w:r>
      <w:r w:rsidRPr="00D41AFD">
        <w:t xml:space="preserve"> building on an order by President Barack Obama directing all U.S. agencies to "promote and pr</w:t>
      </w:r>
      <w:r>
        <w:t xml:space="preserve">otect" the rights of gay people.” [CNN, </w:t>
      </w:r>
      <w:hyperlink r:id="rId374" w:history="1">
        <w:r w:rsidRPr="00D41AFD">
          <w:rPr>
            <w:rStyle w:val="Hyperlink"/>
          </w:rPr>
          <w:t>12/6/11</w:t>
        </w:r>
      </w:hyperlink>
      <w:r>
        <w:t>]</w:t>
      </w:r>
    </w:p>
    <w:p w:rsidR="00746A19" w:rsidRDefault="00746A19" w:rsidP="00746A19"/>
    <w:p w:rsidR="00746A19" w:rsidRPr="00063565" w:rsidRDefault="00746A19" w:rsidP="00746A19">
      <w:r w:rsidRPr="00063565">
        <w:rPr>
          <w:b/>
        </w:rPr>
        <w:t xml:space="preserve">Secretary Clinton In </w:t>
      </w:r>
      <w:r>
        <w:rPr>
          <w:b/>
        </w:rPr>
        <w:t xml:space="preserve">December </w:t>
      </w:r>
      <w:r w:rsidRPr="00063565">
        <w:rPr>
          <w:b/>
        </w:rPr>
        <w:t xml:space="preserve">2009: “Over This Past Year, We Have Elevated Into Our Human Rights Dialogues And Our Public Statements A Very Clear Message About Protecting The Rights Of The </w:t>
      </w:r>
      <w:proofErr w:type="spellStart"/>
      <w:r w:rsidRPr="00063565">
        <w:rPr>
          <w:b/>
        </w:rPr>
        <w:t>LGBT</w:t>
      </w:r>
      <w:proofErr w:type="spellEnd"/>
      <w:r w:rsidRPr="00063565">
        <w:rPr>
          <w:b/>
        </w:rPr>
        <w:t xml:space="preserve"> Community Worldwide.”</w:t>
      </w:r>
      <w:r>
        <w:rPr>
          <w:b/>
        </w:rPr>
        <w:t xml:space="preserve"> </w:t>
      </w:r>
      <w:r>
        <w:t>[Remarks on the Human Rights Agenda for the 21</w:t>
      </w:r>
      <w:r w:rsidRPr="00063565">
        <w:rPr>
          <w:vertAlign w:val="superscript"/>
        </w:rPr>
        <w:t>st</w:t>
      </w:r>
      <w:r>
        <w:t xml:space="preserve"> Century, State Department, </w:t>
      </w:r>
      <w:hyperlink r:id="rId375" w:history="1">
        <w:r w:rsidRPr="00063565">
          <w:rPr>
            <w:rStyle w:val="Hyperlink"/>
          </w:rPr>
          <w:t>12/14/09</w:t>
        </w:r>
      </w:hyperlink>
      <w:r>
        <w:t>]</w:t>
      </w:r>
    </w:p>
    <w:p w:rsidR="00746A19" w:rsidRDefault="00746A19" w:rsidP="00746A19"/>
    <w:p w:rsidR="00746A19" w:rsidRDefault="00746A19" w:rsidP="00746A19">
      <w:r w:rsidRPr="00AE4867">
        <w:rPr>
          <w:b/>
          <w:u w:val="single"/>
        </w:rPr>
        <w:t>CNN</w:t>
      </w:r>
      <w:r>
        <w:rPr>
          <w:b/>
        </w:rPr>
        <w:t xml:space="preserve">: </w:t>
      </w:r>
      <w:r w:rsidRPr="00AE4867">
        <w:rPr>
          <w:b/>
        </w:rPr>
        <w:t>In June 2011, The United Nations Human Rights Council “Passed A Resolution Supporting Equal Rights For All, Regardless Of Sexual Orientation” For Which “The State Department Lobbied Intensively.”</w:t>
      </w:r>
      <w:r>
        <w:t xml:space="preserve">  “In what the State Department is calling an ‘historic step’ the United Nations Human Rights Council in Geneva Friday passed a resolution supporting equal rights for all, regardless of sexual orientation. The resolution, introduced by South Africa, is the first-ever U.N. resolution on the human rights of lesbian, gay, bisexual and transgendered persons. It passed with 23 votes in favor, 19 opposed and three abstentions, amidst strong criticism of South Africa by some African nations…The State Department lobbied intensively for the resolution and </w:t>
      </w:r>
      <w:proofErr w:type="spellStart"/>
      <w:r>
        <w:t>Nossel</w:t>
      </w:r>
      <w:proofErr w:type="spellEnd"/>
      <w:r>
        <w:t xml:space="preserve"> says the U.S. was pleased to see African leadership, from South Africa in particular, as well as strong support from South America, Colombia and Brazil. The resolution also will commission the first-ever U.N. report on the challenges that </w:t>
      </w:r>
      <w:proofErr w:type="spellStart"/>
      <w:r>
        <w:t>LGBT</w:t>
      </w:r>
      <w:proofErr w:type="spellEnd"/>
      <w:r>
        <w:t xml:space="preserve"> persons face around the globe and </w:t>
      </w:r>
      <w:proofErr w:type="spellStart"/>
      <w:r>
        <w:t>Nossel</w:t>
      </w:r>
      <w:proofErr w:type="spellEnd"/>
      <w:r>
        <w:t xml:space="preserve"> says the Obama administration hopes it will ‘open a broader international discussion on how to best promote and protect the human rights of </w:t>
      </w:r>
      <w:proofErr w:type="spellStart"/>
      <w:r>
        <w:t>LGBT</w:t>
      </w:r>
      <w:proofErr w:type="spellEnd"/>
      <w:r>
        <w:t xml:space="preserve"> persons,’ </w:t>
      </w:r>
      <w:proofErr w:type="spellStart"/>
      <w:r>
        <w:t>Nossel</w:t>
      </w:r>
      <w:proofErr w:type="spellEnd"/>
      <w:r>
        <w:t xml:space="preserve"> says…</w:t>
      </w:r>
      <w:r w:rsidRPr="00560631">
        <w:t xml:space="preserve"> Secretary of State Hillary Clinton has made gay rights a key focus of the State Department’s human rights agenda, expressing her view that </w:t>
      </w:r>
      <w:r>
        <w:t>‘</w:t>
      </w:r>
      <w:r w:rsidRPr="00560631">
        <w:t>gay rights are human rights and human rights are gay rights.</w:t>
      </w:r>
      <w:r>
        <w:t xml:space="preserve">’” [CNN, </w:t>
      </w:r>
      <w:hyperlink r:id="rId376" w:history="1">
        <w:r w:rsidRPr="00AE4867">
          <w:rPr>
            <w:rStyle w:val="Hyperlink"/>
          </w:rPr>
          <w:t>6/17/11</w:t>
        </w:r>
      </w:hyperlink>
      <w:r>
        <w:t>]</w:t>
      </w:r>
    </w:p>
    <w:p w:rsidR="00746A19" w:rsidRDefault="00746A19" w:rsidP="00746A19"/>
    <w:p w:rsidR="00746A19" w:rsidRDefault="00746A19" w:rsidP="00746A19">
      <w:r w:rsidRPr="00063565">
        <w:rPr>
          <w:b/>
        </w:rPr>
        <w:t xml:space="preserve">Secretary Clinton In </w:t>
      </w:r>
      <w:r>
        <w:rPr>
          <w:b/>
        </w:rPr>
        <w:t xml:space="preserve">December </w:t>
      </w:r>
      <w:r w:rsidRPr="00063565">
        <w:rPr>
          <w:b/>
        </w:rPr>
        <w:t xml:space="preserve">2009: </w:t>
      </w:r>
      <w:r>
        <w:rPr>
          <w:b/>
        </w:rPr>
        <w:t>“</w:t>
      </w:r>
      <w:r w:rsidRPr="00063565">
        <w:rPr>
          <w:b/>
        </w:rPr>
        <w:t>We Are Particularly Concerned About…Organized Efforts To Kill And Maim Gays And Lesbians In Some Countries That We Have Spoken Out About, And Also Conveyed Our Very Strong Concerns About To Their Governments…The Governments Need To Pay Much Greater Attention To The Kinds Of Abuses That We’ve Seen.</w:t>
      </w:r>
      <w:r>
        <w:rPr>
          <w:b/>
        </w:rPr>
        <w:t>”</w:t>
      </w:r>
      <w:r>
        <w:t xml:space="preserve"> “O</w:t>
      </w:r>
      <w:r w:rsidRPr="00063565">
        <w:t xml:space="preserve">ver this past year, we have elevated into our human rights dialogues and our public statements a very clear message about protecting the rights of the </w:t>
      </w:r>
      <w:proofErr w:type="spellStart"/>
      <w:r w:rsidRPr="00063565">
        <w:t>LGBT</w:t>
      </w:r>
      <w:proofErr w:type="spellEnd"/>
      <w:r w:rsidRPr="00063565">
        <w:t xml:space="preserve"> community worldwide. And we are particularly concerned about some of the specific cases that have come to our attention around the world. There have been organized efforts to kill and maim gays and lesbians in some countries that we have spoken out about, and also conveyed our very strong concerns about to their governments – not that they were governmentally implemented or even that the government was aware of them, but that the governments need to pay much greater attention to the kinds of abuses that we’ve seen in Iraq, for example.</w:t>
      </w:r>
      <w:r>
        <w:t>” [Remarks on the Human Rights Agenda for the 21</w:t>
      </w:r>
      <w:r w:rsidRPr="00063565">
        <w:rPr>
          <w:vertAlign w:val="superscript"/>
        </w:rPr>
        <w:t>st</w:t>
      </w:r>
      <w:r>
        <w:t xml:space="preserve"> Century, State Department, </w:t>
      </w:r>
      <w:hyperlink r:id="rId377" w:history="1">
        <w:r w:rsidRPr="00063565">
          <w:rPr>
            <w:rStyle w:val="Hyperlink"/>
          </w:rPr>
          <w:t>12/14/09</w:t>
        </w:r>
      </w:hyperlink>
      <w:r>
        <w:t>]</w:t>
      </w:r>
    </w:p>
    <w:p w:rsidR="00746A19" w:rsidRDefault="00746A19" w:rsidP="00746A19"/>
    <w:p w:rsidR="00746A19" w:rsidRPr="003928EB" w:rsidRDefault="00746A19" w:rsidP="00746A19">
      <w:pPr>
        <w:rPr>
          <w:b/>
          <w:u w:val="single"/>
        </w:rPr>
      </w:pPr>
      <w:r>
        <w:rPr>
          <w:b/>
          <w:u w:val="single"/>
        </w:rPr>
        <w:t>...CONDEMNED</w:t>
      </w:r>
      <w:r w:rsidRPr="003928EB">
        <w:rPr>
          <w:b/>
          <w:u w:val="single"/>
        </w:rPr>
        <w:t xml:space="preserve"> INTERNATIONAL </w:t>
      </w:r>
      <w:r>
        <w:rPr>
          <w:b/>
          <w:u w:val="single"/>
        </w:rPr>
        <w:t xml:space="preserve">DISCRIMINATION AND </w:t>
      </w:r>
      <w:r w:rsidRPr="003928EB">
        <w:rPr>
          <w:b/>
          <w:u w:val="single"/>
        </w:rPr>
        <w:t xml:space="preserve">VIOLENCE AGAINST </w:t>
      </w:r>
      <w:proofErr w:type="spellStart"/>
      <w:r w:rsidRPr="003928EB">
        <w:rPr>
          <w:b/>
          <w:u w:val="single"/>
        </w:rPr>
        <w:t>LGBT</w:t>
      </w:r>
      <w:proofErr w:type="spellEnd"/>
      <w:r w:rsidRPr="003928EB">
        <w:rPr>
          <w:b/>
          <w:u w:val="single"/>
        </w:rPr>
        <w:t xml:space="preserve"> INDIVIDUALS</w:t>
      </w:r>
    </w:p>
    <w:p w:rsidR="00746A19" w:rsidRDefault="00746A19" w:rsidP="00746A19"/>
    <w:p w:rsidR="00746A19" w:rsidRDefault="00746A19" w:rsidP="00746A19">
      <w:r w:rsidRPr="00D41AFD">
        <w:rPr>
          <w:b/>
          <w:u w:val="single"/>
        </w:rPr>
        <w:t>CNN</w:t>
      </w:r>
      <w:r w:rsidRPr="00D41AFD">
        <w:rPr>
          <w:b/>
        </w:rPr>
        <w:t>:</w:t>
      </w:r>
      <w:r>
        <w:t xml:space="preserve"> </w:t>
      </w:r>
      <w:r w:rsidRPr="00D41AFD">
        <w:rPr>
          <w:b/>
        </w:rPr>
        <w:t>“In An Impassioned Defense Of Such Rights, Clinton Called The Rights Of Lesbian, Gay, Bisexual, And Transgender People ‘Universal’ And Criticized Nations That Criminalize Gay Behavior Or Tolerate Abuse Of Gay, Bisexual Or Transgendered People.”</w:t>
      </w:r>
      <w:r>
        <w:t xml:space="preserve"> [CNN, </w:t>
      </w:r>
      <w:hyperlink r:id="rId378" w:history="1">
        <w:r w:rsidRPr="00D41AFD">
          <w:rPr>
            <w:rStyle w:val="Hyperlink"/>
          </w:rPr>
          <w:t>12/6/11</w:t>
        </w:r>
      </w:hyperlink>
      <w:r>
        <w:t>]</w:t>
      </w:r>
    </w:p>
    <w:p w:rsidR="00746A19" w:rsidRDefault="00746A19" w:rsidP="00746A19"/>
    <w:p w:rsidR="00746A19" w:rsidRDefault="00746A19" w:rsidP="00746A19">
      <w:r w:rsidRPr="00D41AFD">
        <w:rPr>
          <w:b/>
          <w:u w:val="single"/>
        </w:rPr>
        <w:t>CNN</w:t>
      </w:r>
      <w:r w:rsidRPr="00D41AFD">
        <w:rPr>
          <w:b/>
        </w:rPr>
        <w:t>:</w:t>
      </w:r>
      <w:r>
        <w:rPr>
          <w:b/>
        </w:rPr>
        <w:t xml:space="preserve"> </w:t>
      </w:r>
      <w:r w:rsidRPr="00D41AFD">
        <w:rPr>
          <w:b/>
        </w:rPr>
        <w:t>Secretary “Clinton Said Religious Beliefs And Cultural Practices Are No Excuse For Discriminating Or Tolerating Violence Against Gay People.”</w:t>
      </w:r>
      <w:r>
        <w:t xml:space="preserve"> “Speaking to the U.N. Human Rights Council, before an audience that included diplomats from Arab, African and other countries with poor </w:t>
      </w:r>
      <w:r>
        <w:lastRenderedPageBreak/>
        <w:t xml:space="preserve">records on gay rights, Clinton said religious beliefs and cultural practices are no excuse for discriminating or tolerating violence against gay people. ‘No practice or tradition trumps the human rights that belong to all of us, and this holds true for inflicting violence on </w:t>
      </w:r>
      <w:proofErr w:type="spellStart"/>
      <w:r>
        <w:t>LGBT</w:t>
      </w:r>
      <w:proofErr w:type="spellEnd"/>
      <w:r>
        <w:t xml:space="preserve"> people,’ she said. ‘It is a violation of human rights when people are beaten or killed because of their sexual orientation, or because they do not conform to cultural norms about how men and women should look or behave.’” [CNN, </w:t>
      </w:r>
      <w:hyperlink r:id="rId379" w:history="1">
        <w:r w:rsidRPr="00D41AFD">
          <w:rPr>
            <w:rStyle w:val="Hyperlink"/>
          </w:rPr>
          <w:t>12/6/11</w:t>
        </w:r>
      </w:hyperlink>
      <w:r>
        <w:t>]</w:t>
      </w:r>
    </w:p>
    <w:p w:rsidR="00746A19" w:rsidRDefault="00746A19" w:rsidP="00746A19"/>
    <w:p w:rsidR="00746A19" w:rsidRDefault="00746A19" w:rsidP="00746A19">
      <w:r w:rsidRPr="00051A43">
        <w:rPr>
          <w:b/>
          <w:u w:val="single"/>
        </w:rPr>
        <w:t>CNN</w:t>
      </w:r>
      <w:r w:rsidRPr="00051A43">
        <w:rPr>
          <w:b/>
        </w:rPr>
        <w:t>: Under Secretary Clinton, “The State Department Has Raised Concerns About Proposed Laws In Nigeria That Would Criminalize Conduct, As Well As In Uganda, Which Would Have In Some Cases Applied The Death Penalty.”</w:t>
      </w:r>
      <w:r>
        <w:t xml:space="preserve"> [CNN, </w:t>
      </w:r>
      <w:hyperlink r:id="rId380" w:history="1">
        <w:r w:rsidRPr="00D41AFD">
          <w:rPr>
            <w:rStyle w:val="Hyperlink"/>
          </w:rPr>
          <w:t>12/6/11</w:t>
        </w:r>
      </w:hyperlink>
      <w:r>
        <w:t>]</w:t>
      </w:r>
    </w:p>
    <w:p w:rsidR="00746A19" w:rsidRDefault="00746A19" w:rsidP="00746A19"/>
    <w:p w:rsidR="00746A19" w:rsidRDefault="00746A19" w:rsidP="00746A19">
      <w:r w:rsidRPr="001B79C9">
        <w:rPr>
          <w:b/>
          <w:u w:val="single"/>
        </w:rPr>
        <w:t>New York Times</w:t>
      </w:r>
      <w:r w:rsidRPr="001B79C9">
        <w:rPr>
          <w:b/>
        </w:rPr>
        <w:t>: “In June [2014], At The Aspen Ideas Festival, Mrs. Clinton Denounced Russia’s Treatment Of Lesbians, Gay Men, Bisexuals And Transgender People.”</w:t>
      </w:r>
      <w:r>
        <w:t xml:space="preserve"> [New York Times, </w:t>
      </w:r>
      <w:hyperlink r:id="rId381" w:history="1">
        <w:r w:rsidRPr="004929A4">
          <w:rPr>
            <w:rStyle w:val="Hyperlink"/>
          </w:rPr>
          <w:t>8/31/14</w:t>
        </w:r>
      </w:hyperlink>
      <w:r>
        <w:t>]</w:t>
      </w:r>
    </w:p>
    <w:p w:rsidR="00746A19" w:rsidRDefault="00746A19" w:rsidP="00746A19"/>
    <w:p w:rsidR="00746A19" w:rsidRDefault="00746A19" w:rsidP="00746A19">
      <w:r w:rsidRPr="0078081F">
        <w:rPr>
          <w:b/>
          <w:u w:val="single"/>
        </w:rPr>
        <w:t>State Department</w:t>
      </w:r>
      <w:r w:rsidRPr="0078081F">
        <w:rPr>
          <w:b/>
        </w:rPr>
        <w:t>: “In December 2010, The State Department Led Efforts At The UN General Assembly To [Successfully] Reinsert Language On Sexual Orientation Into A Resolution On Extrajudicial, Summary, And Arbitrary Executions, After The Language’s Removal In Committee.”</w:t>
      </w:r>
      <w:r w:rsidRPr="0078081F">
        <w:t xml:space="preserve"> </w:t>
      </w:r>
      <w:r>
        <w:t>“</w:t>
      </w:r>
      <w:r w:rsidRPr="0078081F">
        <w:t>In December 2010, the State Department led efforts at the UN General Assembly to reinsert language on sexual orientation into a resolution on extrajudicial, summary, and arbitrary executions, after the language’s removal in committee. The amendment was approved by a 93-55 margin.</w:t>
      </w:r>
      <w:r>
        <w:t xml:space="preserve">” [State Department, </w:t>
      </w:r>
      <w:hyperlink r:id="rId382" w:history="1">
        <w:r w:rsidRPr="00BF5152">
          <w:rPr>
            <w:rStyle w:val="Hyperlink"/>
          </w:rPr>
          <w:t>12/6/11</w:t>
        </w:r>
      </w:hyperlink>
      <w:r>
        <w:t>]</w:t>
      </w:r>
    </w:p>
    <w:p w:rsidR="00746A19" w:rsidRDefault="00746A19" w:rsidP="00746A19"/>
    <w:p w:rsidR="00746A19" w:rsidRDefault="00746A19" w:rsidP="00746A19">
      <w:pPr>
        <w:rPr>
          <w:b/>
          <w:u w:val="single"/>
        </w:rPr>
      </w:pPr>
      <w:r w:rsidRPr="00472939">
        <w:rPr>
          <w:b/>
          <w:u w:val="single"/>
        </w:rPr>
        <w:t xml:space="preserve">…AND INSTITUTED </w:t>
      </w:r>
      <w:proofErr w:type="spellStart"/>
      <w:r w:rsidRPr="00472939">
        <w:rPr>
          <w:b/>
          <w:u w:val="single"/>
        </w:rPr>
        <w:t>LGBT</w:t>
      </w:r>
      <w:proofErr w:type="spellEnd"/>
      <w:r w:rsidRPr="00472939">
        <w:rPr>
          <w:b/>
          <w:u w:val="single"/>
        </w:rPr>
        <w:t xml:space="preserve"> PROTECTIONS AT STATE DEPARTMENT</w:t>
      </w:r>
    </w:p>
    <w:p w:rsidR="00746A19" w:rsidRDefault="00746A19" w:rsidP="00746A19">
      <w:pPr>
        <w:rPr>
          <w:b/>
          <w:u w:val="single"/>
        </w:rPr>
      </w:pPr>
    </w:p>
    <w:p w:rsidR="00746A19" w:rsidRDefault="00746A19" w:rsidP="00746A19">
      <w:r w:rsidRPr="00262416">
        <w:rPr>
          <w:b/>
          <w:u w:val="single"/>
        </w:rPr>
        <w:t>CNN</w:t>
      </w:r>
      <w:r>
        <w:rPr>
          <w:b/>
        </w:rPr>
        <w:t xml:space="preserve">’s Frida </w:t>
      </w:r>
      <w:proofErr w:type="spellStart"/>
      <w:r>
        <w:rPr>
          <w:b/>
        </w:rPr>
        <w:t>Ghitis</w:t>
      </w:r>
      <w:proofErr w:type="spellEnd"/>
      <w:r>
        <w:rPr>
          <w:b/>
        </w:rPr>
        <w:t xml:space="preserve">: </w:t>
      </w:r>
      <w:r w:rsidRPr="00262416">
        <w:rPr>
          <w:b/>
        </w:rPr>
        <w:t xml:space="preserve">Thanks To Secretary Clinton, “Today, American Diplomats, As Part </w:t>
      </w:r>
      <w:proofErr w:type="gramStart"/>
      <w:r w:rsidRPr="00262416">
        <w:rPr>
          <w:b/>
        </w:rPr>
        <w:t>Of Their Official Mandate And As An Explicit Tenet Of</w:t>
      </w:r>
      <w:proofErr w:type="gramEnd"/>
      <w:r w:rsidRPr="00262416">
        <w:rPr>
          <w:b/>
        </w:rPr>
        <w:t xml:space="preserve"> U.S. Values, Must Speak Up For The Rights Of Individuals Experiencing Persecution On The Basis Of Their Sexual Orientation.”</w:t>
      </w:r>
      <w:r>
        <w:t xml:space="preserve"> “</w:t>
      </w:r>
      <w:r w:rsidRPr="00262416">
        <w:t xml:space="preserve">In doing this, she announced it was now the official policy of the U.S. government to promote the rights of </w:t>
      </w:r>
      <w:proofErr w:type="spellStart"/>
      <w:r w:rsidRPr="00262416">
        <w:t>LGBT</w:t>
      </w:r>
      <w:proofErr w:type="spellEnd"/>
      <w:r w:rsidRPr="00262416">
        <w:t xml:space="preserve"> people everywhere. Clinton has always been a couple of steps ahead of President Barack Obama when it comes to gay rights. It's a safe bet she persuaded him to jump on board and put the full force of the administration behind this new policy</w:t>
      </w:r>
      <w:r>
        <w:t>…</w:t>
      </w:r>
      <w:r w:rsidRPr="00262416">
        <w:t xml:space="preserve">Today, American diplomats, as part of their official mandate and as an explicit tenet of U.S. values, must speak up for the rights of individuals experiencing persecution on the basis of their sexual orientation, as when a couple were sentenced in Cameroon for </w:t>
      </w:r>
      <w:r>
        <w:t>‘</w:t>
      </w:r>
      <w:r w:rsidRPr="00262416">
        <w:t>looking</w:t>
      </w:r>
      <w:r>
        <w:t>’</w:t>
      </w:r>
      <w:r w:rsidRPr="00262416">
        <w:t xml:space="preserve"> gay.</w:t>
      </w:r>
      <w:r>
        <w:t xml:space="preserve">” [Frida </w:t>
      </w:r>
      <w:proofErr w:type="spellStart"/>
      <w:r>
        <w:t>Ghitis</w:t>
      </w:r>
      <w:proofErr w:type="spellEnd"/>
      <w:r>
        <w:t xml:space="preserve"> column, CNN, </w:t>
      </w:r>
      <w:hyperlink r:id="rId383" w:history="1">
        <w:r w:rsidRPr="00262416">
          <w:rPr>
            <w:rStyle w:val="Hyperlink"/>
          </w:rPr>
          <w:t>1/30/13</w:t>
        </w:r>
      </w:hyperlink>
      <w:r>
        <w:t>]</w:t>
      </w:r>
    </w:p>
    <w:p w:rsidR="00746A19" w:rsidRDefault="00746A19" w:rsidP="00746A19"/>
    <w:p w:rsidR="00746A19" w:rsidRDefault="00746A19" w:rsidP="00746A19">
      <w:r w:rsidRPr="00560631">
        <w:rPr>
          <w:b/>
          <w:u w:val="single"/>
        </w:rPr>
        <w:t>New York Times</w:t>
      </w:r>
      <w:r>
        <w:rPr>
          <w:b/>
        </w:rPr>
        <w:t xml:space="preserve">: </w:t>
      </w:r>
      <w:r w:rsidRPr="00560631">
        <w:rPr>
          <w:b/>
        </w:rPr>
        <w:t>Secretary Clinton “Asked American Diplomats To Raise The Issue Wherever Harassment Or Abuse Arises And Required A Record Of Them In The State Department’s Annual Report On Human Rights.”</w:t>
      </w:r>
      <w:r>
        <w:t xml:space="preserve"> “</w:t>
      </w:r>
      <w:r w:rsidRPr="00560631">
        <w:t>The administration’s announcement formalizes several steps that Mrs. Clinton has already ordered. She has asked American diplomats to raise the issue wherever harassment or abuse arises and required a record of them in the State Department’s annual report on human rights. On Tuesday, she also announced a $3 million program to finance gay-rights organizations to combat discrimination, violence and other abuses.</w:t>
      </w:r>
      <w:r>
        <w:t xml:space="preserve">” [New York Times, </w:t>
      </w:r>
      <w:hyperlink r:id="rId384" w:history="1">
        <w:r w:rsidRPr="00560631">
          <w:rPr>
            <w:rStyle w:val="Hyperlink"/>
          </w:rPr>
          <w:t>12/7/11</w:t>
        </w:r>
      </w:hyperlink>
      <w:r>
        <w:t>]</w:t>
      </w:r>
    </w:p>
    <w:p w:rsidR="00746A19" w:rsidRDefault="00746A19" w:rsidP="00746A19"/>
    <w:p w:rsidR="00746A19" w:rsidRDefault="00746A19" w:rsidP="00746A19">
      <w:r w:rsidRPr="0078081F">
        <w:rPr>
          <w:b/>
          <w:u w:val="single"/>
        </w:rPr>
        <w:t>State Department</w:t>
      </w:r>
      <w:r>
        <w:rPr>
          <w:b/>
        </w:rPr>
        <w:t xml:space="preserve">: </w:t>
      </w:r>
      <w:r w:rsidRPr="00BF5152">
        <w:rPr>
          <w:b/>
        </w:rPr>
        <w:t xml:space="preserve">“In June 2010, Secretary Clinton Revised State Department Equal Employment Opportunity Policy [And]… Explicitly Added Protection </w:t>
      </w:r>
      <w:proofErr w:type="gramStart"/>
      <w:r w:rsidRPr="00BF5152">
        <w:rPr>
          <w:b/>
        </w:rPr>
        <w:t>Against</w:t>
      </w:r>
      <w:proofErr w:type="gramEnd"/>
      <w:r w:rsidRPr="00BF5152">
        <w:rPr>
          <w:b/>
        </w:rPr>
        <w:t xml:space="preserve"> Discriminatory Treatment Of Employees And Job Applicants Based On Gender Identity.”</w:t>
      </w:r>
      <w:r>
        <w:t xml:space="preserve"> “I</w:t>
      </w:r>
      <w:r w:rsidRPr="00AE54B5">
        <w:t>n June 2010, Secretary Clinton revised State Department equal employment opportunity policy. As the previous policy prohibited discrimination based on sexual orientation, the new policy explicitly added protection against discriminatory treatment of employees and job applicants based on gender identity.</w:t>
      </w:r>
      <w:r>
        <w:t xml:space="preserve">” [State Department, </w:t>
      </w:r>
      <w:hyperlink r:id="rId385" w:history="1">
        <w:r w:rsidRPr="00BF5152">
          <w:rPr>
            <w:rStyle w:val="Hyperlink"/>
          </w:rPr>
          <w:t>12/6/11</w:t>
        </w:r>
      </w:hyperlink>
      <w:r>
        <w:t>]</w:t>
      </w:r>
    </w:p>
    <w:p w:rsidR="00746A19" w:rsidRDefault="00746A19" w:rsidP="00746A19"/>
    <w:p w:rsidR="00746A19" w:rsidRDefault="00746A19" w:rsidP="00746A19">
      <w:r w:rsidRPr="0078081F">
        <w:rPr>
          <w:b/>
          <w:u w:val="single"/>
        </w:rPr>
        <w:t>State Department</w:t>
      </w:r>
      <w:r w:rsidRPr="0078081F">
        <w:rPr>
          <w:b/>
        </w:rPr>
        <w:t>: “As One Of Her First Acts In Office, Secretary Clinton Directed A Review Of Whether The State Department Could Extend Additiona</w:t>
      </w:r>
      <w:r>
        <w:rPr>
          <w:b/>
        </w:rPr>
        <w:t>l Benefits To Domestic Partners,</w:t>
      </w:r>
      <w:r w:rsidRPr="0078081F">
        <w:rPr>
          <w:b/>
        </w:rPr>
        <w:t>”</w:t>
      </w:r>
      <w:r>
        <w:rPr>
          <w:b/>
        </w:rPr>
        <w:t xml:space="preserve"> Which The Department Eventually Did.</w:t>
      </w:r>
      <w:r w:rsidRPr="0078081F">
        <w:rPr>
          <w:b/>
        </w:rPr>
        <w:t xml:space="preserve"> </w:t>
      </w:r>
      <w:r>
        <w:t>“</w:t>
      </w:r>
      <w:r w:rsidRPr="0078081F">
        <w:t>As one of her first acts in office, Secretary Clinton directed a review of whether the State Department could extend additional benefits to domestic partners. Following President Obama’s 2009 memorandum on same-sex domestic partners’ benefits, the State Department announced extension of the full range of legally available benefits and allowances to same-sex domestic partners of Foreign Service staff serving abroad.</w:t>
      </w:r>
      <w:r>
        <w:t xml:space="preserve">” [State Department, </w:t>
      </w:r>
      <w:hyperlink r:id="rId386" w:history="1">
        <w:r w:rsidRPr="00BF5152">
          <w:rPr>
            <w:rStyle w:val="Hyperlink"/>
          </w:rPr>
          <w:t>12/6/11</w:t>
        </w:r>
      </w:hyperlink>
      <w:r>
        <w:t>]</w:t>
      </w:r>
    </w:p>
    <w:p w:rsidR="00746A19" w:rsidRPr="0004417F" w:rsidRDefault="00746A19" w:rsidP="00746A19"/>
    <w:p w:rsidR="00746A19" w:rsidRDefault="00746A19" w:rsidP="00746A19"/>
    <w:p w:rsidR="00746A19" w:rsidRDefault="00746A19" w:rsidP="00746A19">
      <w:pPr>
        <w:pStyle w:val="Heading2"/>
      </w:pPr>
      <w:bookmarkStart w:id="153" w:name="_Toc422218223"/>
      <w:r>
        <w:t>MARRIAGE EQUALITY</w:t>
      </w:r>
      <w:bookmarkEnd w:id="153"/>
    </w:p>
    <w:p w:rsidR="00746A19" w:rsidRDefault="00746A19" w:rsidP="00746A19">
      <w:pPr>
        <w:jc w:val="both"/>
        <w:rPr>
          <w:b/>
        </w:rPr>
      </w:pPr>
    </w:p>
    <w:p w:rsidR="00746A19" w:rsidRDefault="00746A19" w:rsidP="00746A19">
      <w:pPr>
        <w:pStyle w:val="Heading3"/>
      </w:pPr>
      <w:bookmarkStart w:id="154" w:name="_Toc422218224"/>
      <w:r>
        <w:t>COMMENTS ON MARRIAGE EQUALITY AS A STATE MATTER</w:t>
      </w:r>
      <w:bookmarkEnd w:id="154"/>
    </w:p>
    <w:p w:rsidR="00746A19" w:rsidRDefault="00746A19" w:rsidP="00746A19">
      <w:pPr>
        <w:jc w:val="both"/>
        <w:rPr>
          <w:b/>
        </w:rPr>
      </w:pPr>
    </w:p>
    <w:p w:rsidR="00746A19" w:rsidRPr="00472939" w:rsidRDefault="00746A19" w:rsidP="00746A19">
      <w:pPr>
        <w:rPr>
          <w:b/>
          <w:u w:val="single"/>
        </w:rPr>
      </w:pPr>
      <w:r w:rsidRPr="00472939">
        <w:rPr>
          <w:b/>
          <w:u w:val="single"/>
        </w:rPr>
        <w:t>AFTER LEAVING THE STATE DEPARTMENT, SECRETARY CLINTON ANNOUNCED HER PERSONAL SUPPORT FOR MARRIAGE EQUALITY</w:t>
      </w:r>
    </w:p>
    <w:p w:rsidR="00746A19" w:rsidRDefault="00746A19" w:rsidP="00746A19">
      <w:pPr>
        <w:rPr>
          <w:b/>
        </w:rPr>
      </w:pPr>
    </w:p>
    <w:p w:rsidR="00746A19" w:rsidRDefault="00746A19" w:rsidP="00746A19">
      <w:r w:rsidRPr="00726A15">
        <w:rPr>
          <w:b/>
          <w:u w:val="single"/>
        </w:rPr>
        <w:t>Politico</w:t>
      </w:r>
      <w:r>
        <w:rPr>
          <w:b/>
        </w:rPr>
        <w:t xml:space="preserve">: </w:t>
      </w:r>
      <w:r w:rsidRPr="00726A15">
        <w:rPr>
          <w:b/>
        </w:rPr>
        <w:t>In March 2013, “Former Secretary Of State Hillary Clinton Endorsed Gay Marriage On Monday, Saying She Supports It ‘Personally, And As A Matter Of Policy And Law.’”</w:t>
      </w:r>
      <w:r w:rsidRPr="00726A15">
        <w:t xml:space="preserve"> </w:t>
      </w:r>
      <w:r>
        <w:t xml:space="preserve">“In a move that could have implications for a 2016 White House campaign, former Secretary of State Hillary Clinton endorsed gay marriage on Monday, saying she supports it ‘personally, and as a matter of policy and law.’” [Politico, </w:t>
      </w:r>
      <w:hyperlink r:id="rId387" w:history="1">
        <w:r w:rsidRPr="00726A15">
          <w:rPr>
            <w:rStyle w:val="Hyperlink"/>
          </w:rPr>
          <w:t>3/18/13</w:t>
        </w:r>
      </w:hyperlink>
      <w:r>
        <w:t>]</w:t>
      </w:r>
    </w:p>
    <w:p w:rsidR="00746A19" w:rsidRDefault="00746A19" w:rsidP="00746A19">
      <w:pPr>
        <w:rPr>
          <w:b/>
        </w:rPr>
      </w:pPr>
    </w:p>
    <w:p w:rsidR="00746A19" w:rsidRDefault="00746A19" w:rsidP="00746A19">
      <w:r>
        <w:rPr>
          <w:b/>
        </w:rPr>
        <w:t xml:space="preserve">Secretary Clinton: </w:t>
      </w:r>
      <w:r w:rsidRPr="00175DE9">
        <w:rPr>
          <w:b/>
        </w:rPr>
        <w:t>“I Made A Very Clear Statement When I Got Out Of The State Department…I Was Free To Comment On Domestic Political Issues That I Fully Support Marriage Equality.”</w:t>
      </w:r>
      <w:r>
        <w:t xml:space="preserve"> “I </w:t>
      </w:r>
      <w:r w:rsidRPr="00175DE9">
        <w:t>made a very clear statement when I got out of the State Department. I was free to comment on domestic political issues that I fully support marriage equality. That like most Americans I know, my views have changed over time. I think evolved is the word that a lot of people have used. It fits me as well as it fits others.</w:t>
      </w:r>
      <w:r>
        <w:t xml:space="preserve">” [CNN Town Hall, </w:t>
      </w:r>
      <w:hyperlink r:id="rId388" w:history="1">
        <w:r w:rsidRPr="00726A15">
          <w:rPr>
            <w:rStyle w:val="Hyperlink"/>
          </w:rPr>
          <w:t>6/17/14</w:t>
        </w:r>
      </w:hyperlink>
      <w:r>
        <w:t>]</w:t>
      </w:r>
    </w:p>
    <w:p w:rsidR="00746A19" w:rsidRDefault="00746A19" w:rsidP="00746A19"/>
    <w:p w:rsidR="00746A19" w:rsidRDefault="00746A19" w:rsidP="00746A19">
      <w:r w:rsidRPr="00726A15">
        <w:rPr>
          <w:b/>
        </w:rPr>
        <w:t>Secretary Clinton: Marriage “Should Be Available To Everyone Regardless Of Who They Love.”</w:t>
      </w:r>
      <w:r>
        <w:t xml:space="preserve"> “</w:t>
      </w:r>
      <w:r w:rsidRPr="00726A15">
        <w:t>In large measure, based on the experiences that I had with so many people who I knew and cared about, and it really became very clear to me that if we're going to support marriage in our country, it should be available to everyone regardless of who they love and that this marriage equality issue is a great human rights issue.</w:t>
      </w:r>
      <w:r>
        <w:t xml:space="preserve">” [CNN Town Hall, </w:t>
      </w:r>
      <w:hyperlink r:id="rId389" w:history="1">
        <w:r w:rsidRPr="00726A15">
          <w:rPr>
            <w:rStyle w:val="Hyperlink"/>
          </w:rPr>
          <w:t>6/17/14</w:t>
        </w:r>
      </w:hyperlink>
      <w:r>
        <w:t>]</w:t>
      </w:r>
    </w:p>
    <w:p w:rsidR="00746A19" w:rsidRDefault="00746A19" w:rsidP="00746A19"/>
    <w:p w:rsidR="00746A19" w:rsidRDefault="00746A19" w:rsidP="00746A19">
      <w:r w:rsidRPr="00726A15">
        <w:rPr>
          <w:b/>
        </w:rPr>
        <w:t xml:space="preserve">Secretary Clinton: “I'm Very, Very Proud </w:t>
      </w:r>
      <w:proofErr w:type="gramStart"/>
      <w:r w:rsidRPr="00726A15">
        <w:rPr>
          <w:b/>
        </w:rPr>
        <w:t>To</w:t>
      </w:r>
      <w:proofErr w:type="gramEnd"/>
      <w:r w:rsidRPr="00726A15">
        <w:rPr>
          <w:b/>
        </w:rPr>
        <w:t xml:space="preserve"> State That I'm A Full Supporter Of Marriage Equality.”</w:t>
      </w:r>
      <w:r>
        <w:t xml:space="preserve"> [CNN Town Hall, </w:t>
      </w:r>
      <w:hyperlink r:id="rId390" w:history="1">
        <w:r w:rsidRPr="00726A15">
          <w:rPr>
            <w:rStyle w:val="Hyperlink"/>
          </w:rPr>
          <w:t>6/17/14</w:t>
        </w:r>
      </w:hyperlink>
      <w:r>
        <w:t>]</w:t>
      </w:r>
    </w:p>
    <w:p w:rsidR="00746A19" w:rsidRDefault="00746A19" w:rsidP="00746A19"/>
    <w:p w:rsidR="00746A19" w:rsidRDefault="00746A19" w:rsidP="00746A19">
      <w:r w:rsidRPr="00262416">
        <w:rPr>
          <w:b/>
          <w:u w:val="single"/>
        </w:rPr>
        <w:t>CNN</w:t>
      </w:r>
      <w:r>
        <w:rPr>
          <w:b/>
        </w:rPr>
        <w:t xml:space="preserve">’s Frida </w:t>
      </w:r>
      <w:proofErr w:type="spellStart"/>
      <w:r>
        <w:rPr>
          <w:b/>
        </w:rPr>
        <w:t>Ghitis</w:t>
      </w:r>
      <w:proofErr w:type="spellEnd"/>
      <w:r>
        <w:rPr>
          <w:b/>
        </w:rPr>
        <w:t>:</w:t>
      </w:r>
      <w:r>
        <w:t xml:space="preserve"> </w:t>
      </w:r>
      <w:r w:rsidRPr="00560631">
        <w:rPr>
          <w:b/>
        </w:rPr>
        <w:t xml:space="preserve">“[Secretary] Clinton Has Always Been A Couple </w:t>
      </w:r>
      <w:proofErr w:type="gramStart"/>
      <w:r w:rsidRPr="00560631">
        <w:rPr>
          <w:b/>
        </w:rPr>
        <w:t>Of Steps Ahead Of President Barack Obama When It Comes To</w:t>
      </w:r>
      <w:proofErr w:type="gramEnd"/>
      <w:r w:rsidRPr="00560631">
        <w:rPr>
          <w:b/>
        </w:rPr>
        <w:t xml:space="preserve"> Gay Rights.”</w:t>
      </w:r>
      <w:r>
        <w:t xml:space="preserve"> [Frida </w:t>
      </w:r>
      <w:proofErr w:type="spellStart"/>
      <w:r>
        <w:t>Ghitis</w:t>
      </w:r>
      <w:proofErr w:type="spellEnd"/>
      <w:r>
        <w:t xml:space="preserve"> column, CNN, </w:t>
      </w:r>
      <w:hyperlink r:id="rId391" w:history="1">
        <w:r w:rsidRPr="00262416">
          <w:rPr>
            <w:rStyle w:val="Hyperlink"/>
          </w:rPr>
          <w:t>1/30/13</w:t>
        </w:r>
      </w:hyperlink>
      <w:r>
        <w:t>]</w:t>
      </w:r>
    </w:p>
    <w:p w:rsidR="00746A19" w:rsidRDefault="00746A19" w:rsidP="00746A19"/>
    <w:p w:rsidR="00746A19" w:rsidRDefault="00746A19" w:rsidP="00746A19">
      <w:pPr>
        <w:jc w:val="both"/>
      </w:pPr>
      <w:r w:rsidRPr="009A7C5D">
        <w:rPr>
          <w:b/>
        </w:rPr>
        <w:t xml:space="preserve">Secretary Clinton: </w:t>
      </w:r>
      <w:r>
        <w:rPr>
          <w:b/>
        </w:rPr>
        <w:t>“</w:t>
      </w:r>
      <w:r w:rsidRPr="009A7C5D">
        <w:rPr>
          <w:b/>
        </w:rPr>
        <w:t xml:space="preserve">Marriage Has Always Been A Matter Left To </w:t>
      </w:r>
      <w:proofErr w:type="gramStart"/>
      <w:r w:rsidRPr="009A7C5D">
        <w:rPr>
          <w:b/>
        </w:rPr>
        <w:t>The</w:t>
      </w:r>
      <w:proofErr w:type="gramEnd"/>
      <w:r w:rsidRPr="009A7C5D">
        <w:rPr>
          <w:b/>
        </w:rPr>
        <w:t xml:space="preserve"> States…I Fully Endorse The Efforts By Activists To Work State-By-State.</w:t>
      </w:r>
      <w:r>
        <w:rPr>
          <w:b/>
        </w:rPr>
        <w:t>”</w:t>
      </w:r>
      <w:r w:rsidRPr="009A7C5D">
        <w:rPr>
          <w:b/>
        </w:rPr>
        <w:t xml:space="preserve"> </w:t>
      </w:r>
      <w:r>
        <w:t xml:space="preserve">In a June 2014 interview with Terry Gross on NPR’s Fresh Air, “Clinton told Gross that, ‘For me, marriage has always been a matter left to the states… I fully endorse the efforts by activists to work state-by-state. In fact, that is what is working.’” [Daily Beast, </w:t>
      </w:r>
      <w:hyperlink r:id="rId392" w:history="1">
        <w:r w:rsidRPr="009A7C5D">
          <w:rPr>
            <w:rStyle w:val="Hyperlink"/>
          </w:rPr>
          <w:t>7/21/14</w:t>
        </w:r>
      </w:hyperlink>
      <w:r>
        <w:t>]</w:t>
      </w:r>
    </w:p>
    <w:p w:rsidR="00746A19" w:rsidRDefault="00746A19" w:rsidP="00746A19">
      <w:pPr>
        <w:jc w:val="both"/>
      </w:pPr>
    </w:p>
    <w:p w:rsidR="00746A19" w:rsidRDefault="00746A19" w:rsidP="00746A19">
      <w:pPr>
        <w:pStyle w:val="Heading3"/>
      </w:pPr>
      <w:bookmarkStart w:id="155" w:name="_Toc422218225"/>
      <w:r>
        <w:t>CRITICISM OF COMMENTS ON MARRIAGE EQUALITY</w:t>
      </w:r>
      <w:bookmarkEnd w:id="155"/>
    </w:p>
    <w:p w:rsidR="00746A19" w:rsidRDefault="00746A19" w:rsidP="00746A19">
      <w:pPr>
        <w:jc w:val="both"/>
        <w:rPr>
          <w:b/>
        </w:rPr>
      </w:pPr>
    </w:p>
    <w:p w:rsidR="00746A19" w:rsidRDefault="00746A19" w:rsidP="00746A19">
      <w:pPr>
        <w:jc w:val="both"/>
      </w:pPr>
      <w:r w:rsidRPr="009A7C5D">
        <w:rPr>
          <w:b/>
        </w:rPr>
        <w:t>Daily Beast: Gay Rights Activists Said Secretary Clinton</w:t>
      </w:r>
      <w:r>
        <w:rPr>
          <w:b/>
        </w:rPr>
        <w:t>’</w:t>
      </w:r>
      <w:r w:rsidRPr="009A7C5D">
        <w:rPr>
          <w:b/>
        </w:rPr>
        <w:t xml:space="preserve">s Comments </w:t>
      </w:r>
      <w:proofErr w:type="gramStart"/>
      <w:r w:rsidRPr="009A7C5D">
        <w:rPr>
          <w:b/>
        </w:rPr>
        <w:t>On</w:t>
      </w:r>
      <w:proofErr w:type="gramEnd"/>
      <w:r w:rsidRPr="009A7C5D">
        <w:rPr>
          <w:b/>
        </w:rPr>
        <w:t xml:space="preserve"> Gay Marriage Were </w:t>
      </w:r>
      <w:r>
        <w:rPr>
          <w:b/>
        </w:rPr>
        <w:t>“</w:t>
      </w:r>
      <w:r w:rsidRPr="009A7C5D">
        <w:rPr>
          <w:b/>
        </w:rPr>
        <w:t>Disheartening.</w:t>
      </w:r>
      <w:r>
        <w:rPr>
          <w:b/>
        </w:rPr>
        <w:t>”</w:t>
      </w:r>
      <w:r w:rsidRPr="009A7C5D">
        <w:rPr>
          <w:b/>
        </w:rPr>
        <w:t xml:space="preserve"> </w:t>
      </w:r>
      <w:r>
        <w:rPr>
          <w:b/>
        </w:rPr>
        <w:t>“</w:t>
      </w:r>
      <w:r>
        <w:t xml:space="preserve">In interviews with activists around the country, many said that those comments were disheartening to say the least, because they come at a time when a growing number of Americans think that marriage equality is a fundamental right, enshrined in the Equal Protection Clause of the Constitution.” [Daily Beast, </w:t>
      </w:r>
      <w:hyperlink r:id="rId393" w:history="1">
        <w:r w:rsidRPr="009A7C5D">
          <w:rPr>
            <w:rStyle w:val="Hyperlink"/>
          </w:rPr>
          <w:t>7/21/14</w:t>
        </w:r>
      </w:hyperlink>
      <w:r>
        <w:t>]</w:t>
      </w:r>
    </w:p>
    <w:p w:rsidR="00746A19" w:rsidRDefault="00746A19" w:rsidP="00746A19">
      <w:pPr>
        <w:pStyle w:val="ListParagraph"/>
        <w:numPr>
          <w:ilvl w:val="0"/>
          <w:numId w:val="8"/>
        </w:numPr>
        <w:jc w:val="both"/>
      </w:pPr>
      <w:r w:rsidRPr="009A7C5D">
        <w:rPr>
          <w:b/>
        </w:rPr>
        <w:t xml:space="preserve">Democratic Consultant: Comments Make Clinton </w:t>
      </w:r>
      <w:r>
        <w:rPr>
          <w:b/>
        </w:rPr>
        <w:t>“</w:t>
      </w:r>
      <w:r w:rsidRPr="009A7C5D">
        <w:rPr>
          <w:b/>
        </w:rPr>
        <w:t>Sound Weak And Calculating.</w:t>
      </w:r>
      <w:r>
        <w:rPr>
          <w:b/>
        </w:rPr>
        <w:t>”</w:t>
      </w:r>
      <w:r w:rsidRPr="009A7C5D">
        <w:rPr>
          <w:b/>
        </w:rPr>
        <w:t xml:space="preserve"> </w:t>
      </w:r>
      <w:r>
        <w:rPr>
          <w:b/>
        </w:rPr>
        <w:t>“</w:t>
      </w:r>
      <w:r>
        <w:t xml:space="preserve">‘I like Hillary. I will support Hillary. But I think that made her sound weak and calculating,’ said John </w:t>
      </w:r>
      <w:proofErr w:type="spellStart"/>
      <w:r>
        <w:t>Aravosis</w:t>
      </w:r>
      <w:proofErr w:type="spellEnd"/>
      <w:r>
        <w:t>, a Democratic political consultant and writer. ‘Does she have a long record of supporting states’ rights or something? And it is not as if conservatives who are against gay marriage are going to support her because she thinks it is an issue better left to the states or something.’ One activist told The Daily Beast that he was asked to defend Clinton’s gay-</w:t>
      </w:r>
      <w:r>
        <w:lastRenderedPageBreak/>
        <w:t xml:space="preserve">rights record by some Clinton-world insiders after the Gross interview—he responded that he could not defend her comments on states’ rights.” [Daily Beast, </w:t>
      </w:r>
      <w:hyperlink r:id="rId394" w:history="1">
        <w:r w:rsidRPr="009A7C5D">
          <w:rPr>
            <w:rStyle w:val="Hyperlink"/>
          </w:rPr>
          <w:t>7/21/14</w:t>
        </w:r>
      </w:hyperlink>
      <w:r>
        <w:t>]</w:t>
      </w:r>
    </w:p>
    <w:p w:rsidR="00746A19" w:rsidRDefault="00746A19" w:rsidP="00746A19">
      <w:pPr>
        <w:jc w:val="both"/>
      </w:pPr>
    </w:p>
    <w:p w:rsidR="00746A19" w:rsidRDefault="00746A19" w:rsidP="00746A19">
      <w:pPr>
        <w:pStyle w:val="Heading2"/>
      </w:pPr>
      <w:bookmarkStart w:id="156" w:name="_Toc422218226"/>
      <w:proofErr w:type="spellStart"/>
      <w:r>
        <w:t>LGBT</w:t>
      </w:r>
      <w:proofErr w:type="spellEnd"/>
      <w:r>
        <w:t xml:space="preserve"> SUPPORT FOR CLINTON</w:t>
      </w:r>
      <w:bookmarkEnd w:id="156"/>
    </w:p>
    <w:p w:rsidR="00746A19" w:rsidRDefault="00746A19" w:rsidP="00746A19">
      <w:pPr>
        <w:jc w:val="both"/>
        <w:rPr>
          <w:b/>
        </w:rPr>
      </w:pPr>
    </w:p>
    <w:p w:rsidR="00746A19" w:rsidRPr="00775C6B" w:rsidRDefault="00746A19" w:rsidP="00746A19">
      <w:pPr>
        <w:jc w:val="both"/>
      </w:pPr>
      <w:r w:rsidRPr="00775C6B">
        <w:rPr>
          <w:b/>
        </w:rPr>
        <w:t>Human Rights Campaign VP: “We Feel This Incredible Attachment” To Secretary Clinton.</w:t>
      </w:r>
      <w:r>
        <w:t xml:space="preserve"> “‘</w:t>
      </w:r>
      <w:r w:rsidRPr="00775C6B">
        <w:t>I have seen grown, adult men and women weep at the possibility of h</w:t>
      </w:r>
      <w:r>
        <w:t>er becoming the next president,’</w:t>
      </w:r>
      <w:r w:rsidRPr="00775C6B">
        <w:t xml:space="preserve"> said Fred </w:t>
      </w:r>
      <w:proofErr w:type="spellStart"/>
      <w:r w:rsidRPr="00775C6B">
        <w:t>Sainz</w:t>
      </w:r>
      <w:proofErr w:type="spellEnd"/>
      <w:r w:rsidRPr="00775C6B">
        <w:t>, vice president of Human Rights Campaign, who said he has friends in the gay community who are saving money so they can afford to volunteer on a fut</w:t>
      </w:r>
      <w:r>
        <w:t>ure potential Clinton campaign. ‘</w:t>
      </w:r>
      <w:r w:rsidRPr="00775C6B">
        <w:t>We feel this incredible attachment to her. In spite of tremendous challenges, she</w:t>
      </w:r>
      <w:r>
        <w:t>’</w:t>
      </w:r>
      <w:r w:rsidRPr="00775C6B">
        <w:t>s persisted and that</w:t>
      </w:r>
      <w:r>
        <w:t>’</w:t>
      </w:r>
      <w:r w:rsidRPr="00775C6B">
        <w:t xml:space="preserve">s a quality </w:t>
      </w:r>
      <w:r>
        <w:t xml:space="preserve">that </w:t>
      </w:r>
      <w:proofErr w:type="spellStart"/>
      <w:r>
        <w:t>LGBT</w:t>
      </w:r>
      <w:proofErr w:type="spellEnd"/>
      <w:r>
        <w:t xml:space="preserve"> people identify with.’” [Daily Beast, </w:t>
      </w:r>
      <w:hyperlink r:id="rId395" w:history="1">
        <w:r w:rsidRPr="009A7C5D">
          <w:rPr>
            <w:rStyle w:val="Hyperlink"/>
          </w:rPr>
          <w:t>7/21/14</w:t>
        </w:r>
      </w:hyperlink>
      <w:r>
        <w:t>]</w:t>
      </w:r>
    </w:p>
    <w:p w:rsidR="00746A19" w:rsidRDefault="00746A19" w:rsidP="00746A19">
      <w:pPr>
        <w:jc w:val="both"/>
        <w:rPr>
          <w:b/>
        </w:rPr>
      </w:pPr>
    </w:p>
    <w:p w:rsidR="00746A19" w:rsidRDefault="00746A19" w:rsidP="00746A19">
      <w:pPr>
        <w:jc w:val="both"/>
      </w:pPr>
      <w:r w:rsidRPr="00775C6B">
        <w:rPr>
          <w:b/>
        </w:rPr>
        <w:t xml:space="preserve">Daily Beast: </w:t>
      </w:r>
      <w:r>
        <w:rPr>
          <w:b/>
        </w:rPr>
        <w:t>“</w:t>
      </w:r>
      <w:proofErr w:type="spellStart"/>
      <w:r w:rsidRPr="00775C6B">
        <w:rPr>
          <w:b/>
        </w:rPr>
        <w:t>LGBT</w:t>
      </w:r>
      <w:proofErr w:type="spellEnd"/>
      <w:r w:rsidRPr="00775C6B">
        <w:rPr>
          <w:b/>
        </w:rPr>
        <w:t xml:space="preserve"> Activists Say That Clinton Has Been </w:t>
      </w:r>
      <w:proofErr w:type="gramStart"/>
      <w:r w:rsidRPr="00775C6B">
        <w:rPr>
          <w:b/>
        </w:rPr>
        <w:t>A</w:t>
      </w:r>
      <w:proofErr w:type="gramEnd"/>
      <w:r w:rsidRPr="00775C6B">
        <w:rPr>
          <w:b/>
        </w:rPr>
        <w:t xml:space="preserve"> Loyal Ally</w:t>
      </w:r>
      <w:r>
        <w:rPr>
          <w:b/>
        </w:rPr>
        <w:t>”</w:t>
      </w:r>
      <w:r w:rsidRPr="00775C6B">
        <w:rPr>
          <w:b/>
        </w:rPr>
        <w:t xml:space="preserve"> In The Senate And State Department.</w:t>
      </w:r>
      <w:r>
        <w:t xml:space="preserve"> “</w:t>
      </w:r>
      <w:r w:rsidRPr="00775C6B">
        <w:t>On other matters</w:t>
      </w:r>
      <w:r>
        <w:t xml:space="preserve"> [besides marriage equality]</w:t>
      </w:r>
      <w:r w:rsidRPr="00775C6B">
        <w:t xml:space="preserve">, </w:t>
      </w:r>
      <w:proofErr w:type="spellStart"/>
      <w:r w:rsidRPr="00775C6B">
        <w:t>LGBT</w:t>
      </w:r>
      <w:proofErr w:type="spellEnd"/>
      <w:r w:rsidRPr="00775C6B">
        <w:t xml:space="preserve"> activists say that Clinton has been a loyal ally dating back to her time in the U.S. Senate, when she worked to lift restrictions on gay and lesbian couples adopting children. As Secretary of State, she gave a famous speech in Gen</w:t>
      </w:r>
      <w:r>
        <w:t>eva in which she declared that ‘Gay rights are human rights’</w:t>
      </w:r>
      <w:r w:rsidRPr="00775C6B">
        <w:t xml:space="preserve"> and directed the State Department to offer equal benefits to same-sex partners.</w:t>
      </w:r>
      <w:r>
        <w:t xml:space="preserve">” [Daily Beast, </w:t>
      </w:r>
      <w:hyperlink r:id="rId396" w:history="1">
        <w:r w:rsidRPr="009A7C5D">
          <w:rPr>
            <w:rStyle w:val="Hyperlink"/>
          </w:rPr>
          <w:t>7/21/14</w:t>
        </w:r>
      </w:hyperlink>
      <w:r>
        <w:t>]</w:t>
      </w:r>
    </w:p>
    <w:p w:rsidR="00746A19" w:rsidRDefault="00746A19" w:rsidP="00746A19">
      <w:pPr>
        <w:jc w:val="both"/>
      </w:pPr>
    </w:p>
    <w:p w:rsidR="00746A19" w:rsidRPr="003928EB" w:rsidRDefault="00746A19" w:rsidP="00746A19">
      <w:pPr>
        <w:jc w:val="both"/>
        <w:rPr>
          <w:u w:val="single"/>
        </w:rPr>
      </w:pPr>
      <w:r w:rsidRPr="003928EB">
        <w:rPr>
          <w:b/>
          <w:u w:val="single"/>
        </w:rPr>
        <w:t xml:space="preserve">SECRETARY CLINTON HAS WON THE SUPPORT OF MAJOR </w:t>
      </w:r>
      <w:proofErr w:type="spellStart"/>
      <w:r w:rsidRPr="003928EB">
        <w:rPr>
          <w:b/>
          <w:u w:val="single"/>
        </w:rPr>
        <w:t>LGBT</w:t>
      </w:r>
      <w:proofErr w:type="spellEnd"/>
      <w:r w:rsidRPr="003928EB">
        <w:rPr>
          <w:b/>
          <w:u w:val="single"/>
        </w:rPr>
        <w:t xml:space="preserve"> ADVOCACY GROUPS, INCLUDING THE HUMAN RIGHTS CAMPAIGN AND EQUALITY CALIFORNIA</w:t>
      </w:r>
    </w:p>
    <w:p w:rsidR="00746A19" w:rsidRDefault="00746A19" w:rsidP="00746A19">
      <w:pPr>
        <w:jc w:val="both"/>
        <w:rPr>
          <w:b/>
        </w:rPr>
      </w:pPr>
    </w:p>
    <w:p w:rsidR="00746A19" w:rsidRPr="00775C6B" w:rsidRDefault="00746A19" w:rsidP="00746A19">
      <w:pPr>
        <w:jc w:val="both"/>
      </w:pPr>
      <w:r w:rsidRPr="00775C6B">
        <w:rPr>
          <w:b/>
        </w:rPr>
        <w:t>Human Rights Campaign VP: “We Feel This Incredible Attachment” To Secretary Clinton.</w:t>
      </w:r>
      <w:r>
        <w:t xml:space="preserve"> “‘</w:t>
      </w:r>
      <w:r w:rsidRPr="00775C6B">
        <w:t>I have seen grown, adult men and women weep at the possibility of h</w:t>
      </w:r>
      <w:r>
        <w:t>er becoming the next president,’</w:t>
      </w:r>
      <w:r w:rsidRPr="00775C6B">
        <w:t xml:space="preserve"> said Fred </w:t>
      </w:r>
      <w:proofErr w:type="spellStart"/>
      <w:r w:rsidRPr="00775C6B">
        <w:t>Sainz</w:t>
      </w:r>
      <w:proofErr w:type="spellEnd"/>
      <w:r w:rsidRPr="00775C6B">
        <w:t>, vice president of Human Rights Campaign, who said he has friends in the gay community who are saving money so they can afford to volunteer on a fut</w:t>
      </w:r>
      <w:r>
        <w:t>ure potential Clinton campaign. ‘</w:t>
      </w:r>
      <w:r w:rsidRPr="00775C6B">
        <w:t>We feel this incredible attachment to her. In spite of tremendous challenges, she</w:t>
      </w:r>
      <w:r>
        <w:t>’</w:t>
      </w:r>
      <w:r w:rsidRPr="00775C6B">
        <w:t>s persisted and that</w:t>
      </w:r>
      <w:r>
        <w:t>’</w:t>
      </w:r>
      <w:r w:rsidRPr="00775C6B">
        <w:t xml:space="preserve">s a quality </w:t>
      </w:r>
      <w:r>
        <w:t xml:space="preserve">that </w:t>
      </w:r>
      <w:proofErr w:type="spellStart"/>
      <w:r>
        <w:t>LGBT</w:t>
      </w:r>
      <w:proofErr w:type="spellEnd"/>
      <w:r>
        <w:t xml:space="preserve"> people identify with.’” [Daily Beast, </w:t>
      </w:r>
      <w:hyperlink r:id="rId397" w:history="1">
        <w:r w:rsidRPr="009A7C5D">
          <w:rPr>
            <w:rStyle w:val="Hyperlink"/>
          </w:rPr>
          <w:t>7/21/14</w:t>
        </w:r>
      </w:hyperlink>
      <w:r>
        <w:t>]</w:t>
      </w:r>
    </w:p>
    <w:p w:rsidR="00746A19" w:rsidRDefault="00746A19" w:rsidP="00746A19">
      <w:pPr>
        <w:jc w:val="both"/>
        <w:rPr>
          <w:b/>
        </w:rPr>
      </w:pPr>
    </w:p>
    <w:p w:rsidR="00746A19" w:rsidRDefault="00746A19" w:rsidP="00746A19">
      <w:pPr>
        <w:jc w:val="both"/>
      </w:pPr>
      <w:r w:rsidRPr="004929A4">
        <w:rPr>
          <w:b/>
          <w:u w:val="single"/>
        </w:rPr>
        <w:t>Daily Beast</w:t>
      </w:r>
      <w:r w:rsidRPr="004929A4">
        <w:rPr>
          <w:b/>
        </w:rPr>
        <w:t>:</w:t>
      </w:r>
      <w:r w:rsidRPr="00775C6B">
        <w:rPr>
          <w:b/>
        </w:rPr>
        <w:t xml:space="preserve"> </w:t>
      </w:r>
      <w:r>
        <w:rPr>
          <w:b/>
        </w:rPr>
        <w:t>“</w:t>
      </w:r>
      <w:proofErr w:type="spellStart"/>
      <w:r w:rsidRPr="00775C6B">
        <w:rPr>
          <w:b/>
        </w:rPr>
        <w:t>LGBT</w:t>
      </w:r>
      <w:proofErr w:type="spellEnd"/>
      <w:r w:rsidRPr="00775C6B">
        <w:rPr>
          <w:b/>
        </w:rPr>
        <w:t xml:space="preserve"> Activists Say That Clinton Has Been </w:t>
      </w:r>
      <w:proofErr w:type="gramStart"/>
      <w:r w:rsidRPr="00775C6B">
        <w:rPr>
          <w:b/>
        </w:rPr>
        <w:t>A</w:t>
      </w:r>
      <w:proofErr w:type="gramEnd"/>
      <w:r w:rsidRPr="00775C6B">
        <w:rPr>
          <w:b/>
        </w:rPr>
        <w:t xml:space="preserve"> Loyal Ally</w:t>
      </w:r>
      <w:r>
        <w:rPr>
          <w:b/>
        </w:rPr>
        <w:t>”</w:t>
      </w:r>
      <w:r w:rsidRPr="00775C6B">
        <w:rPr>
          <w:b/>
        </w:rPr>
        <w:t xml:space="preserve"> In The Senate And State Department.</w:t>
      </w:r>
      <w:r>
        <w:t xml:space="preserve"> “</w:t>
      </w:r>
      <w:r w:rsidRPr="00775C6B">
        <w:t>On other matters</w:t>
      </w:r>
      <w:r>
        <w:t xml:space="preserve"> [besides marriage equality]</w:t>
      </w:r>
      <w:r w:rsidRPr="00775C6B">
        <w:t xml:space="preserve">, </w:t>
      </w:r>
      <w:proofErr w:type="spellStart"/>
      <w:r w:rsidRPr="00775C6B">
        <w:t>LGBT</w:t>
      </w:r>
      <w:proofErr w:type="spellEnd"/>
      <w:r w:rsidRPr="00775C6B">
        <w:t xml:space="preserve"> activists say that Clinton has been a loyal ally dating back to her time in the U.S. Senate, when she worked to lift restrictions on gay and lesbian couples adopting children. As Secretary of State, she gave a famous speech in Gen</w:t>
      </w:r>
      <w:r>
        <w:t>eva in which she declared that ‘Gay rights are human rights’</w:t>
      </w:r>
      <w:r w:rsidRPr="00775C6B">
        <w:t xml:space="preserve"> and directed the State Department to offer equal benefits to same-sex partners.</w:t>
      </w:r>
      <w:r>
        <w:t xml:space="preserve">” [Daily Beast, </w:t>
      </w:r>
      <w:hyperlink r:id="rId398" w:history="1">
        <w:r w:rsidRPr="009A7C5D">
          <w:rPr>
            <w:rStyle w:val="Hyperlink"/>
          </w:rPr>
          <w:t>7/21/14</w:t>
        </w:r>
      </w:hyperlink>
      <w:r>
        <w:t>]</w:t>
      </w:r>
    </w:p>
    <w:p w:rsidR="00746A19" w:rsidRDefault="00746A19" w:rsidP="00746A19">
      <w:pPr>
        <w:jc w:val="both"/>
      </w:pPr>
    </w:p>
    <w:p w:rsidR="00746A19" w:rsidRDefault="00746A19" w:rsidP="00746A19">
      <w:r w:rsidRPr="00262416">
        <w:rPr>
          <w:b/>
          <w:u w:val="single"/>
        </w:rPr>
        <w:t>Metro Weekly</w:t>
      </w:r>
      <w:r w:rsidRPr="00262416">
        <w:rPr>
          <w:b/>
        </w:rPr>
        <w:t xml:space="preserve">: In March 2015, The 800,000 Member Equality California Became “The First </w:t>
      </w:r>
      <w:proofErr w:type="spellStart"/>
      <w:r w:rsidRPr="00262416">
        <w:rPr>
          <w:b/>
        </w:rPr>
        <w:t>LGBT</w:t>
      </w:r>
      <w:proofErr w:type="spellEnd"/>
      <w:r w:rsidRPr="00262416">
        <w:rPr>
          <w:b/>
        </w:rPr>
        <w:t xml:space="preserve">-Rights Group </w:t>
      </w:r>
      <w:proofErr w:type="gramStart"/>
      <w:r w:rsidRPr="00262416">
        <w:rPr>
          <w:b/>
        </w:rPr>
        <w:t>To</w:t>
      </w:r>
      <w:proofErr w:type="gramEnd"/>
      <w:r w:rsidRPr="00262416">
        <w:rPr>
          <w:b/>
        </w:rPr>
        <w:t xml:space="preserve"> Endorse Clinton’s Anticipated Candidacy.”</w:t>
      </w:r>
      <w:r>
        <w:t xml:space="preserve"> “Although she has yet to formally announce her candidacy, Hillary Clinton has already garnered her first 2016 presidential endorsement by an </w:t>
      </w:r>
      <w:proofErr w:type="spellStart"/>
      <w:r>
        <w:t>LGBT</w:t>
      </w:r>
      <w:proofErr w:type="spellEnd"/>
      <w:r>
        <w:t xml:space="preserve">-rights organization. Equality California announced their endorsement of Clinton for president on Monday, making the 800,000 member organization the first </w:t>
      </w:r>
      <w:proofErr w:type="spellStart"/>
      <w:r>
        <w:t>LGBT</w:t>
      </w:r>
      <w:proofErr w:type="spellEnd"/>
      <w:r>
        <w:t xml:space="preserve">-rights group to endorse Clinton’s anticipated candidacy. ‘We want Hillary Clinton to run and are ready to mobilize our 800,000 members to help her win,’ said Equality California Executive Director Rick </w:t>
      </w:r>
      <w:proofErr w:type="spellStart"/>
      <w:r>
        <w:t>Zbur</w:t>
      </w:r>
      <w:proofErr w:type="spellEnd"/>
      <w:r>
        <w:t xml:space="preserve"> in a statement. ‘We’re enthusiastic about her candidacy because she has the best record of accomplishment on </w:t>
      </w:r>
      <w:proofErr w:type="spellStart"/>
      <w:r>
        <w:t>LGBT</w:t>
      </w:r>
      <w:proofErr w:type="spellEnd"/>
      <w:r>
        <w:t xml:space="preserve"> issues of any potential candidate. Equality California is ready for Hillary!’” [Metro Weekly, </w:t>
      </w:r>
      <w:hyperlink r:id="rId399" w:history="1">
        <w:r w:rsidRPr="00262416">
          <w:rPr>
            <w:rStyle w:val="Hyperlink"/>
          </w:rPr>
          <w:t>3/16/15</w:t>
        </w:r>
      </w:hyperlink>
      <w:r>
        <w:t>]</w:t>
      </w:r>
    </w:p>
    <w:p w:rsidR="00746A19" w:rsidRDefault="00746A19" w:rsidP="00746A19"/>
    <w:p w:rsidR="00746A19" w:rsidRDefault="00746A19" w:rsidP="00746A19">
      <w:pPr>
        <w:pStyle w:val="Heading2"/>
      </w:pPr>
      <w:proofErr w:type="spellStart"/>
      <w:r>
        <w:t>ENDA</w:t>
      </w:r>
      <w:proofErr w:type="spellEnd"/>
    </w:p>
    <w:p w:rsidR="00746A19" w:rsidRDefault="00746A19" w:rsidP="00746A19"/>
    <w:p w:rsidR="00746A19" w:rsidRPr="00746A19" w:rsidRDefault="00D16CD3" w:rsidP="00746A19">
      <w:r>
        <w:rPr>
          <w:b/>
        </w:rPr>
        <w:t>2001: Then-Senator Clinton Co-S</w:t>
      </w:r>
      <w:r w:rsidR="00746A19">
        <w:rPr>
          <w:b/>
        </w:rPr>
        <w:t xml:space="preserve">ponsored </w:t>
      </w:r>
      <w:proofErr w:type="spellStart"/>
      <w:r w:rsidR="00746A19">
        <w:rPr>
          <w:b/>
        </w:rPr>
        <w:t>ENDA</w:t>
      </w:r>
      <w:proofErr w:type="spellEnd"/>
      <w:r w:rsidR="00746A19">
        <w:rPr>
          <w:b/>
        </w:rPr>
        <w:t xml:space="preserve">. </w:t>
      </w:r>
      <w:r w:rsidR="00746A19">
        <w:t>[S.1284, 107</w:t>
      </w:r>
      <w:r w:rsidR="00746A19" w:rsidRPr="000571C5">
        <w:rPr>
          <w:vertAlign w:val="superscript"/>
        </w:rPr>
        <w:t>th</w:t>
      </w:r>
      <w:r w:rsidR="00746A19">
        <w:t xml:space="preserve"> Congress, </w:t>
      </w:r>
      <w:hyperlink r:id="rId400" w:history="1">
        <w:r w:rsidR="00746A19" w:rsidRPr="007444F5">
          <w:rPr>
            <w:rStyle w:val="Hyperlink"/>
          </w:rPr>
          <w:t>7/31/01</w:t>
        </w:r>
      </w:hyperlink>
      <w:r w:rsidR="00746A19">
        <w:t>]</w:t>
      </w:r>
    </w:p>
    <w:p w:rsidR="00746A19" w:rsidRDefault="00746A19" w:rsidP="00746A19">
      <w:pPr>
        <w:jc w:val="both"/>
      </w:pPr>
    </w:p>
    <w:p w:rsidR="00746A19" w:rsidRDefault="00746A19" w:rsidP="00746A19">
      <w:pPr>
        <w:pStyle w:val="Heading1"/>
      </w:pPr>
      <w:bookmarkStart w:id="157" w:name="_Toc422218240"/>
      <w:r>
        <w:t>MENTAL HEALTH</w:t>
      </w:r>
      <w:bookmarkEnd w:id="157"/>
    </w:p>
    <w:p w:rsidR="00746A19" w:rsidRDefault="00746A19" w:rsidP="00746A19"/>
    <w:p w:rsidR="00746A19" w:rsidRDefault="00746A19" w:rsidP="00746A19">
      <w:pPr>
        <w:pStyle w:val="Heading2"/>
      </w:pPr>
      <w:bookmarkStart w:id="158" w:name="_Toc422218241"/>
      <w:r>
        <w:t>FUNDING</w:t>
      </w:r>
      <w:bookmarkEnd w:id="158"/>
    </w:p>
    <w:p w:rsidR="00746A19" w:rsidRDefault="00746A19" w:rsidP="00746A19"/>
    <w:p w:rsidR="00746A19" w:rsidRDefault="00746A19" w:rsidP="00746A19">
      <w:r w:rsidRPr="007F2A73">
        <w:rPr>
          <w:b/>
        </w:rPr>
        <w:lastRenderedPageBreak/>
        <w:t xml:space="preserve">Secretary Clinton: </w:t>
      </w:r>
      <w:r w:rsidRPr="00E91DF3">
        <w:rPr>
          <w:b/>
        </w:rPr>
        <w:t>“</w:t>
      </w:r>
      <w:r>
        <w:rPr>
          <w:b/>
        </w:rPr>
        <w:t xml:space="preserve">[We] </w:t>
      </w:r>
      <w:r w:rsidRPr="00E91DF3">
        <w:rPr>
          <w:b/>
        </w:rPr>
        <w:t>Include Mental Health Coverage But We Don’t Have Enough Personnel, Resources, Programs So That It Really Means What It Should — Both In Substance Abuse And In Mental Health.”</w:t>
      </w:r>
      <w:r>
        <w:t xml:space="preserve"> “</w:t>
      </w:r>
      <w:proofErr w:type="spellStart"/>
      <w:r>
        <w:t>WMUR</w:t>
      </w:r>
      <w:proofErr w:type="spellEnd"/>
      <w:r>
        <w:t xml:space="preserve">: You have been making an effort to learn more about the substance abuse epidemic in New Hampshire. Do you have any specific ideas about how to combat that issue, here or elsewhere? CLINTON: I will be rolling it out, but I have to say that it is such an issue here in New Hampshire, I can’t escape it. This morning, at our early childhood event, a grandmother stood up and was saying how she is taking care of her grandchildren because her daughter has an addiction problem. And when I talked about it, heads were nodding and people were looking at each other. So I’ve had an ongoing process to reach out and my policy team has been talking to experts here in New Hampshire because I want to gather the best advice. What may work in one community might not work in another community. We do under the Affordable Care Act, as you know, include mental health coverage but we don’t have enough personnel, resources, programs so that it really means what it should — both in substance abuse and in mental health. So I’m going to be rolling out policies in the campaign to talk about what more I need to be doing.” [Concord Monitor, </w:t>
      </w:r>
      <w:hyperlink r:id="rId401" w:anchor=".VX9uqSl-2Sw.twitter" w:history="1">
        <w:r w:rsidRPr="008049C5">
          <w:rPr>
            <w:rStyle w:val="Hyperlink"/>
          </w:rPr>
          <w:t>6/15/15</w:t>
        </w:r>
      </w:hyperlink>
      <w:r>
        <w:t>]</w:t>
      </w:r>
    </w:p>
    <w:p w:rsidR="00746A19" w:rsidRPr="00F84FE8" w:rsidRDefault="00746A19" w:rsidP="00746A19"/>
    <w:p w:rsidR="00746A19" w:rsidRDefault="00746A19" w:rsidP="00746A19">
      <w:pPr>
        <w:pStyle w:val="Heading1"/>
      </w:pPr>
      <w:bookmarkStart w:id="159" w:name="_Toc422218319"/>
      <w:r>
        <w:t>MISCELLANEOUS ISSUES</w:t>
      </w:r>
      <w:bookmarkEnd w:id="159"/>
    </w:p>
    <w:p w:rsidR="00746A19" w:rsidRDefault="00746A19" w:rsidP="00746A19"/>
    <w:p w:rsidR="00746A19" w:rsidRDefault="00746A19" w:rsidP="00746A19">
      <w:pPr>
        <w:pStyle w:val="Heading2"/>
      </w:pPr>
      <w:bookmarkStart w:id="160" w:name="_Toc422218320"/>
      <w:r>
        <w:t>REDSKINS TEAM NAME</w:t>
      </w:r>
      <w:bookmarkEnd w:id="160"/>
    </w:p>
    <w:p w:rsidR="00746A19" w:rsidRDefault="00746A19" w:rsidP="00746A19"/>
    <w:p w:rsidR="00746A19" w:rsidRDefault="00746A19" w:rsidP="00746A19">
      <w:pPr>
        <w:pStyle w:val="Heading3"/>
      </w:pPr>
      <w:bookmarkStart w:id="161" w:name="_Toc422218321"/>
      <w:r>
        <w:t>COMMENTS FROM SECRETARY CLINTON</w:t>
      </w:r>
      <w:bookmarkEnd w:id="161"/>
    </w:p>
    <w:p w:rsidR="00746A19" w:rsidRDefault="00746A19" w:rsidP="00746A19"/>
    <w:p w:rsidR="00746A19" w:rsidRDefault="00746A19" w:rsidP="00746A19">
      <w:pPr>
        <w:jc w:val="both"/>
      </w:pPr>
      <w:r w:rsidRPr="002D3B75">
        <w:rPr>
          <w:b/>
        </w:rPr>
        <w:t xml:space="preserve">Secretary Clinton </w:t>
      </w:r>
      <w:proofErr w:type="gramStart"/>
      <w:r w:rsidRPr="002D3B75">
        <w:rPr>
          <w:b/>
        </w:rPr>
        <w:t>On</w:t>
      </w:r>
      <w:proofErr w:type="gramEnd"/>
      <w:r w:rsidRPr="002D3B75">
        <w:rPr>
          <w:b/>
        </w:rPr>
        <w:t xml:space="preserve"> “Redskins” Team Name: “There’s No Reason For It To Continue As The Name Of A Team In Our Nation’s Capital.”</w:t>
      </w:r>
      <w:r>
        <w:t xml:space="preserve"> Asked in an interview with Jorge Ramos if she agreed with Senate Democrats that the NFL team name “Redskins” is a racial slur, Secretary Clinton said: “I think it’s insensitive and I think that there’s no reason for it to continue as the name of a team in our nation’s capital. I would love to see the owners think hard about what they could substitute.” [Fusion, America with Jorge Ramos, 7/29/14]</w:t>
      </w:r>
    </w:p>
    <w:p w:rsidR="00CC72A3" w:rsidRDefault="00CC72A3" w:rsidP="00746A19">
      <w:pPr>
        <w:jc w:val="both"/>
      </w:pPr>
    </w:p>
    <w:p w:rsidR="00CC72A3" w:rsidRDefault="00CC72A3" w:rsidP="00CC72A3">
      <w:pPr>
        <w:pStyle w:val="Heading1"/>
      </w:pPr>
      <w:r>
        <w:t>NUCLEAR PROLIFERATION</w:t>
      </w:r>
    </w:p>
    <w:p w:rsidR="00CC72A3" w:rsidRDefault="00CC72A3" w:rsidP="00CC72A3"/>
    <w:p w:rsidR="00CC72A3" w:rsidRPr="00CC72A3" w:rsidRDefault="00CC72A3" w:rsidP="00CC72A3">
      <w:r w:rsidRPr="00CC72A3">
        <w:rPr>
          <w:b/>
        </w:rPr>
        <w:t xml:space="preserve">2008: </w:t>
      </w:r>
      <w:r>
        <w:rPr>
          <w:b/>
        </w:rPr>
        <w:t xml:space="preserve">Secretary Clinton </w:t>
      </w:r>
      <w:r w:rsidRPr="00CC72A3">
        <w:rPr>
          <w:b/>
        </w:rPr>
        <w:t>Voted For Indian Nuclear Deal.</w:t>
      </w:r>
      <w:r w:rsidRPr="00CC72A3">
        <w:t xml:space="preserve"> [H.R. 7081, Vote 211, 110</w:t>
      </w:r>
      <w:r w:rsidRPr="00CC72A3">
        <w:rPr>
          <w:vertAlign w:val="superscript"/>
        </w:rPr>
        <w:t>th</w:t>
      </w:r>
      <w:r w:rsidRPr="00CC72A3">
        <w:t xml:space="preserve"> Congress, </w:t>
      </w:r>
      <w:hyperlink r:id="rId402" w:history="1">
        <w:r w:rsidRPr="00CC72A3">
          <w:rPr>
            <w:rStyle w:val="Hyperlink"/>
          </w:rPr>
          <w:t>10/1/08</w:t>
        </w:r>
      </w:hyperlink>
      <w:r w:rsidRPr="00CC72A3">
        <w:t>]</w:t>
      </w:r>
    </w:p>
    <w:p w:rsidR="00746A19" w:rsidRDefault="00746A19" w:rsidP="00746A19"/>
    <w:p w:rsidR="00746A19" w:rsidRDefault="00746A19" w:rsidP="00746A19">
      <w:pPr>
        <w:pStyle w:val="Heading1"/>
      </w:pPr>
      <w:r>
        <w:t>NATIONAL SECURITY</w:t>
      </w:r>
      <w:bookmarkEnd w:id="147"/>
    </w:p>
    <w:p w:rsidR="00746A19" w:rsidRDefault="00746A19" w:rsidP="00746A19"/>
    <w:p w:rsidR="007A3238" w:rsidRDefault="007A3238" w:rsidP="007A3238">
      <w:pPr>
        <w:pStyle w:val="Heading2"/>
      </w:pPr>
      <w:r>
        <w:t>GUANTANAMO BAY</w:t>
      </w:r>
    </w:p>
    <w:p w:rsidR="007A3238" w:rsidRDefault="007A3238" w:rsidP="007A3238"/>
    <w:p w:rsidR="007A3238" w:rsidRPr="007A3238" w:rsidRDefault="007A3238" w:rsidP="007A3238">
      <w:r w:rsidRPr="007A3238">
        <w:rPr>
          <w:b/>
        </w:rPr>
        <w:t xml:space="preserve">2007: </w:t>
      </w:r>
      <w:r w:rsidR="00844BB2">
        <w:rPr>
          <w:b/>
        </w:rPr>
        <w:t xml:space="preserve">Secretary Clinton </w:t>
      </w:r>
      <w:r w:rsidRPr="007A3238">
        <w:rPr>
          <w:b/>
        </w:rPr>
        <w:t xml:space="preserve">Voted </w:t>
      </w:r>
      <w:r w:rsidR="00844BB2" w:rsidRPr="007A3238">
        <w:rPr>
          <w:b/>
        </w:rPr>
        <w:t xml:space="preserve">To Block Transfer </w:t>
      </w:r>
      <w:proofErr w:type="gramStart"/>
      <w:r w:rsidR="00844BB2" w:rsidRPr="007A3238">
        <w:rPr>
          <w:b/>
        </w:rPr>
        <w:t>Of</w:t>
      </w:r>
      <w:proofErr w:type="gramEnd"/>
      <w:r w:rsidR="00844BB2" w:rsidRPr="007A3238">
        <w:rPr>
          <w:b/>
        </w:rPr>
        <w:t xml:space="preserve"> </w:t>
      </w:r>
      <w:r w:rsidRPr="007A3238">
        <w:rPr>
          <w:b/>
        </w:rPr>
        <w:t xml:space="preserve">Guantanamo </w:t>
      </w:r>
      <w:r w:rsidR="00844BB2" w:rsidRPr="007A3238">
        <w:rPr>
          <w:b/>
        </w:rPr>
        <w:t xml:space="preserve">Detainees To The </w:t>
      </w:r>
      <w:r w:rsidRPr="007A3238">
        <w:rPr>
          <w:b/>
        </w:rPr>
        <w:t>U</w:t>
      </w:r>
      <w:r w:rsidR="00844BB2" w:rsidRPr="007A3238">
        <w:rPr>
          <w:b/>
        </w:rPr>
        <w:t>.</w:t>
      </w:r>
      <w:r w:rsidRPr="007A3238">
        <w:rPr>
          <w:b/>
        </w:rPr>
        <w:t>S.</w:t>
      </w:r>
      <w:r w:rsidRPr="007A3238">
        <w:t xml:space="preserve"> [</w:t>
      </w:r>
      <w:proofErr w:type="spellStart"/>
      <w:r w:rsidRPr="007A3238">
        <w:t>S.Amdt</w:t>
      </w:r>
      <w:proofErr w:type="spellEnd"/>
      <w:r w:rsidRPr="007A3238">
        <w:t xml:space="preserve">. 2351, </w:t>
      </w:r>
      <w:proofErr w:type="spellStart"/>
      <w:r w:rsidRPr="007A3238">
        <w:t>S.Amdt</w:t>
      </w:r>
      <w:proofErr w:type="spellEnd"/>
      <w:r w:rsidRPr="007A3238">
        <w:t>. 2327, H.R. 2669, Vote 259, 110</w:t>
      </w:r>
      <w:r w:rsidRPr="007A3238">
        <w:rPr>
          <w:vertAlign w:val="superscript"/>
        </w:rPr>
        <w:t>th</w:t>
      </w:r>
      <w:r w:rsidRPr="007A3238">
        <w:t xml:space="preserve"> Congress, </w:t>
      </w:r>
      <w:hyperlink r:id="rId403" w:history="1">
        <w:r w:rsidRPr="007A3238">
          <w:rPr>
            <w:rStyle w:val="Hyperlink"/>
          </w:rPr>
          <w:t>7/19/07</w:t>
        </w:r>
      </w:hyperlink>
      <w:r w:rsidRPr="007A3238">
        <w:t xml:space="preserve">; New York Times, </w:t>
      </w:r>
      <w:hyperlink r:id="rId404" w:history="1">
        <w:r w:rsidRPr="007A3238">
          <w:rPr>
            <w:rStyle w:val="Hyperlink"/>
          </w:rPr>
          <w:t>5/27/15</w:t>
        </w:r>
      </w:hyperlink>
      <w:r w:rsidRPr="007A3238">
        <w:t>]</w:t>
      </w:r>
    </w:p>
    <w:p w:rsidR="007A3238" w:rsidRDefault="007A3238" w:rsidP="00746A19"/>
    <w:p w:rsidR="00F507B4" w:rsidRDefault="00F507B4" w:rsidP="00F507B4">
      <w:pPr>
        <w:pStyle w:val="Heading2"/>
      </w:pPr>
      <w:r>
        <w:t>NEGOTIATING WITH TERRORISTS</w:t>
      </w:r>
    </w:p>
    <w:p w:rsidR="00F507B4" w:rsidRDefault="00F507B4" w:rsidP="00F507B4"/>
    <w:p w:rsidR="00F507B4" w:rsidRPr="00F507B4" w:rsidRDefault="00F507B4" w:rsidP="00F507B4">
      <w:r>
        <w:rPr>
          <w:b/>
        </w:rPr>
        <w:t>Secretary Clinton: “We Cannot Negotiate With Individual Terrorists.”</w:t>
      </w:r>
      <w:r>
        <w:t xml:space="preserve"> [New York Times, </w:t>
      </w:r>
      <w:hyperlink r:id="rId405" w:history="1">
        <w:r w:rsidRPr="00B72009">
          <w:rPr>
            <w:rStyle w:val="Hyperlink"/>
          </w:rPr>
          <w:t>10/15/07</w:t>
        </w:r>
      </w:hyperlink>
      <w:r>
        <w:t>]</w:t>
      </w:r>
    </w:p>
    <w:p w:rsidR="00F507B4" w:rsidRDefault="00F507B4" w:rsidP="00746A19"/>
    <w:p w:rsidR="00746A19" w:rsidRDefault="00746A19" w:rsidP="00746A19">
      <w:pPr>
        <w:pStyle w:val="Heading2"/>
      </w:pPr>
      <w:bookmarkStart w:id="162" w:name="_Toc422218195"/>
      <w:r>
        <w:t>NATIONAL SECURITY AGENCY</w:t>
      </w:r>
      <w:bookmarkEnd w:id="162"/>
    </w:p>
    <w:p w:rsidR="00746A19" w:rsidRDefault="00746A19" w:rsidP="00746A19"/>
    <w:p w:rsidR="00746A19" w:rsidRDefault="00746A19" w:rsidP="00746A19">
      <w:pPr>
        <w:pStyle w:val="Heading3"/>
      </w:pPr>
      <w:bookmarkStart w:id="163" w:name="_Toc422218196"/>
      <w:r>
        <w:t>BULK COLLECTION</w:t>
      </w:r>
      <w:bookmarkEnd w:id="163"/>
    </w:p>
    <w:p w:rsidR="00746A19" w:rsidRDefault="00746A19" w:rsidP="00746A19"/>
    <w:p w:rsidR="00746A19" w:rsidRDefault="00746A19" w:rsidP="00746A19">
      <w:pPr>
        <w:pStyle w:val="Heading4"/>
      </w:pPr>
      <w:r>
        <w:t xml:space="preserve">MAY 2015: SECRETARY CLINTON ENDORSED A BILL TO ROLL BACK </w:t>
      </w:r>
      <w:proofErr w:type="spellStart"/>
      <w:r>
        <w:t>NSA</w:t>
      </w:r>
      <w:proofErr w:type="spellEnd"/>
      <w:r>
        <w:t xml:space="preserve"> SURVEILLANCE PROGRAMS</w:t>
      </w:r>
    </w:p>
    <w:p w:rsidR="00746A19" w:rsidRDefault="00746A19" w:rsidP="00746A19">
      <w:pPr>
        <w:rPr>
          <w:b/>
        </w:rPr>
      </w:pPr>
    </w:p>
    <w:p w:rsidR="00746A19" w:rsidRPr="00E4741D" w:rsidRDefault="00746A19" w:rsidP="00746A19">
      <w:r w:rsidRPr="006B3D46">
        <w:rPr>
          <w:b/>
          <w:u w:val="single"/>
        </w:rPr>
        <w:lastRenderedPageBreak/>
        <w:t>MSNBC</w:t>
      </w:r>
      <w:r w:rsidRPr="00E4741D">
        <w:rPr>
          <w:b/>
        </w:rPr>
        <w:t>: “Hillary Clinton Joined The White House In Endorsing A Bill To Roll Back Mass Surveillance.”</w:t>
      </w:r>
      <w:r>
        <w:t xml:space="preserve"> “</w:t>
      </w:r>
      <w:r w:rsidRPr="00E4741D">
        <w:t xml:space="preserve">On the same day a federal court ruled against the National Security Agency’s bulk collection of telephone data, Hillary Clinton joined the White House in endorsing a bill </w:t>
      </w:r>
      <w:r>
        <w:t>to roll back mass surveillance. ‘</w:t>
      </w:r>
      <w:r w:rsidRPr="00E4741D">
        <w:t>Congress should move ahead now with the USA Freedom Act — a good step forward in ongoing efforts to protect our security &amp; civil liberties,</w:t>
      </w:r>
      <w:r>
        <w:t>’</w:t>
      </w:r>
      <w:r w:rsidRPr="00E4741D">
        <w:t xml:space="preserve"> Cli</w:t>
      </w:r>
      <w:r>
        <w:t xml:space="preserve">nton wrote on Twitter Thursday. </w:t>
      </w:r>
      <w:r w:rsidRPr="00E4741D">
        <w:t xml:space="preserve">The USA Freedom Act would end the </w:t>
      </w:r>
      <w:proofErr w:type="spellStart"/>
      <w:r w:rsidRPr="00E4741D">
        <w:t>NSA’s</w:t>
      </w:r>
      <w:proofErr w:type="spellEnd"/>
      <w:r w:rsidRPr="00E4741D">
        <w:t xml:space="preserve"> bulk collection of data under the Patriot Act’s controversial Section 215. The section is set to expire June 1 unless Congress takes action, and momentum is building around the rollback measure.</w:t>
      </w:r>
      <w:r>
        <w:t xml:space="preserve">” [MSNBC, </w:t>
      </w:r>
      <w:hyperlink r:id="rId406" w:history="1">
        <w:r w:rsidRPr="00E4741D">
          <w:rPr>
            <w:rStyle w:val="Hyperlink"/>
          </w:rPr>
          <w:t>5/7/15</w:t>
        </w:r>
      </w:hyperlink>
      <w:r>
        <w:t>]</w:t>
      </w:r>
    </w:p>
    <w:p w:rsidR="00746A19" w:rsidRDefault="00746A19" w:rsidP="00746A19">
      <w:pPr>
        <w:rPr>
          <w:b/>
          <w:u w:val="single"/>
        </w:rPr>
      </w:pPr>
    </w:p>
    <w:p w:rsidR="00746A19" w:rsidRPr="00897002" w:rsidRDefault="00746A19" w:rsidP="00746A19">
      <w:pPr>
        <w:pStyle w:val="Heading4"/>
      </w:pPr>
      <w:r>
        <w:t xml:space="preserve">FEBRUARY 2015: </w:t>
      </w:r>
      <w:r w:rsidRPr="00897002">
        <w:t xml:space="preserve">SECRETARY CLINTON </w:t>
      </w:r>
      <w:r>
        <w:t>WAS</w:t>
      </w:r>
      <w:r w:rsidRPr="00897002">
        <w:t xml:space="preserve"> NOT ENTIRELY CLEAR ABOUT HOW SHE WOULD REFORM </w:t>
      </w:r>
      <w:proofErr w:type="spellStart"/>
      <w:r w:rsidRPr="00897002">
        <w:t>NSA</w:t>
      </w:r>
      <w:proofErr w:type="spellEnd"/>
      <w:r w:rsidRPr="00897002">
        <w:t xml:space="preserve"> PRACTICES, BUT SEEMED TO SUPPORT GREATER TRANSPARENCY AND ADVOCATED A “BETTER BALANCE”</w:t>
      </w:r>
    </w:p>
    <w:p w:rsidR="00746A19" w:rsidRPr="00897002" w:rsidRDefault="00746A19" w:rsidP="00746A19"/>
    <w:p w:rsidR="00746A19" w:rsidRDefault="00746A19" w:rsidP="00746A19">
      <w:pPr>
        <w:rPr>
          <w:b/>
        </w:rPr>
      </w:pPr>
      <w:r w:rsidRPr="00BE4B26">
        <w:rPr>
          <w:b/>
        </w:rPr>
        <w:t xml:space="preserve">Secretary Clinton: </w:t>
      </w:r>
      <w:r>
        <w:rPr>
          <w:b/>
        </w:rPr>
        <w:t>“</w:t>
      </w:r>
      <w:r w:rsidRPr="00BE4B26">
        <w:rPr>
          <w:b/>
        </w:rPr>
        <w:t xml:space="preserve">I Think The </w:t>
      </w:r>
      <w:proofErr w:type="spellStart"/>
      <w:r w:rsidRPr="00BE4B26">
        <w:rPr>
          <w:b/>
        </w:rPr>
        <w:t>NSA</w:t>
      </w:r>
      <w:proofErr w:type="spellEnd"/>
      <w:r w:rsidRPr="00BE4B26">
        <w:rPr>
          <w:b/>
        </w:rPr>
        <w:t xml:space="preserve"> Needs To Be More Transparent About What It Is Doing, Sharing With The American People, Which It Wasn't.</w:t>
      </w:r>
      <w:r>
        <w:rPr>
          <w:b/>
        </w:rPr>
        <w:t>”</w:t>
      </w:r>
      <w:r w:rsidRPr="00BE4B26">
        <w:rPr>
          <w:b/>
        </w:rPr>
        <w:t xml:space="preserve"> </w:t>
      </w:r>
      <w:r>
        <w:t xml:space="preserve">“CLINTON: I think the </w:t>
      </w:r>
      <w:proofErr w:type="spellStart"/>
      <w:r>
        <w:t>NSA</w:t>
      </w:r>
      <w:proofErr w:type="spellEnd"/>
      <w:r>
        <w:t xml:space="preserve"> needs to be more transparent about what it is doing, sharing with the American people, which it wasn't. And I think a lot of the reaction about the </w:t>
      </w:r>
      <w:proofErr w:type="spellStart"/>
      <w:r>
        <w:t>NSA</w:t>
      </w:r>
      <w:proofErr w:type="spellEnd"/>
      <w:r>
        <w:t xml:space="preserve">, people felt betrayed. They felt, wait, you didn't tell us you were doing this. And all of a sudden now, we're reading about it on the front page…So when you say, ‘Would you throttle it back?’ Well, the </w:t>
      </w:r>
      <w:proofErr w:type="spellStart"/>
      <w:r>
        <w:t>NSA</w:t>
      </w:r>
      <w:proofErr w:type="spellEnd"/>
      <w:r>
        <w:t xml:space="preserve"> has to act lawfully. And we as a country have to decide what the rules are. And then we have to make it absolutely clear that we're going to hold them accountable. What we had because of post-9/11 legislation was a lot more flexibility than I think people really understood, and was not explained to them. I voted against the </w:t>
      </w:r>
      <w:proofErr w:type="spellStart"/>
      <w:r>
        <w:t>FISA</w:t>
      </w:r>
      <w:proofErr w:type="spellEnd"/>
      <w:r>
        <w:t xml:space="preserve"> Amendments in 2008 because I didn't think they went far enough to kind of hold us accountable in the Congress for what was going on.” [Re/Code, YouTube, </w:t>
      </w:r>
      <w:hyperlink r:id="rId407" w:anchor="t=1931" w:history="1">
        <w:r w:rsidRPr="00C25270">
          <w:rPr>
            <w:rStyle w:val="Hyperlink"/>
          </w:rPr>
          <w:t>2/24/15</w:t>
        </w:r>
      </w:hyperlink>
      <w:r>
        <w:t>]</w:t>
      </w:r>
    </w:p>
    <w:p w:rsidR="00746A19" w:rsidRDefault="00746A19" w:rsidP="00746A19">
      <w:pPr>
        <w:rPr>
          <w:b/>
        </w:rPr>
      </w:pPr>
    </w:p>
    <w:p w:rsidR="00746A19" w:rsidRDefault="00746A19" w:rsidP="00746A19">
      <w:r w:rsidRPr="00BE4B26">
        <w:rPr>
          <w:b/>
        </w:rPr>
        <w:t>Secretary Clinton</w:t>
      </w:r>
      <w:r>
        <w:rPr>
          <w:b/>
        </w:rPr>
        <w:t>: “</w:t>
      </w:r>
      <w:r w:rsidRPr="00BE4B26">
        <w:rPr>
          <w:b/>
        </w:rPr>
        <w:t xml:space="preserve">I Voted Against The </w:t>
      </w:r>
      <w:proofErr w:type="spellStart"/>
      <w:r w:rsidRPr="00BE4B26">
        <w:rPr>
          <w:b/>
        </w:rPr>
        <w:t>FISA</w:t>
      </w:r>
      <w:proofErr w:type="spellEnd"/>
      <w:r w:rsidRPr="00BE4B26">
        <w:rPr>
          <w:b/>
        </w:rPr>
        <w:t xml:space="preserve"> Amendments In 2008 Because I Didn't Think They Went Far Enough To Kind Of Hold Us Accountable In The Congress For What Was Going On.” </w:t>
      </w:r>
      <w:r>
        <w:t xml:space="preserve">“CLINTON: I think the </w:t>
      </w:r>
      <w:proofErr w:type="spellStart"/>
      <w:r>
        <w:t>NSA</w:t>
      </w:r>
      <w:proofErr w:type="spellEnd"/>
      <w:r>
        <w:t xml:space="preserve"> needs to be more transparent about what it is doing, sharing with the American people, which it wasn't. And I think a lot of the reaction about the </w:t>
      </w:r>
      <w:proofErr w:type="spellStart"/>
      <w:r>
        <w:t>NSA</w:t>
      </w:r>
      <w:proofErr w:type="spellEnd"/>
      <w:r>
        <w:t xml:space="preserve">, people felt betrayed. They felt, wait, you didn't tell us you were doing this. And all of a sudden now, we're reading about it on the front page…So when you say, ‘Would you throttle it back?’ Well, the </w:t>
      </w:r>
      <w:proofErr w:type="spellStart"/>
      <w:r>
        <w:t>NSA</w:t>
      </w:r>
      <w:proofErr w:type="spellEnd"/>
      <w:r>
        <w:t xml:space="preserve"> has to act lawfully. And we as a country have to decide what the rules are. And then we have to make it absolutely clear that we're going to hold them accountable. What we had because of post-9/11 legislation was a lot more flexibility than I think people really understood, and was not explained to them. I voted against the </w:t>
      </w:r>
      <w:proofErr w:type="spellStart"/>
      <w:r>
        <w:t>FISA</w:t>
      </w:r>
      <w:proofErr w:type="spellEnd"/>
      <w:r>
        <w:t xml:space="preserve"> Amendments in 2008 because I didn't think they went far enough to kind of hold us accountable in the Congress for what was going on. SWISHER: By flexibility you mean too much spying power, really. CLINTON: Well yeah but how much is too much? And how much is not enough? That's the hard part. I think if Americans felt like, number one, you're not going after my personal information, the content of my personal information. But I do want you to get the bad guys, because I don't want them to use social media, to use communications devices invented right here to plot against us. So let's draw the line. And I think it's hard if everybody's in their corner. So I resist saying it has to be this or that. I want us to come to a better balance.” [Re/Code, YouTube, </w:t>
      </w:r>
      <w:hyperlink r:id="rId408" w:anchor="t=1931" w:history="1">
        <w:r w:rsidRPr="00C25270">
          <w:rPr>
            <w:rStyle w:val="Hyperlink"/>
          </w:rPr>
          <w:t>2/24/15</w:t>
        </w:r>
      </w:hyperlink>
      <w:r>
        <w:t>]</w:t>
      </w:r>
    </w:p>
    <w:p w:rsidR="00746A19" w:rsidRDefault="00746A19" w:rsidP="00746A19"/>
    <w:p w:rsidR="00746A19" w:rsidRDefault="00746A19" w:rsidP="00746A19">
      <w:r>
        <w:rPr>
          <w:b/>
        </w:rPr>
        <w:t xml:space="preserve">Secretary </w:t>
      </w:r>
      <w:r w:rsidRPr="00C25270">
        <w:rPr>
          <w:b/>
        </w:rPr>
        <w:t xml:space="preserve">Clinton On </w:t>
      </w:r>
      <w:proofErr w:type="spellStart"/>
      <w:r w:rsidRPr="00C25270">
        <w:rPr>
          <w:b/>
        </w:rPr>
        <w:t>NSA</w:t>
      </w:r>
      <w:proofErr w:type="spellEnd"/>
      <w:r w:rsidRPr="00C25270">
        <w:rPr>
          <w:b/>
        </w:rPr>
        <w:t xml:space="preserve"> Bulk Collection: “I Want Us To Come To A Better Balance.”</w:t>
      </w:r>
      <w:r>
        <w:t xml:space="preserve"> SWISHER: By flexibility you mean too much spying power, really. CLINTON: Well yeah but how much is too much? And how much is not enough? That's the hard part. I think if Americans felt like, number one, you're not going after my personal information, the content of my personal information. But I do want you to get the bad guys, because I don't want them to use social media, to use communications devices invented right here to plot against us. So let's draw the line. And I think it's hard if everybody's in their corner. So I resist saying it has to be this or that. I want us to come to a better balance.” [Re/Code, YouTube, </w:t>
      </w:r>
      <w:hyperlink r:id="rId409" w:anchor="t=1931" w:history="1">
        <w:r w:rsidRPr="00C25270">
          <w:rPr>
            <w:rStyle w:val="Hyperlink"/>
          </w:rPr>
          <w:t>2/24/15</w:t>
        </w:r>
      </w:hyperlink>
      <w:r>
        <w:t>]</w:t>
      </w:r>
    </w:p>
    <w:p w:rsidR="006F23A5" w:rsidRDefault="006F23A5" w:rsidP="00746A19"/>
    <w:p w:rsidR="006F23A5" w:rsidRDefault="006F23A5" w:rsidP="006F23A5">
      <w:pPr>
        <w:pStyle w:val="Heading2"/>
      </w:pPr>
      <w:r>
        <w:t>EDWARD SNOWDEN</w:t>
      </w:r>
    </w:p>
    <w:p w:rsidR="006F23A5" w:rsidRDefault="006F23A5" w:rsidP="00746A19">
      <w:pPr>
        <w:rPr>
          <w:b/>
        </w:rPr>
      </w:pPr>
    </w:p>
    <w:p w:rsidR="006F23A5" w:rsidRDefault="006F23A5" w:rsidP="00746A19">
      <w:proofErr w:type="gramStart"/>
      <w:r>
        <w:rPr>
          <w:b/>
        </w:rPr>
        <w:t>Secretary Clinton Said She Could Never Condone Snowden’s Leaks.</w:t>
      </w:r>
      <w:proofErr w:type="gramEnd"/>
      <w:r>
        <w:t xml:space="preserve"> [The Week, </w:t>
      </w:r>
      <w:hyperlink r:id="rId410" w:history="1">
        <w:r w:rsidRPr="00561263">
          <w:rPr>
            <w:rStyle w:val="Hyperlink"/>
          </w:rPr>
          <w:t>2/25/15</w:t>
        </w:r>
      </w:hyperlink>
      <w:r>
        <w:t>]</w:t>
      </w:r>
    </w:p>
    <w:p w:rsidR="00746A19" w:rsidRDefault="00746A19" w:rsidP="00746A19"/>
    <w:p w:rsidR="00746A19" w:rsidRDefault="00746A19" w:rsidP="00746A19">
      <w:pPr>
        <w:pStyle w:val="Heading1"/>
      </w:pPr>
      <w:bookmarkStart w:id="164" w:name="_Toc422218316"/>
      <w:bookmarkStart w:id="165" w:name="_Toc422218310"/>
      <w:bookmarkStart w:id="166" w:name="_Toc422218227"/>
      <w:r>
        <w:lastRenderedPageBreak/>
        <w:t>ORGANIZATIONS LINKED TO CLINTON</w:t>
      </w:r>
      <w:bookmarkEnd w:id="164"/>
    </w:p>
    <w:p w:rsidR="00746A19" w:rsidRDefault="00746A19" w:rsidP="00746A19"/>
    <w:p w:rsidR="00746A19" w:rsidRDefault="00746A19" w:rsidP="00746A19">
      <w:pPr>
        <w:pStyle w:val="Heading2"/>
      </w:pPr>
      <w:bookmarkStart w:id="167" w:name="_Toc422218317"/>
      <w:r>
        <w:t>READY FOR HILLARY</w:t>
      </w:r>
      <w:bookmarkEnd w:id="167"/>
    </w:p>
    <w:p w:rsidR="00746A19" w:rsidRDefault="00746A19" w:rsidP="00746A19"/>
    <w:p w:rsidR="00746A19" w:rsidRDefault="00746A19" w:rsidP="00746A19">
      <w:pPr>
        <w:pStyle w:val="Heading3"/>
      </w:pPr>
      <w:bookmarkStart w:id="168" w:name="_Toc422218318"/>
      <w:r>
        <w:t>CRITICISM OF CONSULTANTS</w:t>
      </w:r>
      <w:bookmarkEnd w:id="168"/>
    </w:p>
    <w:p w:rsidR="00746A19" w:rsidRDefault="00746A19" w:rsidP="00746A19">
      <w:pPr>
        <w:pStyle w:val="Heading4"/>
      </w:pPr>
    </w:p>
    <w:p w:rsidR="00746A19" w:rsidRPr="00583D74" w:rsidRDefault="00746A19" w:rsidP="00746A19">
      <w:pPr>
        <w:pStyle w:val="Heading4"/>
      </w:pPr>
      <w:r>
        <w:t>FROM CONSERVATIVE GROUPS</w:t>
      </w:r>
    </w:p>
    <w:p w:rsidR="00746A19" w:rsidRDefault="00746A19" w:rsidP="00746A19">
      <w:pPr>
        <w:jc w:val="both"/>
        <w:rPr>
          <w:b/>
          <w:u w:val="single"/>
        </w:rPr>
      </w:pPr>
    </w:p>
    <w:p w:rsidR="00746A19" w:rsidRDefault="00746A19" w:rsidP="00746A19">
      <w:pPr>
        <w:jc w:val="both"/>
      </w:pPr>
      <w:r w:rsidRPr="00302C9E">
        <w:rPr>
          <w:b/>
          <w:u w:val="single"/>
        </w:rPr>
        <w:t>America Rising</w:t>
      </w:r>
      <w:r w:rsidRPr="002753A1">
        <w:rPr>
          <w:b/>
        </w:rPr>
        <w:t>: “@</w:t>
      </w:r>
      <w:proofErr w:type="spellStart"/>
      <w:r w:rsidRPr="002753A1">
        <w:rPr>
          <w:b/>
        </w:rPr>
        <w:t>ReadyForHillary</w:t>
      </w:r>
      <w:proofErr w:type="spellEnd"/>
      <w:r w:rsidRPr="002753A1">
        <w:rPr>
          <w:b/>
        </w:rPr>
        <w:t xml:space="preserve"> Consultants Charge Interns $3,500 </w:t>
      </w:r>
      <w:proofErr w:type="gramStart"/>
      <w:r w:rsidRPr="002753A1">
        <w:rPr>
          <w:b/>
        </w:rPr>
        <w:t>For</w:t>
      </w:r>
      <w:proofErr w:type="gramEnd"/>
      <w:r w:rsidRPr="002753A1">
        <w:rPr>
          <w:b/>
        </w:rPr>
        <w:t xml:space="preserve"> 5 Day Campaign Training; $1,500 For 5 Weeks Of Volunteering.”</w:t>
      </w:r>
      <w:r>
        <w:t xml:space="preserve"> [</w:t>
      </w:r>
      <w:proofErr w:type="spellStart"/>
      <w:r>
        <w:t>Twtter</w:t>
      </w:r>
      <w:proofErr w:type="spellEnd"/>
      <w:r>
        <w:t>, @</w:t>
      </w:r>
      <w:proofErr w:type="spellStart"/>
      <w:r>
        <w:t>ClintonCosts</w:t>
      </w:r>
      <w:proofErr w:type="spellEnd"/>
      <w:r>
        <w:t xml:space="preserve">, </w:t>
      </w:r>
      <w:hyperlink r:id="rId411" w:history="1">
        <w:r w:rsidRPr="002753A1">
          <w:rPr>
            <w:rStyle w:val="Hyperlink"/>
          </w:rPr>
          <w:t>7/24/14</w:t>
        </w:r>
      </w:hyperlink>
      <w:r>
        <w:t>]</w:t>
      </w:r>
    </w:p>
    <w:p w:rsidR="00746A19" w:rsidRDefault="00746A19" w:rsidP="00746A19"/>
    <w:p w:rsidR="00746A19" w:rsidRDefault="00746A19" w:rsidP="00746A19">
      <w:pPr>
        <w:pStyle w:val="Heading1"/>
      </w:pPr>
      <w:r>
        <w:t>PEOPLE FROM THE PAST</w:t>
      </w:r>
      <w:bookmarkEnd w:id="165"/>
    </w:p>
    <w:p w:rsidR="00746A19" w:rsidRDefault="00746A19" w:rsidP="00746A19"/>
    <w:p w:rsidR="00746A19" w:rsidRDefault="00746A19" w:rsidP="00746A19">
      <w:pPr>
        <w:pStyle w:val="Heading2"/>
      </w:pPr>
      <w:bookmarkStart w:id="169" w:name="_Toc422218311"/>
      <w:r>
        <w:t>DEFENSE OF ACCUSED RAPIST</w:t>
      </w:r>
      <w:bookmarkEnd w:id="169"/>
    </w:p>
    <w:p w:rsidR="00746A19" w:rsidRDefault="00746A19" w:rsidP="00746A19">
      <w:pPr>
        <w:jc w:val="both"/>
        <w:rPr>
          <w:rFonts w:cs="Arial"/>
          <w:b/>
          <w:szCs w:val="20"/>
          <w:u w:val="single"/>
        </w:rPr>
      </w:pPr>
    </w:p>
    <w:p w:rsidR="00746A19" w:rsidRDefault="00746A19" w:rsidP="00746A19">
      <w:pPr>
        <w:pStyle w:val="Heading3"/>
      </w:pPr>
      <w:bookmarkStart w:id="170" w:name="_Toc422218312"/>
      <w:r>
        <w:t>CRITICISM FOR DEFENSE OF ACCUSED RAPIST</w:t>
      </w:r>
      <w:bookmarkEnd w:id="170"/>
    </w:p>
    <w:p w:rsidR="00746A19" w:rsidRDefault="00746A19" w:rsidP="00746A19"/>
    <w:p w:rsidR="00746A19" w:rsidRPr="00502D39" w:rsidRDefault="00746A19" w:rsidP="00746A19">
      <w:pPr>
        <w:pStyle w:val="Heading4"/>
      </w:pPr>
      <w:r>
        <w:t>FROM PUNDITS</w:t>
      </w:r>
    </w:p>
    <w:p w:rsidR="00746A19" w:rsidRDefault="00746A19" w:rsidP="00746A19">
      <w:pPr>
        <w:jc w:val="both"/>
        <w:rPr>
          <w:rFonts w:cs="Arial"/>
          <w:b/>
          <w:szCs w:val="20"/>
          <w:u w:val="single"/>
        </w:rPr>
      </w:pPr>
    </w:p>
    <w:p w:rsidR="00746A19" w:rsidRDefault="00746A19" w:rsidP="00746A19">
      <w:pPr>
        <w:jc w:val="both"/>
        <w:rPr>
          <w:rFonts w:cs="Arial"/>
          <w:szCs w:val="20"/>
        </w:rPr>
      </w:pPr>
      <w:r w:rsidRPr="004039A9">
        <w:rPr>
          <w:rFonts w:cs="Arial"/>
          <w:b/>
          <w:szCs w:val="20"/>
          <w:u w:val="single"/>
        </w:rPr>
        <w:t>Washington Examiner</w:t>
      </w:r>
      <w:r>
        <w:rPr>
          <w:rFonts w:cs="Arial"/>
          <w:b/>
          <w:szCs w:val="20"/>
        </w:rPr>
        <w:t>’</w:t>
      </w:r>
      <w:r w:rsidRPr="004039A9">
        <w:rPr>
          <w:rFonts w:cs="Arial"/>
          <w:b/>
          <w:szCs w:val="20"/>
        </w:rPr>
        <w:t xml:space="preserve">s </w:t>
      </w:r>
      <w:proofErr w:type="spellStart"/>
      <w:r w:rsidRPr="004039A9">
        <w:rPr>
          <w:rFonts w:cs="Arial"/>
          <w:b/>
          <w:szCs w:val="20"/>
        </w:rPr>
        <w:t>Noemie</w:t>
      </w:r>
      <w:proofErr w:type="spellEnd"/>
      <w:r w:rsidRPr="004039A9">
        <w:rPr>
          <w:rFonts w:cs="Arial"/>
          <w:b/>
          <w:szCs w:val="20"/>
        </w:rPr>
        <w:t xml:space="preserve"> Emery: </w:t>
      </w:r>
      <w:r>
        <w:rPr>
          <w:rFonts w:cs="Arial"/>
          <w:b/>
          <w:szCs w:val="20"/>
        </w:rPr>
        <w:t xml:space="preserve">Hillary </w:t>
      </w:r>
      <w:r w:rsidRPr="004039A9">
        <w:rPr>
          <w:rFonts w:cs="Arial"/>
          <w:b/>
          <w:szCs w:val="20"/>
        </w:rPr>
        <w:t xml:space="preserve">Clinton </w:t>
      </w:r>
      <w:r>
        <w:rPr>
          <w:rFonts w:cs="Arial"/>
          <w:b/>
          <w:szCs w:val="20"/>
        </w:rPr>
        <w:t>“</w:t>
      </w:r>
      <w:r w:rsidRPr="004039A9">
        <w:rPr>
          <w:rFonts w:cs="Arial"/>
          <w:b/>
          <w:szCs w:val="20"/>
        </w:rPr>
        <w:t>Boasted Of Getting A Man Who Raped A 12-Year-Old Child Off With A Slap On The Wrist</w:t>
      </w:r>
      <w:r>
        <w:rPr>
          <w:rFonts w:cs="Arial"/>
          <w:b/>
          <w:szCs w:val="20"/>
        </w:rPr>
        <w:t>”</w:t>
      </w:r>
      <w:r w:rsidRPr="004039A9">
        <w:rPr>
          <w:rFonts w:cs="Arial"/>
          <w:b/>
          <w:szCs w:val="20"/>
        </w:rPr>
        <w:t xml:space="preserve"> And Voters Will </w:t>
      </w:r>
      <w:r>
        <w:rPr>
          <w:rFonts w:cs="Arial"/>
          <w:b/>
          <w:szCs w:val="20"/>
        </w:rPr>
        <w:t>“</w:t>
      </w:r>
      <w:r w:rsidRPr="004039A9">
        <w:rPr>
          <w:rFonts w:cs="Arial"/>
          <w:b/>
          <w:szCs w:val="20"/>
        </w:rPr>
        <w:t>Hear Ads In 2016 Of Hillary</w:t>
      </w:r>
      <w:r>
        <w:rPr>
          <w:rFonts w:cs="Arial"/>
          <w:b/>
          <w:szCs w:val="20"/>
        </w:rPr>
        <w:t>’</w:t>
      </w:r>
      <w:r w:rsidRPr="004039A9">
        <w:rPr>
          <w:rFonts w:cs="Arial"/>
          <w:b/>
          <w:szCs w:val="20"/>
        </w:rPr>
        <w:t>s Voice, Being Rather Too Happy</w:t>
      </w:r>
      <w:r>
        <w:rPr>
          <w:rFonts w:cs="Arial"/>
          <w:b/>
          <w:szCs w:val="20"/>
        </w:rPr>
        <w:t>”</w:t>
      </w:r>
      <w:r w:rsidRPr="004039A9">
        <w:rPr>
          <w:rFonts w:cs="Arial"/>
          <w:b/>
          <w:szCs w:val="20"/>
        </w:rPr>
        <w:t xml:space="preserve"> About It.</w:t>
      </w:r>
      <w:r w:rsidRPr="004039A9">
        <w:rPr>
          <w:rFonts w:cs="Arial"/>
          <w:szCs w:val="20"/>
        </w:rPr>
        <w:t xml:space="preserve"> </w:t>
      </w:r>
      <w:r>
        <w:rPr>
          <w:rFonts w:cs="Arial"/>
          <w:szCs w:val="20"/>
        </w:rPr>
        <w:t>“</w:t>
      </w:r>
      <w:r w:rsidRPr="004039A9">
        <w:rPr>
          <w:rFonts w:cs="Arial"/>
          <w:szCs w:val="20"/>
        </w:rPr>
        <w:t xml:space="preserve">As for Hillary Clinton, she took a long step toward becoming toxic when tapes emerged of a years-old conversation in which she boasted of getting a man who raped a 12-year -old child off with a slap on the wrist. In doing so, she painted the girl as unstable, and given to making things up. Ruth Marcus says, she was </w:t>
      </w:r>
      <w:r>
        <w:rPr>
          <w:rFonts w:cs="Arial"/>
          <w:szCs w:val="20"/>
        </w:rPr>
        <w:t>‘</w:t>
      </w:r>
      <w:r w:rsidRPr="004039A9">
        <w:rPr>
          <w:rFonts w:cs="Arial"/>
          <w:szCs w:val="20"/>
        </w:rPr>
        <w:t>doing her job,</w:t>
      </w:r>
      <w:r>
        <w:rPr>
          <w:rFonts w:cs="Arial"/>
          <w:szCs w:val="20"/>
        </w:rPr>
        <w:t>’</w:t>
      </w:r>
      <w:r w:rsidRPr="004039A9">
        <w:rPr>
          <w:rFonts w:cs="Arial"/>
          <w:szCs w:val="20"/>
        </w:rPr>
        <w:t xml:space="preserve"> but did she have to so much like doing it? Karen </w:t>
      </w:r>
      <w:proofErr w:type="spellStart"/>
      <w:r w:rsidRPr="004039A9">
        <w:rPr>
          <w:rFonts w:cs="Arial"/>
          <w:szCs w:val="20"/>
        </w:rPr>
        <w:t>Tumulty</w:t>
      </w:r>
      <w:proofErr w:type="spellEnd"/>
      <w:r w:rsidRPr="004039A9">
        <w:rPr>
          <w:rFonts w:cs="Arial"/>
          <w:szCs w:val="20"/>
        </w:rPr>
        <w:t xml:space="preserve"> called her tone </w:t>
      </w:r>
      <w:r>
        <w:rPr>
          <w:rFonts w:cs="Arial"/>
          <w:szCs w:val="20"/>
        </w:rPr>
        <w:t>‘</w:t>
      </w:r>
      <w:r w:rsidRPr="004039A9">
        <w:rPr>
          <w:rFonts w:cs="Arial"/>
          <w:szCs w:val="20"/>
        </w:rPr>
        <w:t>swaggering.</w:t>
      </w:r>
      <w:r>
        <w:rPr>
          <w:rFonts w:cs="Arial"/>
          <w:szCs w:val="20"/>
        </w:rPr>
        <w:t>’</w:t>
      </w:r>
      <w:r w:rsidRPr="004039A9">
        <w:rPr>
          <w:rFonts w:cs="Arial"/>
          <w:szCs w:val="20"/>
        </w:rPr>
        <w:t xml:space="preserve"> Susan Page and Andrea Mitchell agreed. Don</w:t>
      </w:r>
      <w:r>
        <w:rPr>
          <w:rFonts w:cs="Arial"/>
          <w:szCs w:val="20"/>
        </w:rPr>
        <w:t>’</w:t>
      </w:r>
      <w:r w:rsidRPr="004039A9">
        <w:rPr>
          <w:rFonts w:cs="Arial"/>
          <w:szCs w:val="20"/>
        </w:rPr>
        <w:t>t count on people buying Marcus</w:t>
      </w:r>
      <w:r>
        <w:rPr>
          <w:rFonts w:cs="Arial"/>
          <w:szCs w:val="20"/>
        </w:rPr>
        <w:t>’</w:t>
      </w:r>
      <w:r w:rsidRPr="004039A9">
        <w:rPr>
          <w:rFonts w:cs="Arial"/>
          <w:szCs w:val="20"/>
        </w:rPr>
        <w:t xml:space="preserve"> line when they hear ads in 2016 of Hillary</w:t>
      </w:r>
      <w:r>
        <w:rPr>
          <w:rFonts w:cs="Arial"/>
          <w:szCs w:val="20"/>
        </w:rPr>
        <w:t>’</w:t>
      </w:r>
      <w:r w:rsidRPr="004039A9">
        <w:rPr>
          <w:rFonts w:cs="Arial"/>
          <w:szCs w:val="20"/>
        </w:rPr>
        <w:t>s voice, being rather too happy; the victim, saying the trial destroyed her; and the mother of the Navy SEAL killed in Benghazi, saying Hillary lied to her over her son</w:t>
      </w:r>
      <w:r>
        <w:rPr>
          <w:rFonts w:cs="Arial"/>
          <w:szCs w:val="20"/>
        </w:rPr>
        <w:t>’</w:t>
      </w:r>
      <w:r w:rsidRPr="004039A9">
        <w:rPr>
          <w:rFonts w:cs="Arial"/>
          <w:szCs w:val="20"/>
        </w:rPr>
        <w:t xml:space="preserve">s dead body about how and why he was killed. </w:t>
      </w:r>
      <w:proofErr w:type="gramStart"/>
      <w:r w:rsidRPr="004039A9">
        <w:rPr>
          <w:rFonts w:cs="Arial"/>
          <w:szCs w:val="20"/>
        </w:rPr>
        <w:t xml:space="preserve">So much for concern about </w:t>
      </w:r>
      <w:r>
        <w:rPr>
          <w:rFonts w:cs="Arial"/>
          <w:szCs w:val="20"/>
        </w:rPr>
        <w:t>“</w:t>
      </w:r>
      <w:r w:rsidRPr="004039A9">
        <w:rPr>
          <w:rFonts w:cs="Arial"/>
          <w:szCs w:val="20"/>
        </w:rPr>
        <w:t>girls and women,</w:t>
      </w:r>
      <w:r>
        <w:rPr>
          <w:rFonts w:cs="Arial"/>
          <w:szCs w:val="20"/>
        </w:rPr>
        <w:t>”</w:t>
      </w:r>
      <w:r w:rsidRPr="004039A9">
        <w:rPr>
          <w:rFonts w:cs="Arial"/>
          <w:szCs w:val="20"/>
        </w:rPr>
        <w:t xml:space="preserve"> and their fine feelings.</w:t>
      </w:r>
      <w:proofErr w:type="gramEnd"/>
      <w:r w:rsidRPr="004039A9">
        <w:rPr>
          <w:rFonts w:cs="Arial"/>
          <w:szCs w:val="20"/>
        </w:rPr>
        <w:t xml:space="preserve"> The only girl and woman Hillary Clinton was ever concerned for was Hillary Clinton. We now have her word about that.</w:t>
      </w:r>
      <w:r>
        <w:rPr>
          <w:rFonts w:cs="Arial"/>
          <w:szCs w:val="20"/>
        </w:rPr>
        <w:t>”</w:t>
      </w:r>
      <w:r w:rsidRPr="004039A9">
        <w:rPr>
          <w:rFonts w:cs="Arial"/>
          <w:szCs w:val="20"/>
        </w:rPr>
        <w:t xml:space="preserve"> [</w:t>
      </w:r>
      <w:proofErr w:type="spellStart"/>
      <w:r w:rsidRPr="004039A9">
        <w:rPr>
          <w:rFonts w:cs="Arial"/>
          <w:szCs w:val="20"/>
        </w:rPr>
        <w:t>Noemie</w:t>
      </w:r>
      <w:proofErr w:type="spellEnd"/>
      <w:r w:rsidRPr="004039A9">
        <w:rPr>
          <w:rFonts w:cs="Arial"/>
          <w:szCs w:val="20"/>
        </w:rPr>
        <w:t xml:space="preserve"> Emery op-ed, Washington Examiner, </w:t>
      </w:r>
      <w:hyperlink r:id="rId412" w:history="1">
        <w:r w:rsidRPr="004039A9">
          <w:rPr>
            <w:rStyle w:val="Hyperlink"/>
            <w:rFonts w:cs="Arial"/>
            <w:szCs w:val="20"/>
          </w:rPr>
          <w:t>7/15/14</w:t>
        </w:r>
      </w:hyperlink>
      <w:r w:rsidRPr="004039A9">
        <w:rPr>
          <w:rFonts w:cs="Arial"/>
          <w:szCs w:val="20"/>
        </w:rPr>
        <w:t>]</w:t>
      </w:r>
    </w:p>
    <w:p w:rsidR="00746A19" w:rsidRDefault="00746A19" w:rsidP="00746A19">
      <w:pPr>
        <w:jc w:val="both"/>
        <w:rPr>
          <w:rFonts w:cs="Arial"/>
          <w:szCs w:val="20"/>
        </w:rPr>
      </w:pPr>
    </w:p>
    <w:p w:rsidR="00746A19" w:rsidRPr="004039A9" w:rsidRDefault="00746A19" w:rsidP="00746A19">
      <w:pPr>
        <w:pStyle w:val="Heading4"/>
      </w:pPr>
      <w:r>
        <w:t>FROM REPUBLICANS</w:t>
      </w:r>
    </w:p>
    <w:p w:rsidR="00746A19" w:rsidRDefault="00746A19" w:rsidP="00746A19">
      <w:pPr>
        <w:jc w:val="both"/>
        <w:rPr>
          <w:rFonts w:cs="Arial"/>
          <w:b/>
          <w:szCs w:val="20"/>
        </w:rPr>
      </w:pPr>
    </w:p>
    <w:p w:rsidR="00746A19" w:rsidRDefault="00746A19" w:rsidP="00746A19">
      <w:pPr>
        <w:jc w:val="both"/>
        <w:rPr>
          <w:rFonts w:cs="Arial"/>
          <w:szCs w:val="20"/>
        </w:rPr>
      </w:pPr>
      <w:r w:rsidRPr="004039A9">
        <w:rPr>
          <w:rFonts w:cs="Arial"/>
          <w:b/>
          <w:szCs w:val="20"/>
        </w:rPr>
        <w:t xml:space="preserve">Akin: There </w:t>
      </w:r>
      <w:proofErr w:type="gramStart"/>
      <w:r w:rsidRPr="004039A9">
        <w:rPr>
          <w:rFonts w:cs="Arial"/>
          <w:b/>
          <w:szCs w:val="20"/>
        </w:rPr>
        <w:t>Is</w:t>
      </w:r>
      <w:proofErr w:type="gramEnd"/>
      <w:r w:rsidRPr="004039A9">
        <w:rPr>
          <w:rFonts w:cs="Arial"/>
          <w:b/>
          <w:szCs w:val="20"/>
        </w:rPr>
        <w:t xml:space="preserve"> A </w:t>
      </w:r>
      <w:r>
        <w:rPr>
          <w:rFonts w:cs="Arial"/>
          <w:b/>
          <w:szCs w:val="20"/>
        </w:rPr>
        <w:t>“</w:t>
      </w:r>
      <w:r w:rsidRPr="004039A9">
        <w:rPr>
          <w:rFonts w:cs="Arial"/>
          <w:b/>
          <w:szCs w:val="20"/>
        </w:rPr>
        <w:t>Democrat War On Women,</w:t>
      </w:r>
      <w:r>
        <w:rPr>
          <w:rFonts w:cs="Arial"/>
          <w:b/>
          <w:szCs w:val="20"/>
        </w:rPr>
        <w:t>”</w:t>
      </w:r>
      <w:r w:rsidRPr="004039A9">
        <w:rPr>
          <w:rFonts w:cs="Arial"/>
          <w:b/>
          <w:szCs w:val="20"/>
        </w:rPr>
        <w:t xml:space="preserve"> As Evidenced By </w:t>
      </w:r>
      <w:r>
        <w:rPr>
          <w:rFonts w:cs="Arial"/>
          <w:b/>
          <w:szCs w:val="20"/>
        </w:rPr>
        <w:t>Hillary</w:t>
      </w:r>
      <w:r w:rsidRPr="004039A9">
        <w:rPr>
          <w:rFonts w:cs="Arial"/>
          <w:b/>
          <w:szCs w:val="20"/>
        </w:rPr>
        <w:t xml:space="preserve"> Clinton Knowingly </w:t>
      </w:r>
      <w:r>
        <w:rPr>
          <w:rFonts w:cs="Arial"/>
          <w:b/>
          <w:szCs w:val="20"/>
        </w:rPr>
        <w:t>“</w:t>
      </w:r>
      <w:r w:rsidRPr="004039A9">
        <w:rPr>
          <w:rFonts w:cs="Arial"/>
          <w:b/>
          <w:szCs w:val="20"/>
        </w:rPr>
        <w:t>Representing A Guy Who</w:t>
      </w:r>
      <w:r>
        <w:rPr>
          <w:rFonts w:cs="Arial"/>
          <w:b/>
          <w:szCs w:val="20"/>
        </w:rPr>
        <w:t>’s A Rapist.”</w:t>
      </w:r>
      <w:r>
        <w:rPr>
          <w:rFonts w:cs="Arial"/>
          <w:szCs w:val="20"/>
        </w:rPr>
        <w:t xml:space="preserve"> Appearing on The Daily Rundown with Chuck Todd, Todd Akin said, “</w:t>
      </w:r>
      <w:r w:rsidRPr="004039A9">
        <w:rPr>
          <w:rFonts w:cs="Arial"/>
          <w:szCs w:val="20"/>
        </w:rPr>
        <w:t>Even setting aside this sworn testimony under oath of Broderick, who claimed under oath that Bill Clinton raped her, you still have countless other examples of Bill Clinton being involved in assault on women or indecent behavior with women, and he gets an applause! Now it seems like to me it</w:t>
      </w:r>
      <w:r>
        <w:rPr>
          <w:rFonts w:cs="Arial"/>
          <w:szCs w:val="20"/>
        </w:rPr>
        <w:t>’</w:t>
      </w:r>
      <w:r w:rsidRPr="004039A9">
        <w:rPr>
          <w:rFonts w:cs="Arial"/>
          <w:szCs w:val="20"/>
        </w:rPr>
        <w:t>s a Democrat war on women. Now spin forward a little bit to the last month or two, we get to Hillary Clinton. Turns out she</w:t>
      </w:r>
      <w:r>
        <w:rPr>
          <w:rFonts w:cs="Arial"/>
          <w:szCs w:val="20"/>
        </w:rPr>
        <w:t>’</w:t>
      </w:r>
      <w:r w:rsidRPr="004039A9">
        <w:rPr>
          <w:rFonts w:cs="Arial"/>
          <w:szCs w:val="20"/>
        </w:rPr>
        <w:t>s representing a guy who</w:t>
      </w:r>
      <w:r>
        <w:rPr>
          <w:rFonts w:cs="Arial"/>
          <w:szCs w:val="20"/>
        </w:rPr>
        <w:t>’</w:t>
      </w:r>
      <w:r w:rsidRPr="004039A9">
        <w:rPr>
          <w:rFonts w:cs="Arial"/>
          <w:szCs w:val="20"/>
        </w:rPr>
        <w:t>s a rapist. She knows he</w:t>
      </w:r>
      <w:r>
        <w:rPr>
          <w:rFonts w:cs="Arial"/>
          <w:szCs w:val="20"/>
        </w:rPr>
        <w:t>’</w:t>
      </w:r>
      <w:r w:rsidRPr="004039A9">
        <w:rPr>
          <w:rFonts w:cs="Arial"/>
          <w:szCs w:val="20"/>
        </w:rPr>
        <w:t>s a rapist. He raped a 12-year-old girl. She uses her influence—</w:t>
      </w:r>
      <w:r>
        <w:rPr>
          <w:rFonts w:cs="Arial"/>
          <w:szCs w:val="20"/>
        </w:rPr>
        <w:t>” [The Daily Rundown with Chuck Todd, MSNBC, 7/17/14]</w:t>
      </w:r>
    </w:p>
    <w:p w:rsidR="00746A19" w:rsidRDefault="00746A19" w:rsidP="00746A19">
      <w:pPr>
        <w:jc w:val="both"/>
        <w:rPr>
          <w:rFonts w:cs="Arial"/>
          <w:b/>
          <w:szCs w:val="20"/>
          <w:u w:val="single"/>
        </w:rPr>
      </w:pPr>
    </w:p>
    <w:p w:rsidR="00746A19" w:rsidRDefault="00746A19" w:rsidP="00746A19">
      <w:pPr>
        <w:jc w:val="both"/>
        <w:rPr>
          <w:rFonts w:cs="Arial"/>
          <w:b/>
          <w:szCs w:val="20"/>
          <w:u w:val="single"/>
        </w:rPr>
      </w:pPr>
    </w:p>
    <w:p w:rsidR="00746A19" w:rsidRDefault="00746A19" w:rsidP="00746A19">
      <w:pPr>
        <w:pStyle w:val="Heading3"/>
      </w:pPr>
      <w:bookmarkStart w:id="171" w:name="_Toc422218313"/>
      <w:r>
        <w:t>DEFENSE OF DEFENSE OF ACCUSED RAPIST</w:t>
      </w:r>
      <w:bookmarkEnd w:id="171"/>
    </w:p>
    <w:p w:rsidR="00746A19" w:rsidRDefault="00746A19" w:rsidP="00746A19">
      <w:pPr>
        <w:jc w:val="both"/>
        <w:rPr>
          <w:rFonts w:cs="Arial"/>
          <w:b/>
          <w:szCs w:val="20"/>
          <w:u w:val="single"/>
        </w:rPr>
      </w:pPr>
    </w:p>
    <w:p w:rsidR="00746A19" w:rsidRDefault="00746A19" w:rsidP="00746A19">
      <w:pPr>
        <w:pStyle w:val="Heading4"/>
      </w:pPr>
      <w:r>
        <w:t>FROM FACT CHECKERS</w:t>
      </w:r>
    </w:p>
    <w:p w:rsidR="00746A19" w:rsidRDefault="00746A19" w:rsidP="00746A19">
      <w:pPr>
        <w:jc w:val="both"/>
        <w:rPr>
          <w:rFonts w:cs="Arial"/>
          <w:b/>
          <w:szCs w:val="20"/>
          <w:u w:val="single"/>
        </w:rPr>
      </w:pPr>
    </w:p>
    <w:p w:rsidR="00746A19" w:rsidRDefault="00746A19" w:rsidP="00746A19">
      <w:pPr>
        <w:jc w:val="both"/>
        <w:rPr>
          <w:rFonts w:cs="Arial"/>
          <w:szCs w:val="20"/>
        </w:rPr>
      </w:pPr>
      <w:r w:rsidRPr="003914F4">
        <w:rPr>
          <w:rFonts w:cs="Arial"/>
          <w:b/>
          <w:szCs w:val="20"/>
          <w:u w:val="single"/>
        </w:rPr>
        <w:t>Tampa Bay Times</w:t>
      </w:r>
      <w:r>
        <w:rPr>
          <w:rFonts w:cs="Arial"/>
          <w:b/>
          <w:szCs w:val="20"/>
        </w:rPr>
        <w:t>’</w:t>
      </w:r>
      <w:r w:rsidRPr="003914F4">
        <w:rPr>
          <w:rFonts w:cs="Arial"/>
          <w:b/>
          <w:szCs w:val="20"/>
        </w:rPr>
        <w:t xml:space="preserve"> </w:t>
      </w:r>
      <w:proofErr w:type="spellStart"/>
      <w:r w:rsidRPr="003914F4">
        <w:rPr>
          <w:rFonts w:cs="Arial"/>
          <w:b/>
          <w:szCs w:val="20"/>
        </w:rPr>
        <w:t>Politifact</w:t>
      </w:r>
      <w:proofErr w:type="spellEnd"/>
      <w:r w:rsidRPr="003914F4">
        <w:rPr>
          <w:rFonts w:cs="Arial"/>
          <w:b/>
          <w:szCs w:val="20"/>
        </w:rPr>
        <w:t xml:space="preserve">: Despite </w:t>
      </w:r>
      <w:r>
        <w:rPr>
          <w:rFonts w:cs="Arial"/>
          <w:b/>
          <w:szCs w:val="20"/>
        </w:rPr>
        <w:t>“</w:t>
      </w:r>
      <w:r w:rsidRPr="003914F4">
        <w:rPr>
          <w:rFonts w:cs="Arial"/>
          <w:b/>
          <w:szCs w:val="20"/>
        </w:rPr>
        <w:t xml:space="preserve">A Few Inconsistencies </w:t>
      </w:r>
      <w:proofErr w:type="gramStart"/>
      <w:r w:rsidRPr="003914F4">
        <w:rPr>
          <w:rFonts w:cs="Arial"/>
          <w:b/>
          <w:szCs w:val="20"/>
        </w:rPr>
        <w:t>In</w:t>
      </w:r>
      <w:proofErr w:type="gramEnd"/>
      <w:r w:rsidRPr="003914F4">
        <w:rPr>
          <w:rFonts w:cs="Arial"/>
          <w:b/>
          <w:szCs w:val="20"/>
        </w:rPr>
        <w:t xml:space="preserve"> Clinton</w:t>
      </w:r>
      <w:r>
        <w:rPr>
          <w:rFonts w:cs="Arial"/>
          <w:b/>
          <w:szCs w:val="20"/>
        </w:rPr>
        <w:t>’</w:t>
      </w:r>
      <w:r w:rsidRPr="003914F4">
        <w:rPr>
          <w:rFonts w:cs="Arial"/>
          <w:b/>
          <w:szCs w:val="20"/>
        </w:rPr>
        <w:t>s Recollection Of The Nearly 40-Year Old Events,</w:t>
      </w:r>
      <w:r>
        <w:rPr>
          <w:rFonts w:cs="Arial"/>
          <w:b/>
          <w:szCs w:val="20"/>
        </w:rPr>
        <w:t>”</w:t>
      </w:r>
      <w:r w:rsidRPr="003914F4">
        <w:rPr>
          <w:rFonts w:cs="Arial"/>
          <w:b/>
          <w:szCs w:val="20"/>
        </w:rPr>
        <w:t xml:space="preserve"> Significant Evidence Showed </w:t>
      </w:r>
      <w:r>
        <w:rPr>
          <w:rFonts w:cs="Arial"/>
          <w:b/>
          <w:szCs w:val="20"/>
        </w:rPr>
        <w:t>Hillary</w:t>
      </w:r>
      <w:r w:rsidRPr="003914F4">
        <w:rPr>
          <w:rFonts w:cs="Arial"/>
          <w:b/>
          <w:szCs w:val="20"/>
        </w:rPr>
        <w:t xml:space="preserve"> Clinton </w:t>
      </w:r>
      <w:r>
        <w:rPr>
          <w:rFonts w:cs="Arial"/>
          <w:b/>
          <w:szCs w:val="20"/>
        </w:rPr>
        <w:t>“</w:t>
      </w:r>
      <w:r w:rsidRPr="003914F4">
        <w:rPr>
          <w:rFonts w:cs="Arial"/>
          <w:b/>
          <w:szCs w:val="20"/>
        </w:rPr>
        <w:t>Had Little Choice But To Take The Case.</w:t>
      </w:r>
      <w:r>
        <w:rPr>
          <w:rFonts w:cs="Arial"/>
          <w:b/>
          <w:szCs w:val="20"/>
        </w:rPr>
        <w:t>”</w:t>
      </w:r>
      <w:r>
        <w:rPr>
          <w:rFonts w:cs="Arial"/>
          <w:szCs w:val="20"/>
        </w:rPr>
        <w:t xml:space="preserve"> “</w:t>
      </w:r>
      <w:r w:rsidRPr="003914F4">
        <w:rPr>
          <w:rFonts w:cs="Arial"/>
          <w:szCs w:val="20"/>
        </w:rPr>
        <w:t xml:space="preserve">At </w:t>
      </w:r>
      <w:proofErr w:type="spellStart"/>
      <w:r w:rsidRPr="003914F4">
        <w:rPr>
          <w:rFonts w:cs="Arial"/>
          <w:szCs w:val="20"/>
        </w:rPr>
        <w:t>PolitiFact</w:t>
      </w:r>
      <w:proofErr w:type="spellEnd"/>
      <w:r w:rsidRPr="003914F4">
        <w:rPr>
          <w:rFonts w:cs="Arial"/>
          <w:szCs w:val="20"/>
        </w:rPr>
        <w:t>, we decided to review what</w:t>
      </w:r>
      <w:r>
        <w:rPr>
          <w:rFonts w:cs="Arial"/>
          <w:szCs w:val="20"/>
        </w:rPr>
        <w:t>’</w:t>
      </w:r>
      <w:r w:rsidRPr="003914F4">
        <w:rPr>
          <w:rFonts w:cs="Arial"/>
          <w:szCs w:val="20"/>
        </w:rPr>
        <w:t xml:space="preserve">s known about the case to see if Clinton accurately portrayed how she came to represent the defendant. Because some of the key players have </w:t>
      </w:r>
      <w:r w:rsidRPr="003914F4">
        <w:rPr>
          <w:rFonts w:cs="Arial"/>
          <w:szCs w:val="20"/>
        </w:rPr>
        <w:lastRenderedPageBreak/>
        <w:t>died, we won</w:t>
      </w:r>
      <w:r>
        <w:rPr>
          <w:rFonts w:cs="Arial"/>
          <w:szCs w:val="20"/>
        </w:rPr>
        <w:t>’</w:t>
      </w:r>
      <w:r w:rsidRPr="003914F4">
        <w:rPr>
          <w:rFonts w:cs="Arial"/>
          <w:szCs w:val="20"/>
        </w:rPr>
        <w:t>t issue</w:t>
      </w:r>
      <w:r>
        <w:rPr>
          <w:rFonts w:cs="Arial"/>
          <w:szCs w:val="20"/>
        </w:rPr>
        <w:t xml:space="preserve"> a rating on our Truth-O-Meter. </w:t>
      </w:r>
      <w:r w:rsidRPr="003914F4">
        <w:rPr>
          <w:rFonts w:cs="Arial"/>
          <w:szCs w:val="20"/>
        </w:rPr>
        <w:t>Overall, we did find a few inconsistencies in Clinton</w:t>
      </w:r>
      <w:r>
        <w:rPr>
          <w:rFonts w:cs="Arial"/>
          <w:szCs w:val="20"/>
        </w:rPr>
        <w:t>’</w:t>
      </w:r>
      <w:r w:rsidRPr="003914F4">
        <w:rPr>
          <w:rFonts w:cs="Arial"/>
          <w:szCs w:val="20"/>
        </w:rPr>
        <w:t>s recollection of the nearly 40-year-old events. But we also found significant evidence suggesting she had little choice but to take the case. And the story itself provides insights in the early career of a potential 2016 presidential candidate.</w:t>
      </w:r>
      <w:r>
        <w:rPr>
          <w:rFonts w:cs="Arial"/>
          <w:szCs w:val="20"/>
        </w:rPr>
        <w:t>” [</w:t>
      </w:r>
      <w:proofErr w:type="spellStart"/>
      <w:r>
        <w:rPr>
          <w:rFonts w:cs="Arial"/>
          <w:szCs w:val="20"/>
        </w:rPr>
        <w:t>Politifact</w:t>
      </w:r>
      <w:proofErr w:type="spellEnd"/>
      <w:r>
        <w:rPr>
          <w:rFonts w:cs="Arial"/>
          <w:szCs w:val="20"/>
        </w:rPr>
        <w:t>, Tampa Bay Times, 7/17/14]</w:t>
      </w:r>
    </w:p>
    <w:p w:rsidR="00746A19" w:rsidRDefault="00746A19" w:rsidP="00746A19">
      <w:pPr>
        <w:pStyle w:val="ListParagraph"/>
        <w:numPr>
          <w:ilvl w:val="0"/>
          <w:numId w:val="8"/>
        </w:numPr>
        <w:spacing w:after="200" w:line="276" w:lineRule="auto"/>
        <w:jc w:val="both"/>
        <w:rPr>
          <w:rFonts w:cs="Arial"/>
          <w:szCs w:val="20"/>
        </w:rPr>
      </w:pPr>
      <w:r w:rsidRPr="00E668EA">
        <w:rPr>
          <w:rFonts w:cs="Arial"/>
          <w:b/>
          <w:szCs w:val="20"/>
          <w:u w:val="single"/>
        </w:rPr>
        <w:t>Tampa Bay Times</w:t>
      </w:r>
      <w:r>
        <w:rPr>
          <w:rFonts w:cs="Arial"/>
          <w:b/>
          <w:szCs w:val="20"/>
          <w:u w:val="single"/>
        </w:rPr>
        <w:t>’</w:t>
      </w:r>
      <w:r w:rsidRPr="00E668EA">
        <w:rPr>
          <w:rFonts w:cs="Arial"/>
          <w:b/>
          <w:szCs w:val="20"/>
        </w:rPr>
        <w:t xml:space="preserve"> </w:t>
      </w:r>
      <w:proofErr w:type="spellStart"/>
      <w:r w:rsidRPr="00E668EA">
        <w:rPr>
          <w:rFonts w:cs="Arial"/>
          <w:b/>
          <w:szCs w:val="20"/>
        </w:rPr>
        <w:t>Politifact</w:t>
      </w:r>
      <w:proofErr w:type="spellEnd"/>
      <w:r w:rsidRPr="00E668EA">
        <w:rPr>
          <w:rFonts w:cs="Arial"/>
          <w:b/>
          <w:szCs w:val="20"/>
        </w:rPr>
        <w:t xml:space="preserve">: </w:t>
      </w:r>
      <w:r>
        <w:rPr>
          <w:rFonts w:cs="Arial"/>
          <w:b/>
          <w:szCs w:val="20"/>
        </w:rPr>
        <w:t xml:space="preserve">As An Attorney, </w:t>
      </w:r>
      <w:r w:rsidRPr="00E668EA">
        <w:rPr>
          <w:rFonts w:cs="Arial"/>
          <w:b/>
          <w:szCs w:val="20"/>
        </w:rPr>
        <w:t xml:space="preserve">Hillary Clinton Faced </w:t>
      </w:r>
      <w:r>
        <w:rPr>
          <w:rFonts w:cs="Arial"/>
          <w:b/>
          <w:szCs w:val="20"/>
        </w:rPr>
        <w:t>“</w:t>
      </w:r>
      <w:r w:rsidRPr="00E668EA">
        <w:rPr>
          <w:rFonts w:cs="Arial"/>
          <w:b/>
          <w:szCs w:val="20"/>
        </w:rPr>
        <w:t>Significant Pressure…Both From The Judge And The Arkansas Legal Community</w:t>
      </w:r>
      <w:r>
        <w:rPr>
          <w:rFonts w:cs="Arial"/>
          <w:b/>
          <w:szCs w:val="20"/>
        </w:rPr>
        <w:t>”</w:t>
      </w:r>
      <w:r w:rsidRPr="00E668EA">
        <w:rPr>
          <w:rFonts w:cs="Arial"/>
          <w:b/>
          <w:szCs w:val="20"/>
        </w:rPr>
        <w:t xml:space="preserve"> To Take The Case.</w:t>
      </w:r>
      <w:r>
        <w:rPr>
          <w:rFonts w:cs="Arial"/>
          <w:szCs w:val="20"/>
        </w:rPr>
        <w:t xml:space="preserve"> “</w:t>
      </w:r>
      <w:r w:rsidRPr="00B20922">
        <w:rPr>
          <w:rFonts w:cs="Arial"/>
          <w:szCs w:val="20"/>
        </w:rPr>
        <w:t>Clinton</w:t>
      </w:r>
      <w:r>
        <w:rPr>
          <w:rFonts w:cs="Arial"/>
          <w:szCs w:val="20"/>
        </w:rPr>
        <w:t>’</w:t>
      </w:r>
      <w:r w:rsidRPr="00B20922">
        <w:rPr>
          <w:rFonts w:cs="Arial"/>
          <w:szCs w:val="20"/>
        </w:rPr>
        <w:t>s handling of the case itself will certainly continue to undergo scrutiny should she decide to run for president. But on the question of whether she had to take the case, the evidence shows there was significant pressure on Clinton to take on the case, both from the judge and the Arkansas legal community where she was trying to jump-start a clinic for poor clients. Once assigned to the case, she pursued it aggressively. But that doesn</w:t>
      </w:r>
      <w:r>
        <w:rPr>
          <w:rFonts w:cs="Arial"/>
          <w:szCs w:val="20"/>
        </w:rPr>
        <w:t>’</w:t>
      </w:r>
      <w:r w:rsidRPr="00B20922">
        <w:rPr>
          <w:rFonts w:cs="Arial"/>
          <w:szCs w:val="20"/>
        </w:rPr>
        <w:t>t necessarily contradict how she became involved, nor doe</w:t>
      </w:r>
      <w:r>
        <w:rPr>
          <w:rFonts w:cs="Arial"/>
          <w:szCs w:val="20"/>
        </w:rPr>
        <w:t>s characterizing it as a ‘favor’</w:t>
      </w:r>
      <w:r w:rsidRPr="00B20922">
        <w:rPr>
          <w:rFonts w:cs="Arial"/>
          <w:szCs w:val="20"/>
        </w:rPr>
        <w:t xml:space="preserve"> made 40 years ago.</w:t>
      </w:r>
      <w:r>
        <w:rPr>
          <w:rFonts w:cs="Arial"/>
          <w:szCs w:val="20"/>
        </w:rPr>
        <w:t>”</w:t>
      </w:r>
    </w:p>
    <w:p w:rsidR="00746A19" w:rsidRDefault="00746A19" w:rsidP="00746A19">
      <w:pPr>
        <w:pStyle w:val="Heading2"/>
      </w:pPr>
      <w:bookmarkStart w:id="172" w:name="_Toc422218314"/>
      <w:r>
        <w:t>BARBARA COMSTOCK</w:t>
      </w:r>
      <w:bookmarkEnd w:id="172"/>
    </w:p>
    <w:p w:rsidR="00746A19" w:rsidRDefault="00746A19" w:rsidP="00746A19"/>
    <w:p w:rsidR="00746A19" w:rsidRDefault="00746A19" w:rsidP="00746A19">
      <w:pPr>
        <w:pStyle w:val="Heading3"/>
      </w:pPr>
      <w:bookmarkStart w:id="173" w:name="_Toc422218315"/>
      <w:r>
        <w:t>CRITICISM OF CLINTON REACTION TO COMSTOCK’S 2014 RACE</w:t>
      </w:r>
      <w:bookmarkEnd w:id="173"/>
    </w:p>
    <w:p w:rsidR="00746A19" w:rsidRDefault="00746A19" w:rsidP="00746A19">
      <w:pPr>
        <w:jc w:val="both"/>
        <w:rPr>
          <w:b/>
        </w:rPr>
      </w:pPr>
    </w:p>
    <w:p w:rsidR="00746A19" w:rsidRDefault="00746A19" w:rsidP="00746A19">
      <w:pPr>
        <w:jc w:val="both"/>
      </w:pPr>
      <w:r w:rsidRPr="00995109">
        <w:rPr>
          <w:b/>
        </w:rPr>
        <w:t xml:space="preserve">HEADLINE: </w:t>
      </w:r>
      <w:r>
        <w:rPr>
          <w:b/>
        </w:rPr>
        <w:t>“</w:t>
      </w:r>
      <w:r w:rsidRPr="00995109">
        <w:rPr>
          <w:b/>
        </w:rPr>
        <w:t xml:space="preserve">Barbara Comstock </w:t>
      </w:r>
      <w:proofErr w:type="gramStart"/>
      <w:r w:rsidRPr="00995109">
        <w:rPr>
          <w:b/>
        </w:rPr>
        <w:t>To</w:t>
      </w:r>
      <w:proofErr w:type="gramEnd"/>
      <w:r w:rsidRPr="00995109">
        <w:rPr>
          <w:b/>
        </w:rPr>
        <w:t xml:space="preserve"> Drama Obsessed Clintons: I’m Focused On The Future</w:t>
      </w:r>
      <w:r>
        <w:rPr>
          <w:b/>
        </w:rPr>
        <w:t xml:space="preserve">” </w:t>
      </w:r>
      <w:r>
        <w:t xml:space="preserve">[America Rising, </w:t>
      </w:r>
      <w:hyperlink r:id="rId413" w:history="1">
        <w:r w:rsidRPr="00995109">
          <w:rPr>
            <w:rStyle w:val="Hyperlink"/>
          </w:rPr>
          <w:t>7/25/14</w:t>
        </w:r>
      </w:hyperlink>
      <w:r>
        <w:t>]</w:t>
      </w:r>
    </w:p>
    <w:p w:rsidR="00746A19" w:rsidRDefault="00746A19" w:rsidP="00746A19">
      <w:pPr>
        <w:jc w:val="both"/>
      </w:pPr>
    </w:p>
    <w:p w:rsidR="00746A19" w:rsidRDefault="00746A19" w:rsidP="00746A19">
      <w:pPr>
        <w:jc w:val="both"/>
      </w:pPr>
      <w:r w:rsidRPr="00C856F0">
        <w:rPr>
          <w:b/>
        </w:rPr>
        <w:t xml:space="preserve">Barbara Comstock: Clintons </w:t>
      </w:r>
      <w:proofErr w:type="gramStart"/>
      <w:r w:rsidRPr="00C856F0">
        <w:rPr>
          <w:b/>
        </w:rPr>
        <w:t>And</w:t>
      </w:r>
      <w:proofErr w:type="gramEnd"/>
      <w:r w:rsidRPr="00C856F0">
        <w:rPr>
          <w:b/>
        </w:rPr>
        <w:t xml:space="preserve"> Their Associates Are “Focused On The 20</w:t>
      </w:r>
      <w:r w:rsidRPr="00C856F0">
        <w:rPr>
          <w:b/>
          <w:vertAlign w:val="superscript"/>
        </w:rPr>
        <w:t>th</w:t>
      </w:r>
      <w:r w:rsidRPr="00C856F0">
        <w:rPr>
          <w:b/>
        </w:rPr>
        <w:t xml:space="preserve"> Century,” While My Campaign “Is Focused On The 21</w:t>
      </w:r>
      <w:r w:rsidRPr="00C856F0">
        <w:rPr>
          <w:b/>
          <w:vertAlign w:val="superscript"/>
        </w:rPr>
        <w:t>st</w:t>
      </w:r>
      <w:r w:rsidRPr="00C856F0">
        <w:rPr>
          <w:b/>
        </w:rPr>
        <w:t xml:space="preserve"> Century.”</w:t>
      </w:r>
      <w:r>
        <w:t xml:space="preserve"> Asked in an interview on Fox News’ Fox and Friends what she thought of former Clinton advisor Paul </w:t>
      </w:r>
      <w:proofErr w:type="spellStart"/>
      <w:r>
        <w:t>Begala</w:t>
      </w:r>
      <w:proofErr w:type="spellEnd"/>
      <w:r>
        <w:t xml:space="preserve"> calling her </w:t>
      </w:r>
      <w:proofErr w:type="gramStart"/>
      <w:r>
        <w:t>a</w:t>
      </w:r>
      <w:proofErr w:type="gramEnd"/>
      <w:r>
        <w:t xml:space="preserve"> “obsessed” with the Clinton family, Barbara Comstock said: “These folks are focused on the 20</w:t>
      </w:r>
      <w:r w:rsidRPr="00C856F0">
        <w:rPr>
          <w:vertAlign w:val="superscript"/>
        </w:rPr>
        <w:t>th</w:t>
      </w:r>
      <w:r>
        <w:t xml:space="preserve"> century. I’ve been now a state legislator for 5 years…As a legislator, I have been in a leadership position, chairman of the Science and Technology Committee, working on jobs of the 21</w:t>
      </w:r>
      <w:r w:rsidRPr="00C856F0">
        <w:rPr>
          <w:vertAlign w:val="superscript"/>
        </w:rPr>
        <w:t>st</w:t>
      </w:r>
      <w:r>
        <w:t xml:space="preserve"> century, so our campaign is focused on the 21</w:t>
      </w:r>
      <w:r w:rsidRPr="00C856F0">
        <w:rPr>
          <w:vertAlign w:val="superscript"/>
        </w:rPr>
        <w:t>st</w:t>
      </w:r>
      <w:r>
        <w:t xml:space="preserve"> century.” [Fox and Friends, Fox News, 7/25/14]</w:t>
      </w:r>
    </w:p>
    <w:p w:rsidR="00746A19" w:rsidRPr="00B22B05" w:rsidRDefault="00746A19" w:rsidP="00746A19"/>
    <w:p w:rsidR="00746A19" w:rsidRDefault="00746A19" w:rsidP="00746A19"/>
    <w:p w:rsidR="00746A19" w:rsidRDefault="00746A19" w:rsidP="00746A19">
      <w:pPr>
        <w:pStyle w:val="Heading1"/>
      </w:pPr>
      <w:r>
        <w:t>PERSONAL WEALTH</w:t>
      </w:r>
      <w:bookmarkEnd w:id="166"/>
    </w:p>
    <w:p w:rsidR="00746A19" w:rsidRDefault="00746A19" w:rsidP="00746A19">
      <w:pPr>
        <w:jc w:val="both"/>
        <w:rPr>
          <w:b/>
        </w:rPr>
      </w:pPr>
    </w:p>
    <w:p w:rsidR="00257015" w:rsidRDefault="00257015" w:rsidP="00257015">
      <w:pPr>
        <w:pStyle w:val="Heading2"/>
      </w:pPr>
      <w:r>
        <w:t>FINANCIAL DISCLOSURE</w:t>
      </w:r>
    </w:p>
    <w:p w:rsidR="00257015" w:rsidRDefault="00257015" w:rsidP="00257015"/>
    <w:p w:rsidR="00257015" w:rsidRPr="00257015" w:rsidRDefault="00257015" w:rsidP="00257015">
      <w:r w:rsidRPr="00257015">
        <w:rPr>
          <w:b/>
        </w:rPr>
        <w:t xml:space="preserve">2008: </w:t>
      </w:r>
      <w:r>
        <w:rPr>
          <w:b/>
        </w:rPr>
        <w:t xml:space="preserve">Clintons </w:t>
      </w:r>
      <w:r w:rsidRPr="00257015">
        <w:rPr>
          <w:b/>
        </w:rPr>
        <w:t xml:space="preserve">Released </w:t>
      </w:r>
      <w:r w:rsidRPr="00257015">
        <w:rPr>
          <w:b/>
        </w:rPr>
        <w:t xml:space="preserve">Tax Returns </w:t>
      </w:r>
      <w:proofErr w:type="gramStart"/>
      <w:r w:rsidRPr="00257015">
        <w:rPr>
          <w:b/>
        </w:rPr>
        <w:t>Or</w:t>
      </w:r>
      <w:proofErr w:type="gramEnd"/>
      <w:r w:rsidRPr="00257015">
        <w:rPr>
          <w:b/>
        </w:rPr>
        <w:t xml:space="preserve"> Summaries Of Information From 2001-2007</w:t>
      </w:r>
      <w:r w:rsidRPr="00257015">
        <w:rPr>
          <w:b/>
        </w:rPr>
        <w:t>.</w:t>
      </w:r>
      <w:r w:rsidRPr="00257015">
        <w:t xml:space="preserve"> [Politico, </w:t>
      </w:r>
      <w:hyperlink r:id="rId414" w:history="1">
        <w:r w:rsidRPr="00257015">
          <w:rPr>
            <w:rStyle w:val="Hyperlink"/>
          </w:rPr>
          <w:t>4/4/08</w:t>
        </w:r>
      </w:hyperlink>
      <w:r w:rsidRPr="00257015">
        <w:t>]</w:t>
      </w:r>
    </w:p>
    <w:p w:rsidR="00257015" w:rsidRPr="00257015" w:rsidRDefault="00257015" w:rsidP="00257015">
      <w:pPr>
        <w:rPr>
          <w:b/>
        </w:rPr>
      </w:pPr>
    </w:p>
    <w:p w:rsidR="00257015" w:rsidRPr="00257015" w:rsidRDefault="00257015" w:rsidP="00257015">
      <w:pPr>
        <w:rPr>
          <w:b/>
        </w:rPr>
      </w:pPr>
      <w:r w:rsidRPr="00257015">
        <w:rPr>
          <w:b/>
        </w:rPr>
        <w:t xml:space="preserve">1993-2000: </w:t>
      </w:r>
      <w:r>
        <w:rPr>
          <w:b/>
        </w:rPr>
        <w:t>Clintons</w:t>
      </w:r>
      <w:r w:rsidRPr="00257015">
        <w:rPr>
          <w:b/>
        </w:rPr>
        <w:t xml:space="preserve"> </w:t>
      </w:r>
      <w:r w:rsidRPr="00257015">
        <w:rPr>
          <w:b/>
        </w:rPr>
        <w:t xml:space="preserve">Released </w:t>
      </w:r>
      <w:r w:rsidRPr="00257015">
        <w:rPr>
          <w:b/>
        </w:rPr>
        <w:t xml:space="preserve">Tax Returns </w:t>
      </w:r>
      <w:proofErr w:type="gramStart"/>
      <w:r w:rsidRPr="00257015">
        <w:rPr>
          <w:b/>
        </w:rPr>
        <w:t>From Each Year Of</w:t>
      </w:r>
      <w:proofErr w:type="gramEnd"/>
      <w:r w:rsidRPr="00257015">
        <w:rPr>
          <w:b/>
        </w:rPr>
        <w:t xml:space="preserve"> </w:t>
      </w:r>
      <w:r w:rsidRPr="00257015">
        <w:rPr>
          <w:b/>
        </w:rPr>
        <w:t xml:space="preserve">Bill Clinton’s </w:t>
      </w:r>
      <w:r w:rsidRPr="00257015">
        <w:rPr>
          <w:b/>
        </w:rPr>
        <w:t>Presidency</w:t>
      </w:r>
      <w:r w:rsidRPr="00257015">
        <w:rPr>
          <w:b/>
        </w:rPr>
        <w:t xml:space="preserve">. </w:t>
      </w:r>
      <w:r w:rsidRPr="00257015">
        <w:t xml:space="preserve">[Politico, </w:t>
      </w:r>
      <w:hyperlink r:id="rId415" w:history="1">
        <w:r w:rsidRPr="00257015">
          <w:rPr>
            <w:rStyle w:val="Hyperlink"/>
          </w:rPr>
          <w:t>4/4/08</w:t>
        </w:r>
      </w:hyperlink>
      <w:r w:rsidRPr="00257015">
        <w:t>]</w:t>
      </w:r>
    </w:p>
    <w:p w:rsidR="00257015" w:rsidRPr="00257015" w:rsidRDefault="00257015" w:rsidP="00257015">
      <w:pPr>
        <w:rPr>
          <w:b/>
        </w:rPr>
      </w:pPr>
    </w:p>
    <w:p w:rsidR="00257015" w:rsidRDefault="00257015" w:rsidP="00F608CB">
      <w:pPr>
        <w:tabs>
          <w:tab w:val="left" w:pos="7051"/>
        </w:tabs>
      </w:pPr>
      <w:r w:rsidRPr="00257015">
        <w:rPr>
          <w:b/>
        </w:rPr>
        <w:t xml:space="preserve">1992: </w:t>
      </w:r>
      <w:r>
        <w:rPr>
          <w:b/>
        </w:rPr>
        <w:t>Clintons</w:t>
      </w:r>
      <w:r w:rsidRPr="00257015">
        <w:rPr>
          <w:b/>
        </w:rPr>
        <w:t xml:space="preserve"> </w:t>
      </w:r>
      <w:r w:rsidRPr="00257015">
        <w:rPr>
          <w:b/>
        </w:rPr>
        <w:t xml:space="preserve">Released </w:t>
      </w:r>
      <w:r w:rsidRPr="00257015">
        <w:rPr>
          <w:b/>
        </w:rPr>
        <w:t>Tax Returns From 1980-1991.</w:t>
      </w:r>
      <w:r w:rsidRPr="00257015">
        <w:rPr>
          <w:b/>
        </w:rPr>
        <w:t xml:space="preserve"> </w:t>
      </w:r>
      <w:r w:rsidRPr="00257015">
        <w:t xml:space="preserve">[Politico, </w:t>
      </w:r>
      <w:hyperlink r:id="rId416" w:history="1">
        <w:r w:rsidRPr="00257015">
          <w:rPr>
            <w:rStyle w:val="Hyperlink"/>
          </w:rPr>
          <w:t>4/4/08</w:t>
        </w:r>
      </w:hyperlink>
      <w:r w:rsidRPr="00257015">
        <w:t>]</w:t>
      </w:r>
      <w:r w:rsidR="00F608CB">
        <w:tab/>
      </w:r>
    </w:p>
    <w:p w:rsidR="00F608CB" w:rsidRDefault="00F608CB" w:rsidP="00F608CB">
      <w:pPr>
        <w:tabs>
          <w:tab w:val="left" w:pos="7051"/>
        </w:tabs>
      </w:pPr>
    </w:p>
    <w:p w:rsidR="00F608CB" w:rsidRPr="00F608CB" w:rsidRDefault="00F608CB" w:rsidP="00F608CB">
      <w:r w:rsidRPr="00F608CB">
        <w:rPr>
          <w:b/>
        </w:rPr>
        <w:t xml:space="preserve">2001-2012: </w:t>
      </w:r>
      <w:r>
        <w:rPr>
          <w:b/>
        </w:rPr>
        <w:t xml:space="preserve">Hillary Clinton </w:t>
      </w:r>
      <w:r w:rsidRPr="00F608CB">
        <w:rPr>
          <w:b/>
        </w:rPr>
        <w:t xml:space="preserve">Released </w:t>
      </w:r>
      <w:r w:rsidRPr="00F608CB">
        <w:rPr>
          <w:b/>
        </w:rPr>
        <w:t xml:space="preserve">Personal Financial Disclosures As Senator And </w:t>
      </w:r>
      <w:r w:rsidRPr="00F608CB">
        <w:rPr>
          <w:b/>
        </w:rPr>
        <w:t xml:space="preserve">Secretary </w:t>
      </w:r>
      <w:r w:rsidRPr="00F608CB">
        <w:rPr>
          <w:b/>
        </w:rPr>
        <w:t xml:space="preserve">Of </w:t>
      </w:r>
      <w:r w:rsidRPr="00F608CB">
        <w:rPr>
          <w:b/>
        </w:rPr>
        <w:t>State</w:t>
      </w:r>
      <w:r w:rsidRPr="00F608CB">
        <w:rPr>
          <w:b/>
        </w:rPr>
        <w:t>.</w:t>
      </w:r>
      <w:r w:rsidRPr="00F608CB">
        <w:t xml:space="preserve"> [Washington Post, </w:t>
      </w:r>
      <w:hyperlink r:id="rId417" w:history="1">
        <w:r w:rsidRPr="00F608CB">
          <w:rPr>
            <w:rStyle w:val="Hyperlink"/>
          </w:rPr>
          <w:t>7/30/14</w:t>
        </w:r>
      </w:hyperlink>
      <w:r w:rsidRPr="00F608CB">
        <w:t>]</w:t>
      </w:r>
    </w:p>
    <w:p w:rsidR="00257015" w:rsidRDefault="00257015" w:rsidP="00746A19">
      <w:pPr>
        <w:jc w:val="both"/>
        <w:rPr>
          <w:b/>
        </w:rPr>
      </w:pPr>
      <w:bookmarkStart w:id="174" w:name="_GoBack"/>
      <w:bookmarkEnd w:id="174"/>
    </w:p>
    <w:p w:rsidR="00746A19" w:rsidRDefault="00746A19" w:rsidP="00746A19">
      <w:pPr>
        <w:pStyle w:val="Heading2"/>
      </w:pPr>
      <w:bookmarkStart w:id="175" w:name="_Toc422218228"/>
      <w:r>
        <w:t>COMMENTS MADE BY SECRETARY CLINTON</w:t>
      </w:r>
      <w:bookmarkEnd w:id="175"/>
    </w:p>
    <w:p w:rsidR="00746A19" w:rsidRDefault="00746A19" w:rsidP="00746A19">
      <w:pPr>
        <w:jc w:val="both"/>
        <w:rPr>
          <w:b/>
        </w:rPr>
      </w:pPr>
    </w:p>
    <w:p w:rsidR="00746A19" w:rsidRDefault="00746A19" w:rsidP="00746A19">
      <w:pPr>
        <w:jc w:val="both"/>
      </w:pPr>
      <w:r w:rsidRPr="005B3286">
        <w:rPr>
          <w:b/>
        </w:rPr>
        <w:t xml:space="preserve">Secretary Clinton: </w:t>
      </w:r>
      <w:r>
        <w:rPr>
          <w:b/>
        </w:rPr>
        <w:t>“</w:t>
      </w:r>
      <w:r w:rsidRPr="005B3286">
        <w:rPr>
          <w:b/>
        </w:rPr>
        <w:t>When [President Clinton and I] Were In Law School, We Both Took Out Loans…Worked Two, Three, Four Jobs</w:t>
      </w:r>
      <w:r>
        <w:rPr>
          <w:b/>
        </w:rPr>
        <w:t>.”</w:t>
      </w:r>
      <w:r>
        <w:t xml:space="preserve"> “On Monday night, she appeared cautious as she struck a personal note about how she and her husband paid for law school, noting that after graduation, they took ‘relatively’ low-paying jobs. ‘When we were in law school, we both took out loans, we both worked two, </w:t>
      </w:r>
      <w:r>
        <w:lastRenderedPageBreak/>
        <w:t xml:space="preserve">three, four jobs but when we graduated, we had the opportunity to pay back as a percentage of our income,’ she said as she outlined possible answers to handling education costs.” [Politico, </w:t>
      </w:r>
      <w:hyperlink r:id="rId418" w:history="1">
        <w:r w:rsidRPr="00A41FC4">
          <w:rPr>
            <w:rStyle w:val="Hyperlink"/>
          </w:rPr>
          <w:t>7/21/14</w:t>
        </w:r>
      </w:hyperlink>
      <w:r>
        <w:t>]</w:t>
      </w:r>
    </w:p>
    <w:p w:rsidR="00746A19" w:rsidRDefault="00746A19" w:rsidP="00746A19">
      <w:pPr>
        <w:pStyle w:val="Sub-Bullet"/>
      </w:pPr>
      <w:r w:rsidRPr="005B3286">
        <w:rPr>
          <w:b/>
        </w:rPr>
        <w:t xml:space="preserve">Secretary Clinton: </w:t>
      </w:r>
      <w:r>
        <w:rPr>
          <w:b/>
        </w:rPr>
        <w:t>“</w:t>
      </w:r>
      <w:r w:rsidRPr="005B3286">
        <w:rPr>
          <w:b/>
        </w:rPr>
        <w:t>We Both Took Relatively Low-Paying Jobs</w:t>
      </w:r>
      <w:r>
        <w:rPr>
          <w:b/>
        </w:rPr>
        <w:t>”</w:t>
      </w:r>
      <w:r w:rsidRPr="005B3286">
        <w:rPr>
          <w:b/>
        </w:rPr>
        <w:t xml:space="preserve"> After Law School </w:t>
      </w:r>
      <w:proofErr w:type="gramStart"/>
      <w:r w:rsidRPr="005B3286">
        <w:rPr>
          <w:b/>
        </w:rPr>
        <w:t>And</w:t>
      </w:r>
      <w:proofErr w:type="gramEnd"/>
      <w:r w:rsidRPr="005B3286">
        <w:rPr>
          <w:b/>
        </w:rPr>
        <w:t xml:space="preserve"> </w:t>
      </w:r>
      <w:r>
        <w:rPr>
          <w:b/>
        </w:rPr>
        <w:t>“</w:t>
      </w:r>
      <w:r w:rsidRPr="005B3286">
        <w:rPr>
          <w:b/>
        </w:rPr>
        <w:t>[I] Made, Like, $17,000.</w:t>
      </w:r>
      <w:r>
        <w:rPr>
          <w:b/>
        </w:rPr>
        <w:t>”</w:t>
      </w:r>
      <w:r>
        <w:t xml:space="preserve"> “‘And we both took relatively low-paying jobs —I went to work for the Children’s Defense Fund, Bill became a law professor in Arkansas, I later moved to Arkansas, taught at the law school and made, like, $17,000, and we were paying back as a percentage. And we could keep up with those payments without having to sacrifice too much.’” [Politico, </w:t>
      </w:r>
      <w:hyperlink r:id="rId419" w:history="1">
        <w:r w:rsidRPr="00A41FC4">
          <w:rPr>
            <w:rStyle w:val="Hyperlink"/>
          </w:rPr>
          <w:t>7/21/14</w:t>
        </w:r>
      </w:hyperlink>
      <w:r>
        <w:t>]</w:t>
      </w:r>
    </w:p>
    <w:p w:rsidR="00746A19" w:rsidRDefault="00746A19" w:rsidP="00746A19">
      <w:pPr>
        <w:pStyle w:val="Sub-Bullet"/>
        <w:numPr>
          <w:ilvl w:val="0"/>
          <w:numId w:val="0"/>
        </w:numPr>
        <w:rPr>
          <w:b/>
        </w:rPr>
      </w:pPr>
    </w:p>
    <w:p w:rsidR="00746A19" w:rsidRDefault="00746A19" w:rsidP="00746A19">
      <w:pPr>
        <w:jc w:val="both"/>
      </w:pPr>
      <w:r w:rsidRPr="00E650C8">
        <w:rPr>
          <w:b/>
          <w:u w:val="single"/>
        </w:rPr>
        <w:t>Washington Post</w:t>
      </w:r>
      <w:r>
        <w:rPr>
          <w:b/>
        </w:rPr>
        <w:t xml:space="preserve">’s Chris </w:t>
      </w:r>
      <w:proofErr w:type="spellStart"/>
      <w:r>
        <w:rPr>
          <w:b/>
        </w:rPr>
        <w:t>Cillizza</w:t>
      </w:r>
      <w:proofErr w:type="spellEnd"/>
      <w:r>
        <w:rPr>
          <w:b/>
        </w:rPr>
        <w:t xml:space="preserve">: </w:t>
      </w:r>
      <w:r w:rsidRPr="00E650C8">
        <w:rPr>
          <w:b/>
        </w:rPr>
        <w:t xml:space="preserve">When Asked If She Knew Her Own Net Worth, Secretary Clinton Said She Knew “Within </w:t>
      </w:r>
      <w:proofErr w:type="gramStart"/>
      <w:r w:rsidRPr="00E650C8">
        <w:rPr>
          <w:b/>
        </w:rPr>
        <w:t>A</w:t>
      </w:r>
      <w:proofErr w:type="gramEnd"/>
      <w:r w:rsidRPr="00E650C8">
        <w:rPr>
          <w:b/>
        </w:rPr>
        <w:t xml:space="preserve"> Range,” And Confirmed That It Was “Millions.”</w:t>
      </w:r>
      <w:r>
        <w:t xml:space="preserve"> In an interview on Fusion, Jorge Ramos and Secretary Clinton had the following exchange: RAMOS: “Do you know your net worth?  Do you know how much money you have?” CLINTON: “You know, within a range, yeah.  I mean, we have two very nice houses which we're very proud of and not selling anytime soon so...” RAMOS: “But millions…” CLINTON: “Yeah.  Yes, yes, indeed.” [Chris </w:t>
      </w:r>
      <w:proofErr w:type="spellStart"/>
      <w:r>
        <w:t>Cillizza</w:t>
      </w:r>
      <w:proofErr w:type="spellEnd"/>
      <w:r>
        <w:t xml:space="preserve">, Washington Post, </w:t>
      </w:r>
      <w:hyperlink r:id="rId420" w:history="1">
        <w:r w:rsidRPr="00E650C8">
          <w:rPr>
            <w:rStyle w:val="Hyperlink"/>
          </w:rPr>
          <w:t>7/29/14</w:t>
        </w:r>
      </w:hyperlink>
      <w:r>
        <w:t>]</w:t>
      </w:r>
    </w:p>
    <w:p w:rsidR="00746A19" w:rsidRDefault="00746A19" w:rsidP="00746A19">
      <w:pPr>
        <w:pStyle w:val="Sub-Bullet"/>
        <w:numPr>
          <w:ilvl w:val="0"/>
          <w:numId w:val="0"/>
        </w:numPr>
      </w:pPr>
    </w:p>
    <w:p w:rsidR="00746A19" w:rsidRDefault="00746A19" w:rsidP="00746A19">
      <w:pPr>
        <w:pStyle w:val="Sub-Bullet"/>
        <w:numPr>
          <w:ilvl w:val="0"/>
          <w:numId w:val="0"/>
        </w:numPr>
        <w:ind w:left="360" w:hanging="360"/>
      </w:pPr>
    </w:p>
    <w:p w:rsidR="00746A19" w:rsidRDefault="00746A19" w:rsidP="00746A19">
      <w:pPr>
        <w:pStyle w:val="Heading3"/>
      </w:pPr>
      <w:bookmarkStart w:id="176" w:name="_Toc422218229"/>
      <w:r>
        <w:t>CRITICISM OVER COMMENTS ON WEALTH</w:t>
      </w:r>
      <w:bookmarkEnd w:id="176"/>
    </w:p>
    <w:p w:rsidR="00746A19" w:rsidRDefault="00746A19" w:rsidP="00746A19"/>
    <w:p w:rsidR="00746A19" w:rsidRDefault="00746A19" w:rsidP="00746A19">
      <w:pPr>
        <w:pStyle w:val="Heading4"/>
      </w:pPr>
      <w:r>
        <w:t>FROM CONSERVATIVE GROUPS</w:t>
      </w:r>
    </w:p>
    <w:p w:rsidR="00746A19" w:rsidRDefault="00746A19" w:rsidP="00746A19"/>
    <w:p w:rsidR="00746A19" w:rsidRPr="00E22DB7" w:rsidRDefault="00746A19" w:rsidP="00746A19">
      <w:pPr>
        <w:jc w:val="both"/>
      </w:pPr>
      <w:r w:rsidRPr="00736A67">
        <w:rPr>
          <w:b/>
        </w:rPr>
        <w:t>America Rising: “RT @</w:t>
      </w:r>
      <w:proofErr w:type="spellStart"/>
      <w:r w:rsidRPr="00736A67">
        <w:rPr>
          <w:b/>
        </w:rPr>
        <w:t>HillaryClinton</w:t>
      </w:r>
      <w:proofErr w:type="spellEnd"/>
      <w:r w:rsidRPr="00736A67">
        <w:rPr>
          <w:b/>
        </w:rPr>
        <w:t xml:space="preserve">: </w:t>
      </w:r>
      <w:proofErr w:type="spellStart"/>
      <w:r w:rsidRPr="00736A67">
        <w:rPr>
          <w:b/>
        </w:rPr>
        <w:t>Hamina</w:t>
      </w:r>
      <w:proofErr w:type="spellEnd"/>
      <w:r w:rsidRPr="00736A67">
        <w:rPr>
          <w:b/>
        </w:rPr>
        <w:t xml:space="preserve"> </w:t>
      </w:r>
      <w:proofErr w:type="spellStart"/>
      <w:r w:rsidRPr="00736A67">
        <w:rPr>
          <w:b/>
        </w:rPr>
        <w:t>Hamina</w:t>
      </w:r>
      <w:proofErr w:type="spellEnd"/>
      <w:r w:rsidRPr="00736A67">
        <w:rPr>
          <w:b/>
        </w:rPr>
        <w:t xml:space="preserve"> </w:t>
      </w:r>
      <w:proofErr w:type="spellStart"/>
      <w:r w:rsidRPr="00736A67">
        <w:rPr>
          <w:b/>
        </w:rPr>
        <w:t>Hamina</w:t>
      </w:r>
      <w:proofErr w:type="spellEnd"/>
      <w:r w:rsidRPr="00736A67">
        <w:rPr>
          <w:b/>
        </w:rPr>
        <w:t xml:space="preserve"> </w:t>
      </w:r>
      <w:proofErr w:type="spellStart"/>
      <w:r w:rsidRPr="00736A67">
        <w:rPr>
          <w:b/>
        </w:rPr>
        <w:t>Hamina</w:t>
      </w:r>
      <w:proofErr w:type="spellEnd"/>
      <w:r w:rsidRPr="00736A67">
        <w:rPr>
          <w:b/>
        </w:rPr>
        <w:t xml:space="preserve"> </w:t>
      </w:r>
      <w:hyperlink r:id="rId421" w:history="1">
        <w:r w:rsidRPr="00736A67">
          <w:rPr>
            <w:rStyle w:val="Hyperlink"/>
            <w:b/>
          </w:rPr>
          <w:t>http://bit.ly/1s4uRZx</w:t>
        </w:r>
      </w:hyperlink>
      <w:r w:rsidRPr="00736A67">
        <w:rPr>
          <w:b/>
        </w:rPr>
        <w:t>”</w:t>
      </w:r>
      <w:r>
        <w:rPr>
          <w:b/>
        </w:rPr>
        <w:t xml:space="preserve"> </w:t>
      </w:r>
      <w:r>
        <w:t>[@</w:t>
      </w:r>
      <w:proofErr w:type="spellStart"/>
      <w:r>
        <w:t>AmericaRising</w:t>
      </w:r>
      <w:proofErr w:type="spellEnd"/>
      <w:r>
        <w:t xml:space="preserve">, Twitter, </w:t>
      </w:r>
      <w:hyperlink r:id="rId422" w:history="1">
        <w:r w:rsidRPr="00736A67">
          <w:rPr>
            <w:rStyle w:val="Hyperlink"/>
          </w:rPr>
          <w:t>7/31/14</w:t>
        </w:r>
      </w:hyperlink>
      <w:r>
        <w:t>]</w:t>
      </w:r>
    </w:p>
    <w:p w:rsidR="00746A19" w:rsidRDefault="00746A19" w:rsidP="00746A19"/>
    <w:p w:rsidR="00746A19" w:rsidRDefault="00746A19" w:rsidP="00746A19">
      <w:pPr>
        <w:jc w:val="both"/>
      </w:pPr>
      <w:r w:rsidRPr="00B1477B">
        <w:rPr>
          <w:b/>
        </w:rPr>
        <w:t xml:space="preserve">National Public Radio </w:t>
      </w:r>
      <w:proofErr w:type="gramStart"/>
      <w:r w:rsidRPr="00B1477B">
        <w:rPr>
          <w:b/>
        </w:rPr>
        <w:t>On Republican Attacks On</w:t>
      </w:r>
      <w:proofErr w:type="gramEnd"/>
      <w:r w:rsidRPr="00B1477B">
        <w:rPr>
          <w:b/>
        </w:rPr>
        <w:t xml:space="preserve"> Secretary Clinton’s Comments About Her Own Wealth: “The ‘Out Of Touch’ Meme Has Been Launched.”</w:t>
      </w:r>
      <w:r>
        <w:t xml:space="preserve"> “</w:t>
      </w:r>
      <w:r w:rsidRPr="00B24806">
        <w:t>It's not clear whether this will be a long-term problem. Clinton managed, eventually, to pivot to talking about the good fortune she and Bill have had compared to the lack of opportunit</w:t>
      </w:r>
      <w:r>
        <w:t>y for ordinary people. But the ‘out of touch’</w:t>
      </w:r>
      <w:r w:rsidRPr="00B24806">
        <w:t xml:space="preserve"> meme has been launched: The </w:t>
      </w:r>
      <w:proofErr w:type="spellStart"/>
      <w:r w:rsidRPr="00B24806">
        <w:t>RNC</w:t>
      </w:r>
      <w:proofErr w:type="spellEnd"/>
      <w:r w:rsidRPr="00B24806">
        <w:t xml:space="preserve"> started a website called poorhillaryclinton.com.</w:t>
      </w:r>
      <w:r>
        <w:t xml:space="preserve">” [National Public Radio, </w:t>
      </w:r>
      <w:hyperlink r:id="rId423" w:history="1">
        <w:r w:rsidRPr="00B1477B">
          <w:rPr>
            <w:rStyle w:val="Hyperlink"/>
          </w:rPr>
          <w:t>7/30/14</w:t>
        </w:r>
      </w:hyperlink>
      <w:r>
        <w:t>]</w:t>
      </w:r>
    </w:p>
    <w:p w:rsidR="00746A19" w:rsidRDefault="00746A19" w:rsidP="00746A19">
      <w:pPr>
        <w:pStyle w:val="Sub-Bullet"/>
        <w:numPr>
          <w:ilvl w:val="0"/>
          <w:numId w:val="0"/>
        </w:numPr>
      </w:pPr>
    </w:p>
    <w:p w:rsidR="00746A19" w:rsidRDefault="00746A19" w:rsidP="00746A19">
      <w:pPr>
        <w:jc w:val="both"/>
      </w:pPr>
      <w:r w:rsidRPr="00E31EB8">
        <w:rPr>
          <w:b/>
          <w:u w:val="single"/>
        </w:rPr>
        <w:t>America Rising</w:t>
      </w:r>
      <w:r w:rsidRPr="00DC08D0">
        <w:rPr>
          <w:b/>
        </w:rPr>
        <w:t>: “When Asked About Her Net Worth, Clinton Stutters, Still Unwilling To Own Up To Her Wealth.”</w:t>
      </w:r>
      <w:r>
        <w:t xml:space="preserve"> “In an interview with Jorge Ramos, Hillary Clinton is pressed about her comments about being ‘dead broke.’ When asked about her net worth, Clinton stutters, still unwilling to own up to her wealth offering only: ‘it’s within a range’ If only we all had such a range.” [America Rising, </w:t>
      </w:r>
      <w:hyperlink r:id="rId424" w:history="1">
        <w:r w:rsidRPr="00DC08D0">
          <w:rPr>
            <w:rStyle w:val="Hyperlink"/>
          </w:rPr>
          <w:t>7/29/14</w:t>
        </w:r>
      </w:hyperlink>
      <w:r>
        <w:t>]</w:t>
      </w:r>
    </w:p>
    <w:p w:rsidR="00746A19" w:rsidRDefault="00746A19" w:rsidP="00746A19">
      <w:pPr>
        <w:jc w:val="both"/>
      </w:pPr>
    </w:p>
    <w:p w:rsidR="00746A19" w:rsidRDefault="00746A19" w:rsidP="00746A19">
      <w:pPr>
        <w:pStyle w:val="Heading3"/>
      </w:pPr>
      <w:bookmarkStart w:id="177" w:name="_Toc422218230"/>
      <w:r>
        <w:t>DEFENSE OVER COMMENTS ON WEALTH</w:t>
      </w:r>
      <w:bookmarkEnd w:id="177"/>
    </w:p>
    <w:p w:rsidR="00746A19" w:rsidRDefault="00746A19" w:rsidP="00746A19"/>
    <w:p w:rsidR="00746A19" w:rsidRPr="00B06C46" w:rsidRDefault="00746A19" w:rsidP="00746A19">
      <w:pPr>
        <w:pStyle w:val="Heading4"/>
      </w:pPr>
      <w:r>
        <w:t>FROM PUNDITS</w:t>
      </w:r>
    </w:p>
    <w:p w:rsidR="00746A19" w:rsidRDefault="00746A19" w:rsidP="00746A19">
      <w:pPr>
        <w:jc w:val="both"/>
      </w:pPr>
    </w:p>
    <w:p w:rsidR="00746A19" w:rsidRDefault="00746A19" w:rsidP="00746A19">
      <w:pPr>
        <w:jc w:val="both"/>
      </w:pPr>
      <w:r w:rsidRPr="00554642">
        <w:rPr>
          <w:b/>
          <w:u w:val="single"/>
        </w:rPr>
        <w:t>Slate</w:t>
      </w:r>
      <w:r w:rsidRPr="00F22839">
        <w:rPr>
          <w:b/>
        </w:rPr>
        <w:t xml:space="preserve">’s David </w:t>
      </w:r>
      <w:proofErr w:type="spellStart"/>
      <w:r w:rsidRPr="00F22839">
        <w:rPr>
          <w:b/>
        </w:rPr>
        <w:t>Weigel</w:t>
      </w:r>
      <w:proofErr w:type="spellEnd"/>
      <w:r w:rsidRPr="00F22839">
        <w:rPr>
          <w:b/>
        </w:rPr>
        <w:t xml:space="preserve"> </w:t>
      </w:r>
      <w:proofErr w:type="gramStart"/>
      <w:r w:rsidRPr="00F22839">
        <w:rPr>
          <w:b/>
        </w:rPr>
        <w:t>On</w:t>
      </w:r>
      <w:proofErr w:type="gramEnd"/>
      <w:r w:rsidRPr="00F22839">
        <w:rPr>
          <w:b/>
        </w:rPr>
        <w:t xml:space="preserve"> Clinton’s “Dead Broke” Comments: “Until Just A Month Ago, That Was How Even Conservatives Remembered The Clinton’s Departure From The White House.”</w:t>
      </w:r>
      <w:r>
        <w:t xml:space="preserve"> In an article on Secretary Clinton’s comments about her own wealth, David </w:t>
      </w:r>
      <w:proofErr w:type="spellStart"/>
      <w:r>
        <w:t>Weigel</w:t>
      </w:r>
      <w:proofErr w:type="spellEnd"/>
      <w:r>
        <w:t xml:space="preserve"> wrote: “</w:t>
      </w:r>
      <w:r w:rsidRPr="00F22839">
        <w:t xml:space="preserve">As </w:t>
      </w:r>
      <w:r>
        <w:t>[Clinton]</w:t>
      </w:r>
      <w:r w:rsidRPr="00F22839">
        <w:t xml:space="preserve"> continued her tour, HarperCollins was printing up copies of Clinton, Inc., a tell-all by the Weekly Standard's Daniel Halper. </w:t>
      </w:r>
      <w:r>
        <w:t xml:space="preserve">On Page 18, Halper recalls that in 2001 ‘the Clintons were broke, owing a fortune in legal fees from the many investigations into their personal lives,’ and that they had to be loaned $1.3 by Terry McAuliffe. Until just a month ago, that was how even conservatives remembered the Clintons' departure from the White House. But a conservative author could call the Clintons "broke." Hillary Clinton could not. In the sprawling world of Clinton defenders (whom I spent some time with, for a story going up later), this is deeply annoying.” [David </w:t>
      </w:r>
      <w:proofErr w:type="spellStart"/>
      <w:r>
        <w:t>Weigel</w:t>
      </w:r>
      <w:proofErr w:type="spellEnd"/>
      <w:r>
        <w:t xml:space="preserve">, Slate, </w:t>
      </w:r>
      <w:hyperlink r:id="rId425" w:history="1">
        <w:r w:rsidRPr="00554642">
          <w:rPr>
            <w:rStyle w:val="Hyperlink"/>
          </w:rPr>
          <w:t>7/29/14</w:t>
        </w:r>
      </w:hyperlink>
      <w:r>
        <w:t>]</w:t>
      </w:r>
    </w:p>
    <w:p w:rsidR="00746A19" w:rsidRDefault="00746A19" w:rsidP="00746A19">
      <w:pPr>
        <w:jc w:val="both"/>
      </w:pPr>
    </w:p>
    <w:p w:rsidR="00746A19" w:rsidRDefault="00746A19" w:rsidP="00746A19">
      <w:pPr>
        <w:jc w:val="both"/>
      </w:pPr>
      <w:r w:rsidRPr="00E650C8">
        <w:rPr>
          <w:b/>
          <w:u w:val="single"/>
        </w:rPr>
        <w:t>Washington Post</w:t>
      </w:r>
      <w:r w:rsidRPr="00E650C8">
        <w:rPr>
          <w:b/>
        </w:rPr>
        <w:t xml:space="preserve">’s </w:t>
      </w:r>
      <w:r>
        <w:rPr>
          <w:b/>
        </w:rPr>
        <w:t xml:space="preserve">Chris </w:t>
      </w:r>
      <w:proofErr w:type="spellStart"/>
      <w:r>
        <w:rPr>
          <w:b/>
        </w:rPr>
        <w:t>Cillizza</w:t>
      </w:r>
      <w:proofErr w:type="spellEnd"/>
      <w:r w:rsidRPr="00E650C8">
        <w:rPr>
          <w:b/>
        </w:rPr>
        <w:t xml:space="preserve">: “Clinton Can Effectively Make </w:t>
      </w:r>
      <w:proofErr w:type="gramStart"/>
      <w:r w:rsidRPr="00E650C8">
        <w:rPr>
          <w:b/>
        </w:rPr>
        <w:t>The Case That She Has Spent The Vast Majority Of The</w:t>
      </w:r>
      <w:proofErr w:type="gramEnd"/>
      <w:r w:rsidRPr="00E650C8">
        <w:rPr>
          <w:b/>
        </w:rPr>
        <w:t xml:space="preserve"> Last Two Decades…Serving The American Public First And Foremost.”</w:t>
      </w:r>
      <w:r>
        <w:t xml:space="preserve"> “To</w:t>
      </w:r>
      <w:r w:rsidRPr="00E650C8">
        <w:t xml:space="preserve"> be clear, Clinton is not Mitt Romney. Romney's wealth -- and his inability to put to rest the idea that it was representative of a mindset in which he looked out for his wealthy friends first and foremost -- became the defining issue of the 2012 presidential campaign. Unlike Romney, Clinton's wealth largely comes from speeches and book sales not the venture capital business from which Romney made his fortune.  And, </w:t>
      </w:r>
      <w:r w:rsidRPr="00E650C8">
        <w:lastRenderedPageBreak/>
        <w:t>Clinton can effectively make the case that she has spent the vast majority of the last two decades -- from her time as First Lady to her time in the Senate to her tenure as Secretary of State -- serving the American public first and foremost.</w:t>
      </w:r>
      <w:r>
        <w:t xml:space="preserve">” [Chris </w:t>
      </w:r>
      <w:proofErr w:type="spellStart"/>
      <w:r>
        <w:t>Cillizza</w:t>
      </w:r>
      <w:proofErr w:type="spellEnd"/>
      <w:r>
        <w:t xml:space="preserve">, Washington Post, </w:t>
      </w:r>
      <w:hyperlink r:id="rId426" w:history="1">
        <w:r w:rsidRPr="00E650C8">
          <w:rPr>
            <w:rStyle w:val="Hyperlink"/>
          </w:rPr>
          <w:t>7/29/14</w:t>
        </w:r>
      </w:hyperlink>
      <w:r>
        <w:t>]</w:t>
      </w:r>
    </w:p>
    <w:p w:rsidR="00746A19" w:rsidRDefault="00746A19" w:rsidP="00746A19">
      <w:pPr>
        <w:jc w:val="both"/>
      </w:pPr>
    </w:p>
    <w:p w:rsidR="00746A19" w:rsidRDefault="00746A19" w:rsidP="00746A19">
      <w:pPr>
        <w:pStyle w:val="Heading2"/>
      </w:pPr>
      <w:bookmarkStart w:id="178" w:name="_Toc422218231"/>
      <w:r>
        <w:t>TRANSPARENCY OF PERSONAL WEALTH</w:t>
      </w:r>
      <w:bookmarkEnd w:id="178"/>
    </w:p>
    <w:p w:rsidR="00746A19" w:rsidRDefault="00746A19" w:rsidP="00746A19"/>
    <w:p w:rsidR="00746A19" w:rsidRDefault="00746A19" w:rsidP="00746A19">
      <w:pPr>
        <w:pStyle w:val="Heading3"/>
      </w:pPr>
      <w:bookmarkStart w:id="179" w:name="_Toc422218232"/>
      <w:r>
        <w:t>CRITICISM OVER TRANSPARENCY</w:t>
      </w:r>
      <w:bookmarkEnd w:id="179"/>
    </w:p>
    <w:p w:rsidR="00746A19" w:rsidRDefault="00746A19" w:rsidP="00746A19">
      <w:pPr>
        <w:pStyle w:val="Heading4"/>
        <w:rPr>
          <w:rFonts w:eastAsiaTheme="minorHAnsi" w:cstheme="minorBidi"/>
          <w:b w:val="0"/>
          <w:bCs w:val="0"/>
          <w:iCs w:val="0"/>
          <w:sz w:val="20"/>
          <w:szCs w:val="22"/>
        </w:rPr>
      </w:pPr>
    </w:p>
    <w:p w:rsidR="00746A19" w:rsidRDefault="00746A19" w:rsidP="00746A19">
      <w:pPr>
        <w:pStyle w:val="Heading4"/>
      </w:pPr>
      <w:r>
        <w:t>FROM CONSERVATIVE GROUPS</w:t>
      </w:r>
    </w:p>
    <w:p w:rsidR="00746A19" w:rsidRDefault="00746A19" w:rsidP="00746A19"/>
    <w:p w:rsidR="00746A19" w:rsidRDefault="00746A19" w:rsidP="00746A19">
      <w:pPr>
        <w:jc w:val="both"/>
      </w:pPr>
      <w:r w:rsidRPr="007E0D48">
        <w:rPr>
          <w:b/>
          <w:u w:val="single"/>
        </w:rPr>
        <w:t>America Rising</w:t>
      </w:r>
      <w:r w:rsidRPr="007E0D48">
        <w:rPr>
          <w:b/>
        </w:rPr>
        <w:t xml:space="preserve"> Executive Director Tim Miller: “It’s Hard Really </w:t>
      </w:r>
      <w:proofErr w:type="gramStart"/>
      <w:r w:rsidRPr="007E0D48">
        <w:rPr>
          <w:b/>
        </w:rPr>
        <w:t>To Come Up With</w:t>
      </w:r>
      <w:proofErr w:type="gramEnd"/>
      <w:r w:rsidRPr="007E0D48">
        <w:rPr>
          <w:b/>
        </w:rPr>
        <w:t xml:space="preserve"> Much More Specifics” About Secretary Clinton’s Net Worth Than What Federal Personal Financial Disclosure Forms Say.</w:t>
      </w:r>
      <w:r>
        <w:t xml:space="preserve"> In an article about the wide range of estimates for Secretary Clinton’s net worth outlined in federal personal financial disclosure forms, the Washington Post’s Alexander Becker wrote: “The lack of specific information has led to uncertainty among Clinton's rivals and backers, all of whom would like to know to what degree her personal wealth might play a role in an election in which populism and income inequality seem likely to be factors. After all, Democrats were successful in using Mitt Romney's riches against him in 2012. Romney's net worth was reported to be as high as $250 million. ‘It's hard really to come up with much more specifics than what [the documents] give,’ said Tim Miller, who as executive director of America Rising PAC, a Republican opposition research group, is in charge of helping to shape GOP attacks on Clinton.” [Alexander Becker, Washington Post, </w:t>
      </w:r>
      <w:hyperlink r:id="rId427" w:history="1">
        <w:r w:rsidRPr="007E0D48">
          <w:rPr>
            <w:rStyle w:val="Hyperlink"/>
          </w:rPr>
          <w:t>7/30/14</w:t>
        </w:r>
      </w:hyperlink>
      <w:r>
        <w:t>]</w:t>
      </w:r>
    </w:p>
    <w:p w:rsidR="00746A19" w:rsidRPr="00B80C5C" w:rsidRDefault="00746A19" w:rsidP="00746A19"/>
    <w:p w:rsidR="00746A19" w:rsidRDefault="00746A19" w:rsidP="00746A19">
      <w:pPr>
        <w:pStyle w:val="Heading1"/>
      </w:pPr>
      <w:r>
        <w:t>PRIVATE EMAILS</w:t>
      </w:r>
      <w:bookmarkEnd w:id="134"/>
    </w:p>
    <w:p w:rsidR="00746A19" w:rsidRDefault="00746A19" w:rsidP="00746A19"/>
    <w:p w:rsidR="00746A19" w:rsidRDefault="00746A19" w:rsidP="00746A19">
      <w:pPr>
        <w:pStyle w:val="Heading2"/>
      </w:pPr>
      <w:bookmarkStart w:id="180" w:name="_Toc422218170"/>
      <w:r>
        <w:t>PRIVATE EMAILS AND STATE DEPARTMENT HACKS</w:t>
      </w:r>
      <w:bookmarkEnd w:id="180"/>
    </w:p>
    <w:p w:rsidR="00746A19" w:rsidRDefault="00746A19" w:rsidP="00746A19"/>
    <w:p w:rsidR="00746A19" w:rsidRDefault="00746A19" w:rsidP="00746A19">
      <w:r w:rsidRPr="00C879CA">
        <w:rPr>
          <w:b/>
        </w:rPr>
        <w:t>HEADLINE: “Three Months Later, State Department Hasn’t Rooted Out Hackers</w:t>
      </w:r>
      <w:r>
        <w:rPr>
          <w:b/>
        </w:rPr>
        <w:t>.</w:t>
      </w:r>
      <w:r w:rsidRPr="00C879CA">
        <w:rPr>
          <w:b/>
        </w:rPr>
        <w:t>”</w:t>
      </w:r>
      <w:r>
        <w:rPr>
          <w:b/>
        </w:rPr>
        <w:t xml:space="preserve"> </w:t>
      </w:r>
      <w:r>
        <w:t xml:space="preserve">[Wall Street Journal, </w:t>
      </w:r>
      <w:hyperlink r:id="rId428" w:history="1">
        <w:r w:rsidRPr="00C879CA">
          <w:rPr>
            <w:rStyle w:val="Hyperlink"/>
          </w:rPr>
          <w:t>2/19/15</w:t>
        </w:r>
      </w:hyperlink>
      <w:r>
        <w:t>]</w:t>
      </w:r>
    </w:p>
    <w:p w:rsidR="00746A19" w:rsidRDefault="00746A19" w:rsidP="00746A19"/>
    <w:p w:rsidR="00746A19" w:rsidRPr="00C879CA" w:rsidRDefault="00746A19" w:rsidP="00746A19">
      <w:r w:rsidRPr="00C879CA">
        <w:rPr>
          <w:b/>
          <w:u w:val="single"/>
        </w:rPr>
        <w:t>Wall Street Journal</w:t>
      </w:r>
      <w:r>
        <w:rPr>
          <w:b/>
        </w:rPr>
        <w:t xml:space="preserve">: </w:t>
      </w:r>
      <w:r w:rsidRPr="00602625">
        <w:rPr>
          <w:b/>
        </w:rPr>
        <w:t xml:space="preserve">Three Months </w:t>
      </w:r>
      <w:proofErr w:type="gramStart"/>
      <w:r w:rsidRPr="00602625">
        <w:rPr>
          <w:b/>
        </w:rPr>
        <w:t>After</w:t>
      </w:r>
      <w:proofErr w:type="gramEnd"/>
      <w:r w:rsidRPr="00602625">
        <w:rPr>
          <w:b/>
        </w:rPr>
        <w:t xml:space="preserve"> Hacker Breach Of State Department Email System, “Investigators Still See Signs Of The Hackers On State Department Computers.”</w:t>
      </w:r>
      <w:r>
        <w:t xml:space="preserve"> “</w:t>
      </w:r>
      <w:r w:rsidRPr="00C879CA">
        <w:t>Government officials, assisted by outside contractors and the National Security Agency, have repeatedly scanned the network and taken some systems offline. But investigators still see signs of the hackers on State Department computers, the people familiar with the matter said. Each time investigators find a hacker tool and block it, these people said, the intruders tweak it slightly to attempt to sneak past defenses.</w:t>
      </w:r>
      <w:r>
        <w:t>”</w:t>
      </w:r>
      <w:r w:rsidRPr="00C879CA">
        <w:t xml:space="preserve"> </w:t>
      </w:r>
      <w:r>
        <w:t xml:space="preserve">[Wall Street Journal, </w:t>
      </w:r>
      <w:hyperlink r:id="rId429" w:history="1">
        <w:r w:rsidRPr="00C879CA">
          <w:rPr>
            <w:rStyle w:val="Hyperlink"/>
          </w:rPr>
          <w:t>2/19/15</w:t>
        </w:r>
      </w:hyperlink>
      <w:r>
        <w:t>]</w:t>
      </w:r>
    </w:p>
    <w:p w:rsidR="00746A19" w:rsidRDefault="00746A19" w:rsidP="00746A19"/>
    <w:p w:rsidR="00746A19" w:rsidRDefault="00746A19" w:rsidP="00746A19">
      <w:r w:rsidRPr="00C879CA">
        <w:rPr>
          <w:b/>
          <w:u w:val="single"/>
        </w:rPr>
        <w:t>Wall Street Journal</w:t>
      </w:r>
      <w:r w:rsidRPr="00C879CA">
        <w:rPr>
          <w:b/>
        </w:rPr>
        <w:t xml:space="preserve"> On State Department Hackers: “Each Time Investigators Find A Hacker Tool And Block It…The Intruders Tweak It Slightly To Attempt To Sneak Past Defenses.”</w:t>
      </w:r>
      <w:r>
        <w:t xml:space="preserve"> “</w:t>
      </w:r>
      <w:r w:rsidRPr="00C879CA">
        <w:t>Government officials, assisted by outside contractors and the National Security Agency, have repeatedly scanned the network and taken some systems offline. But investigators still see signs of the hackers on State Department computers, the people familiar with the matter said. Each time investigators find a hacker tool and block it, these people said, the intruders tweak it slightly to attempt to sneak past defenses.</w:t>
      </w:r>
      <w:r>
        <w:t>”</w:t>
      </w:r>
      <w:r w:rsidRPr="00C879CA">
        <w:t xml:space="preserve"> </w:t>
      </w:r>
      <w:r>
        <w:t xml:space="preserve">[Wall Street Journal, </w:t>
      </w:r>
      <w:hyperlink r:id="rId430" w:history="1">
        <w:r w:rsidRPr="00C879CA">
          <w:rPr>
            <w:rStyle w:val="Hyperlink"/>
          </w:rPr>
          <w:t>2/19/15</w:t>
        </w:r>
      </w:hyperlink>
      <w:r>
        <w:t>]</w:t>
      </w:r>
    </w:p>
    <w:p w:rsidR="00746A19" w:rsidRDefault="00746A19" w:rsidP="00746A19"/>
    <w:p w:rsidR="00746A19" w:rsidRDefault="00746A19" w:rsidP="00746A19">
      <w:r w:rsidRPr="00C879CA">
        <w:rPr>
          <w:b/>
          <w:u w:val="single"/>
        </w:rPr>
        <w:t>Wall Street Journal</w:t>
      </w:r>
      <w:r>
        <w:rPr>
          <w:b/>
        </w:rPr>
        <w:t xml:space="preserve">: </w:t>
      </w:r>
      <w:r w:rsidRPr="00411426">
        <w:rPr>
          <w:b/>
        </w:rPr>
        <w:t>“</w:t>
      </w:r>
      <w:r w:rsidRPr="00411426">
        <w:rPr>
          <w:b/>
          <w:color w:val="333333"/>
          <w:shd w:val="clear" w:color="auto" w:fill="FFFFFF"/>
        </w:rPr>
        <w:t>The Government Faces Challenges Keeping Hackers Out Of Its Own Networks.”</w:t>
      </w:r>
      <w:r>
        <w:rPr>
          <w:b/>
        </w:rPr>
        <w:t xml:space="preserve"> </w:t>
      </w:r>
      <w:r>
        <w:rPr>
          <w:color w:val="333333"/>
          <w:shd w:val="clear" w:color="auto" w:fill="FFFFFF"/>
        </w:rPr>
        <w:t xml:space="preserve">“For </w:t>
      </w:r>
      <w:proofErr w:type="gramStart"/>
      <w:r>
        <w:rPr>
          <w:color w:val="333333"/>
          <w:shd w:val="clear" w:color="auto" w:fill="FFFFFF"/>
        </w:rPr>
        <w:t>all of the U.S. government’s</w:t>
      </w:r>
      <w:proofErr w:type="gramEnd"/>
      <w:r>
        <w:rPr>
          <w:color w:val="333333"/>
          <w:shd w:val="clear" w:color="auto" w:fill="FFFFFF"/>
        </w:rPr>
        <w:t xml:space="preserve"> prowess at getting into people’s computers through the </w:t>
      </w:r>
      <w:proofErr w:type="spellStart"/>
      <w:r>
        <w:rPr>
          <w:color w:val="333333"/>
          <w:shd w:val="clear" w:color="auto" w:fill="FFFFFF"/>
        </w:rPr>
        <w:t>NSA</w:t>
      </w:r>
      <w:proofErr w:type="spellEnd"/>
      <w:r>
        <w:rPr>
          <w:color w:val="333333"/>
          <w:shd w:val="clear" w:color="auto" w:fill="FFFFFF"/>
        </w:rPr>
        <w:t xml:space="preserve"> and the military’s Cyber Command, the government faces challenges keeping hackers out of its own networks.” </w:t>
      </w:r>
      <w:r>
        <w:t xml:space="preserve">[Wall Street Journal, </w:t>
      </w:r>
      <w:hyperlink r:id="rId431" w:history="1">
        <w:r w:rsidRPr="00C879CA">
          <w:rPr>
            <w:rStyle w:val="Hyperlink"/>
          </w:rPr>
          <w:t>2/19/15</w:t>
        </w:r>
      </w:hyperlink>
      <w:r>
        <w:t>]</w:t>
      </w:r>
    </w:p>
    <w:p w:rsidR="00746A19" w:rsidRDefault="00746A19" w:rsidP="00746A19"/>
    <w:p w:rsidR="00746A19" w:rsidRDefault="00746A19" w:rsidP="00746A19">
      <w:r w:rsidRPr="00C879CA">
        <w:rPr>
          <w:b/>
          <w:u w:val="single"/>
        </w:rPr>
        <w:t>Wall Street Journal</w:t>
      </w:r>
      <w:r>
        <w:rPr>
          <w:b/>
        </w:rPr>
        <w:t>:</w:t>
      </w:r>
      <w:r w:rsidRPr="00E7625F">
        <w:rPr>
          <w:b/>
        </w:rPr>
        <w:t xml:space="preserve"> “Investigators Believe That Hackers First Snuck Into State Department Computers Last Fall After An E</w:t>
      </w:r>
      <w:r>
        <w:rPr>
          <w:b/>
        </w:rPr>
        <w:t>mployee Clicked On A Bogus Link</w:t>
      </w:r>
      <w:proofErr w:type="gramStart"/>
      <w:r w:rsidRPr="00E7625F">
        <w:rPr>
          <w:b/>
        </w:rPr>
        <w:t>…[</w:t>
      </w:r>
      <w:proofErr w:type="gramEnd"/>
      <w:r w:rsidRPr="00E7625F">
        <w:rPr>
          <w:b/>
        </w:rPr>
        <w:t>And] Spread Through The State Department’s Sprawling Network That Includes Machines In Thousands Of Offices Across The U.S., Embassies And Other Outposts.”</w:t>
      </w:r>
      <w:r>
        <w:t xml:space="preserve">  “Investigators believe that hackers first snuck into State </w:t>
      </w:r>
      <w:r>
        <w:lastRenderedPageBreak/>
        <w:t xml:space="preserve">Department computers last fall after an employee clicked on a bogus link in an email referring to administrative matters, a type of attack known as a “phish.” That loaded malicious software onto the computer—a common hacker trick that has worked in countless corporate and government breaches. From there, the hackers spread through the State Department’s sprawling network that includes machines in thousands of offices across the U.S., embassies and other outposts. It isn’t clear why the hackers were able to gain such wide access and whether the State Department routinely cordons off portions of its network to limit such maneuvers.” [Wall Street Journal, </w:t>
      </w:r>
      <w:hyperlink r:id="rId432" w:history="1">
        <w:r w:rsidRPr="00C879CA">
          <w:rPr>
            <w:rStyle w:val="Hyperlink"/>
          </w:rPr>
          <w:t>2/19/15</w:t>
        </w:r>
      </w:hyperlink>
      <w:r>
        <w:t>]</w:t>
      </w:r>
    </w:p>
    <w:p w:rsidR="00746A19" w:rsidRDefault="00746A19" w:rsidP="00746A19"/>
    <w:p w:rsidR="00746A19" w:rsidRDefault="00746A19" w:rsidP="00746A19">
      <w:proofErr w:type="spellStart"/>
      <w:r w:rsidRPr="00D20251">
        <w:rPr>
          <w:b/>
          <w:u w:val="single"/>
        </w:rPr>
        <w:t>Buzzfeed</w:t>
      </w:r>
      <w:proofErr w:type="spellEnd"/>
      <w:r w:rsidRPr="00D20251">
        <w:rPr>
          <w:b/>
        </w:rPr>
        <w:t xml:space="preserve">: “The State Department’s Communications System Is Operating </w:t>
      </w:r>
      <w:proofErr w:type="gramStart"/>
      <w:r w:rsidRPr="00D20251">
        <w:rPr>
          <w:b/>
        </w:rPr>
        <w:t>Without Basic Technical Security Measures In</w:t>
      </w:r>
      <w:proofErr w:type="gramEnd"/>
      <w:r w:rsidRPr="00D20251">
        <w:rPr>
          <w:b/>
        </w:rPr>
        <w:t xml:space="preserve"> Place, Despite Warnings About Its Vulnerabilities.”</w:t>
      </w:r>
      <w:r>
        <w:t xml:space="preserve"> “</w:t>
      </w:r>
      <w:r w:rsidRPr="00D20251">
        <w:t xml:space="preserve">The State Department’s communications system is operating without basic technical security measures in place, despite warnings about its vulnerabilities, according to documents obtained by </w:t>
      </w:r>
      <w:proofErr w:type="spellStart"/>
      <w:r w:rsidRPr="00D20251">
        <w:t>BuzzFeed</w:t>
      </w:r>
      <w:proofErr w:type="spellEnd"/>
      <w:r w:rsidRPr="00D20251">
        <w:t xml:space="preserve"> and sources who have worked on the project. The system, known as SMART (the State Messaging and Archive Retrieval Toolset), is used to share internal State Department documents, including sensitive diplomatic cables — the type of document released to WikiLeaks in 2010, in the biggest data breach in the history of the United States government.</w:t>
      </w:r>
      <w:r>
        <w:t>” [</w:t>
      </w:r>
      <w:proofErr w:type="spellStart"/>
      <w:r>
        <w:t>Buzzfeed</w:t>
      </w:r>
      <w:proofErr w:type="spellEnd"/>
      <w:r>
        <w:t xml:space="preserve">, </w:t>
      </w:r>
      <w:hyperlink r:id="rId433" w:anchor=".jheg3Pm3O" w:history="1">
        <w:r w:rsidRPr="00D20251">
          <w:rPr>
            <w:rStyle w:val="Hyperlink"/>
          </w:rPr>
          <w:t>10/2/13</w:t>
        </w:r>
      </w:hyperlink>
      <w:r>
        <w:t>]</w:t>
      </w:r>
    </w:p>
    <w:p w:rsidR="00746A19" w:rsidRDefault="00746A19" w:rsidP="00746A19"/>
    <w:p w:rsidR="00746A19" w:rsidRDefault="00746A19" w:rsidP="00746A19">
      <w:proofErr w:type="spellStart"/>
      <w:r w:rsidRPr="00D20251">
        <w:rPr>
          <w:b/>
          <w:u w:val="single"/>
        </w:rPr>
        <w:t>Buzzfeed</w:t>
      </w:r>
      <w:proofErr w:type="spellEnd"/>
      <w:r w:rsidRPr="00D20251">
        <w:rPr>
          <w:b/>
        </w:rPr>
        <w:t xml:space="preserve">: </w:t>
      </w:r>
      <w:r>
        <w:rPr>
          <w:b/>
        </w:rPr>
        <w:t>“</w:t>
      </w:r>
      <w:r w:rsidRPr="00D20251">
        <w:rPr>
          <w:b/>
        </w:rPr>
        <w:t>Failures Have Left Thousands Of [State Department] Cables And Messages, Including Highly Sensitive And Classified Ones, Vulnerable To Espionage Or Leaks For The Last Four Years.”</w:t>
      </w:r>
      <w:r>
        <w:t xml:space="preserve"> “</w:t>
      </w:r>
      <w:r w:rsidRPr="00D20251">
        <w:t xml:space="preserve">The sources, who spoke to </w:t>
      </w:r>
      <w:proofErr w:type="spellStart"/>
      <w:r w:rsidRPr="00D20251">
        <w:t>BuzzFeed</w:t>
      </w:r>
      <w:proofErr w:type="spellEnd"/>
      <w:r w:rsidRPr="00D20251">
        <w:t xml:space="preserve"> on condition of anonymity, say the failures have left thousands of cables and messages, including highly sensitive and classified ones, vulnerable to espionage or leaks for the last four years. The State Department approved the project (and hundreds of millions of dollars in payments to contractors) in 2009 despite known flaws, and proceeded even after the 2010 Chelsea Manning leaks, despite two inspector general reports condemning the project’s lack of security, and even after then-Secretary of State Hillary Clinton promised to stop another leak.</w:t>
      </w:r>
      <w:r>
        <w:t>”</w:t>
      </w:r>
      <w:r w:rsidRPr="00DC29FA">
        <w:t xml:space="preserve"> </w:t>
      </w:r>
      <w:r>
        <w:t>[</w:t>
      </w:r>
      <w:proofErr w:type="spellStart"/>
      <w:r>
        <w:t>Buzzfeed</w:t>
      </w:r>
      <w:proofErr w:type="spellEnd"/>
      <w:r>
        <w:t xml:space="preserve">, </w:t>
      </w:r>
      <w:hyperlink r:id="rId434" w:anchor=".jheg3Pm3O" w:history="1">
        <w:r w:rsidRPr="00D20251">
          <w:rPr>
            <w:rStyle w:val="Hyperlink"/>
          </w:rPr>
          <w:t>10/2/13</w:t>
        </w:r>
      </w:hyperlink>
      <w:r>
        <w:t>]</w:t>
      </w:r>
    </w:p>
    <w:p w:rsidR="00746A19" w:rsidRDefault="00746A19" w:rsidP="00746A19"/>
    <w:p w:rsidR="00746A19" w:rsidRDefault="00746A19" w:rsidP="00746A19">
      <w:proofErr w:type="spellStart"/>
      <w:r w:rsidRPr="00D20251">
        <w:rPr>
          <w:b/>
          <w:u w:val="single"/>
        </w:rPr>
        <w:t>Buzzfeed</w:t>
      </w:r>
      <w:proofErr w:type="spellEnd"/>
      <w:r w:rsidRPr="00D20251">
        <w:rPr>
          <w:b/>
        </w:rPr>
        <w:t>:</w:t>
      </w:r>
      <w:r>
        <w:rPr>
          <w:b/>
        </w:rPr>
        <w:t xml:space="preserve"> “</w:t>
      </w:r>
      <w:r w:rsidRPr="00DC29FA">
        <w:rPr>
          <w:b/>
        </w:rPr>
        <w:t xml:space="preserve">Software On 96% Of </w:t>
      </w:r>
      <w:proofErr w:type="gramStart"/>
      <w:r w:rsidRPr="00DC29FA">
        <w:rPr>
          <w:b/>
        </w:rPr>
        <w:t>The</w:t>
      </w:r>
      <w:proofErr w:type="gramEnd"/>
      <w:r w:rsidRPr="00DC29FA">
        <w:rPr>
          <w:b/>
        </w:rPr>
        <w:t xml:space="preserve"> Servers Used For Transmitting Cables, For Internal Messaging, And For Remote Access Were Not Compliant With The State Department’s Own Security Standards…Neither Were 17 Of The 23 Workstations Examined For The Report.</w:t>
      </w:r>
      <w:r>
        <w:rPr>
          <w:b/>
        </w:rPr>
        <w:t>”</w:t>
      </w:r>
      <w:r w:rsidRPr="00DC29FA">
        <w:t xml:space="preserve"> </w:t>
      </w:r>
      <w:r>
        <w:t>“</w:t>
      </w:r>
      <w:r w:rsidRPr="00DC29FA">
        <w:t>Software on 96% of the servers used for transmitting cables, for internal messaging, and for remote access were not compliant with the State Department’s own security standards, according to an internal report. Neither were 17 of the 23 workstations examined for the report. Half a dozen workstations had no antivirus protection.</w:t>
      </w:r>
      <w:r>
        <w:t>” [</w:t>
      </w:r>
      <w:proofErr w:type="spellStart"/>
      <w:r>
        <w:t>Buzzfeed</w:t>
      </w:r>
      <w:proofErr w:type="spellEnd"/>
      <w:r>
        <w:t xml:space="preserve">, </w:t>
      </w:r>
      <w:hyperlink r:id="rId435" w:anchor=".jheg3Pm3O" w:history="1">
        <w:r w:rsidRPr="00D20251">
          <w:rPr>
            <w:rStyle w:val="Hyperlink"/>
          </w:rPr>
          <w:t>10/2/13</w:t>
        </w:r>
      </w:hyperlink>
      <w:r>
        <w:t>]</w:t>
      </w:r>
    </w:p>
    <w:p w:rsidR="00746A19" w:rsidRPr="00C879CA" w:rsidRDefault="00746A19" w:rsidP="00746A19"/>
    <w:p w:rsidR="00746A19" w:rsidRPr="00F60F43" w:rsidRDefault="00746A19" w:rsidP="00746A19">
      <w:pPr>
        <w:pStyle w:val="Heading2"/>
      </w:pPr>
      <w:bookmarkStart w:id="181" w:name="_Toc422218171"/>
      <w:r>
        <w:t>PRIVATE EMAILS AND STATE DEPARTMENT BLACKBERRY</w:t>
      </w:r>
      <w:bookmarkEnd w:id="181"/>
    </w:p>
    <w:p w:rsidR="00746A19" w:rsidRDefault="00746A19" w:rsidP="00746A19">
      <w:pPr>
        <w:jc w:val="both"/>
      </w:pPr>
    </w:p>
    <w:p w:rsidR="00746A19" w:rsidRPr="00907959" w:rsidRDefault="00746A19" w:rsidP="00746A19">
      <w:pPr>
        <w:rPr>
          <w:b/>
          <w:u w:val="single"/>
        </w:rPr>
      </w:pPr>
      <w:r w:rsidRPr="00907959">
        <w:rPr>
          <w:b/>
          <w:u w:val="single"/>
        </w:rPr>
        <w:t>DURING SECRETARY CLINTON’S TENURE AT THE STATE DEPARTMENT, EMPLOYEES COULD NOT ACCESS PERSONAL EMAILS AUTOMATICALLY ON THEIR OFFICIAL BLACKBERRYS</w:t>
      </w:r>
    </w:p>
    <w:p w:rsidR="00746A19" w:rsidRDefault="00746A19" w:rsidP="00746A19">
      <w:pPr>
        <w:rPr>
          <w:b/>
        </w:rPr>
      </w:pPr>
    </w:p>
    <w:p w:rsidR="00746A19" w:rsidRDefault="00746A19" w:rsidP="00746A19">
      <w:r w:rsidRPr="00907959">
        <w:rPr>
          <w:b/>
        </w:rPr>
        <w:t>HEADLINE: “Official: Clinton Couldn’t Have Used Two Email Accounts on Official Device”</w:t>
      </w:r>
      <w:r>
        <w:t xml:space="preserve"> [Wall Street Journal, </w:t>
      </w:r>
      <w:hyperlink r:id="rId436" w:history="1">
        <w:r w:rsidRPr="00907959">
          <w:rPr>
            <w:rStyle w:val="Hyperlink"/>
          </w:rPr>
          <w:t>3/11/15</w:t>
        </w:r>
      </w:hyperlink>
      <w:r>
        <w:t>]</w:t>
      </w:r>
    </w:p>
    <w:p w:rsidR="00746A19" w:rsidRDefault="00746A19" w:rsidP="00746A19"/>
    <w:p w:rsidR="00746A19" w:rsidRDefault="00746A19" w:rsidP="00746A19">
      <w:r w:rsidRPr="00907959">
        <w:rPr>
          <w:b/>
          <w:u w:val="single"/>
        </w:rPr>
        <w:t>Wall Street Journal</w:t>
      </w:r>
      <w:r>
        <w:rPr>
          <w:b/>
        </w:rPr>
        <w:t xml:space="preserve">: </w:t>
      </w:r>
      <w:r w:rsidRPr="00907959">
        <w:rPr>
          <w:b/>
        </w:rPr>
        <w:t xml:space="preserve">“A Senior State Department Official Said That </w:t>
      </w:r>
      <w:proofErr w:type="gramStart"/>
      <w:r w:rsidRPr="00907959">
        <w:rPr>
          <w:b/>
        </w:rPr>
        <w:t>During</w:t>
      </w:r>
      <w:proofErr w:type="gramEnd"/>
      <w:r w:rsidRPr="00907959">
        <w:rPr>
          <w:b/>
        </w:rPr>
        <w:t xml:space="preserve"> Mrs. Clinton’s Tenure</w:t>
      </w:r>
      <w:r>
        <w:rPr>
          <w:b/>
        </w:rPr>
        <w:t>…</w:t>
      </w:r>
      <w:r w:rsidRPr="00907959">
        <w:rPr>
          <w:b/>
        </w:rPr>
        <w:t xml:space="preserve"> It Wasn’t Possible For Employees To Access Personal Email Through An Em</w:t>
      </w:r>
      <w:r>
        <w:rPr>
          <w:b/>
        </w:rPr>
        <w:t>ail App On Their Official BlackB</w:t>
      </w:r>
      <w:r w:rsidRPr="00907959">
        <w:rPr>
          <w:b/>
        </w:rPr>
        <w:t>errys</w:t>
      </w:r>
      <w:r>
        <w:rPr>
          <w:b/>
        </w:rPr>
        <w:t xml:space="preserve">.” </w:t>
      </w:r>
      <w:r>
        <w:t>“</w:t>
      </w:r>
      <w:r w:rsidRPr="00907959">
        <w:t>On Wednesday, a senior State Department official said that during Mrs. Clinton’s tenure, from 2009 to early 2013, it wasn’t possible for employees to access personal email through an email app on their official BlackBerrys. They could use the BlackBerry’s Internet browser to check personal emails, but that was a clunky system.</w:t>
      </w:r>
      <w:r>
        <w:t xml:space="preserve">” [Wall Street Journal, </w:t>
      </w:r>
      <w:hyperlink r:id="rId437" w:history="1">
        <w:r w:rsidRPr="00907959">
          <w:rPr>
            <w:rStyle w:val="Hyperlink"/>
          </w:rPr>
          <w:t>3/11/15</w:t>
        </w:r>
      </w:hyperlink>
      <w:r>
        <w:t>]</w:t>
      </w:r>
    </w:p>
    <w:p w:rsidR="00746A19" w:rsidRDefault="00746A19" w:rsidP="00746A19"/>
    <w:p w:rsidR="00746A19" w:rsidRDefault="00746A19" w:rsidP="00746A19">
      <w:r w:rsidRPr="00907959">
        <w:rPr>
          <w:b/>
        </w:rPr>
        <w:t>State Department Senior Official: “Prior To Early 2014 And The Release Of A New Generation Of Blackberry Devices, The Security Protocols That State Deployed Did Not Permit Automated Access To Personal Email Accounts.”</w:t>
      </w:r>
      <w:r>
        <w:t xml:space="preserve"> [Wall Street Journal, </w:t>
      </w:r>
      <w:hyperlink r:id="rId438" w:history="1">
        <w:r w:rsidRPr="00907959">
          <w:rPr>
            <w:rStyle w:val="Hyperlink"/>
          </w:rPr>
          <w:t>3/11/15</w:t>
        </w:r>
      </w:hyperlink>
      <w:r>
        <w:t>]</w:t>
      </w:r>
    </w:p>
    <w:p w:rsidR="00746A19" w:rsidRPr="00907959" w:rsidRDefault="00746A19" w:rsidP="00746A19">
      <w:pPr>
        <w:rPr>
          <w:b/>
          <w:u w:val="single"/>
        </w:rPr>
      </w:pPr>
    </w:p>
    <w:p w:rsidR="00746A19" w:rsidRPr="00907959" w:rsidRDefault="00746A19" w:rsidP="00746A19">
      <w:pPr>
        <w:rPr>
          <w:b/>
          <w:u w:val="single"/>
        </w:rPr>
      </w:pPr>
      <w:r w:rsidRPr="00907959">
        <w:rPr>
          <w:b/>
          <w:u w:val="single"/>
        </w:rPr>
        <w:lastRenderedPageBreak/>
        <w:t>SECRETARY CLINTON’S ONLY OPTION FOR RETRIEVING PERSONAL EMAIL ON AN OFFICIAL BLACKBERRY WOULD HAVE BEEN THE “CLUNKY” PROCESS OF USING THE DEVICE’S INTERNET BROWSER</w:t>
      </w:r>
    </w:p>
    <w:p w:rsidR="00746A19" w:rsidRDefault="00746A19" w:rsidP="00746A19"/>
    <w:p w:rsidR="00746A19" w:rsidRDefault="00746A19" w:rsidP="00746A19">
      <w:r w:rsidRPr="00907959">
        <w:rPr>
          <w:b/>
          <w:u w:val="single"/>
        </w:rPr>
        <w:t>Wall Street Journal</w:t>
      </w:r>
      <w:r>
        <w:rPr>
          <w:b/>
        </w:rPr>
        <w:t xml:space="preserve">: </w:t>
      </w:r>
      <w:r w:rsidRPr="00907959">
        <w:rPr>
          <w:b/>
        </w:rPr>
        <w:t xml:space="preserve">During Secretary Clinton’s Tenure </w:t>
      </w:r>
      <w:proofErr w:type="gramStart"/>
      <w:r w:rsidRPr="00907959">
        <w:rPr>
          <w:b/>
        </w:rPr>
        <w:t>At The Department Of</w:t>
      </w:r>
      <w:proofErr w:type="gramEnd"/>
      <w:r w:rsidRPr="00907959">
        <w:rPr>
          <w:b/>
        </w:rPr>
        <w:t xml:space="preserve"> State, Employees “Could Use The Blackberry’s Internet Browser To Check Personal Emails, But That Was A Clunky System.” </w:t>
      </w:r>
      <w:r>
        <w:t>“</w:t>
      </w:r>
      <w:r w:rsidRPr="00907959">
        <w:t>On Wednesday, a senior State Department official said that during Mrs. Clinton’s tenure, from 2009 to early 2013, it wasn’t possible for employees to access personal email through an email app on their official BlackBerrys. They could use the BlackBerry’s Internet browser to check personal emails, but that was a clunky system.</w:t>
      </w:r>
      <w:r>
        <w:t xml:space="preserve">” [Wall Street Journal, </w:t>
      </w:r>
      <w:hyperlink r:id="rId439" w:history="1">
        <w:r w:rsidRPr="00907959">
          <w:rPr>
            <w:rStyle w:val="Hyperlink"/>
          </w:rPr>
          <w:t>3/11/15</w:t>
        </w:r>
      </w:hyperlink>
      <w:r>
        <w:t>]</w:t>
      </w:r>
    </w:p>
    <w:p w:rsidR="00746A19" w:rsidRPr="00907959" w:rsidRDefault="00746A19" w:rsidP="00746A19"/>
    <w:p w:rsidR="00746A19" w:rsidRDefault="00746A19" w:rsidP="00746A19">
      <w:pPr>
        <w:pStyle w:val="Heading1"/>
      </w:pPr>
      <w:bookmarkStart w:id="182" w:name="_Toc422218237"/>
      <w:r>
        <w:t>SERVICE AS SENATOR</w:t>
      </w:r>
      <w:bookmarkEnd w:id="182"/>
    </w:p>
    <w:p w:rsidR="00746A19" w:rsidRDefault="00746A19" w:rsidP="00746A19"/>
    <w:p w:rsidR="00746A19" w:rsidRPr="00B76EEB" w:rsidRDefault="00746A19" w:rsidP="00746A19">
      <w:pPr>
        <w:pStyle w:val="Heading2"/>
      </w:pPr>
      <w:bookmarkStart w:id="183" w:name="_Toc422218238"/>
      <w:r>
        <w:t>BIPARTISANSHIP</w:t>
      </w:r>
      <w:bookmarkEnd w:id="183"/>
    </w:p>
    <w:p w:rsidR="00746A19" w:rsidRDefault="00746A19" w:rsidP="00746A19"/>
    <w:p w:rsidR="00746A19" w:rsidRDefault="00746A19" w:rsidP="00746A19">
      <w:r w:rsidRPr="008049C5">
        <w:rPr>
          <w:b/>
        </w:rPr>
        <w:t xml:space="preserve">Secretary Clinton: As Senator </w:t>
      </w:r>
      <w:proofErr w:type="gramStart"/>
      <w:r w:rsidRPr="008049C5">
        <w:rPr>
          <w:b/>
        </w:rPr>
        <w:t>And</w:t>
      </w:r>
      <w:proofErr w:type="gramEnd"/>
      <w:r w:rsidRPr="008049C5">
        <w:rPr>
          <w:b/>
        </w:rPr>
        <w:t xml:space="preserve"> Secretary Of State, “I Worked Across The Aisle All The Time.”</w:t>
      </w:r>
      <w:r>
        <w:t xml:space="preserve"> “</w:t>
      </w:r>
      <w:proofErr w:type="spellStart"/>
      <w:r>
        <w:t>WMUR</w:t>
      </w:r>
      <w:proofErr w:type="spellEnd"/>
      <w:r>
        <w:t xml:space="preserve">: How do you plan, if elected, to bridge the gap with Republican politicians — or even with Republican voters who might like the ideas of the other party? CLINTON: Well the first thing I would do is what I did as Senator and Secretary of State, where I worked across the aisle all the time... I will do whatever it takes to reach out to anybody, anytime, anywhere in pursuit of common ground on issues that I think are important for the country — but I will also stand my ground. So I think the first thing is, I know how important it is to build relationships and be constantly working on congressional outreach and informational meetings and all that goes into having a receptive audience when you say ‘We’re going to have to do some hard work here, I need you on my side.’” [Concord Monitor, </w:t>
      </w:r>
      <w:hyperlink r:id="rId440" w:anchor=".VX9uqSl-2Sw.twitter" w:history="1">
        <w:r w:rsidRPr="008049C5">
          <w:rPr>
            <w:rStyle w:val="Hyperlink"/>
          </w:rPr>
          <w:t>6/15/15</w:t>
        </w:r>
      </w:hyperlink>
      <w:r>
        <w:t>]</w:t>
      </w:r>
    </w:p>
    <w:p w:rsidR="00746A19" w:rsidRDefault="00746A19" w:rsidP="00746A19"/>
    <w:p w:rsidR="00746A19" w:rsidRDefault="00746A19" w:rsidP="00746A19">
      <w:r w:rsidRPr="007F2A73">
        <w:rPr>
          <w:b/>
        </w:rPr>
        <w:t xml:space="preserve">Secretary Clinton: “My Co-Sponsor On Health Care For The National Guard And Reserves Was Lindsey Graham” And “I Have Worked Until The Political Winds Changed With John </w:t>
      </w:r>
      <w:proofErr w:type="spellStart"/>
      <w:r w:rsidRPr="007F2A73">
        <w:rPr>
          <w:b/>
        </w:rPr>
        <w:t>Mccain</w:t>
      </w:r>
      <w:proofErr w:type="spellEnd"/>
      <w:r w:rsidRPr="007F2A73">
        <w:rPr>
          <w:b/>
        </w:rPr>
        <w:t xml:space="preserve"> On Climate Change.”</w:t>
      </w:r>
      <w:r>
        <w:t xml:space="preserve"> “</w:t>
      </w:r>
      <w:proofErr w:type="spellStart"/>
      <w:r>
        <w:t>WMUR</w:t>
      </w:r>
      <w:proofErr w:type="spellEnd"/>
      <w:r>
        <w:t xml:space="preserve">: Can you identify any Republican politicians who you think you would work well with or have worked well with? CLINTON: I have worked well. Now, we’ll go through the political season, and they’ll be cringing when I say I worked well with them. But my co-sponsor on health care for the </w:t>
      </w:r>
      <w:proofErr w:type="gramStart"/>
      <w:r>
        <w:t>national guard</w:t>
      </w:r>
      <w:proofErr w:type="gramEnd"/>
      <w:r>
        <w:t xml:space="preserve"> and reserves was Lindsey Graham. And he may not want to be reminded of it, but we worked really hard to get that done. I have worked until the political winds changed with John McCain on climate change. And I think that maybe we can get back to trying to find common ground there. So those are just two examples.” [Concord Monitor, </w:t>
      </w:r>
      <w:hyperlink r:id="rId441" w:anchor=".VX9uqSl-2Sw.twitter" w:history="1">
        <w:r w:rsidRPr="008049C5">
          <w:rPr>
            <w:rStyle w:val="Hyperlink"/>
          </w:rPr>
          <w:t>6/15/15</w:t>
        </w:r>
      </w:hyperlink>
      <w:r>
        <w:t>]</w:t>
      </w:r>
    </w:p>
    <w:p w:rsidR="00746A19" w:rsidRDefault="00746A19" w:rsidP="00746A19"/>
    <w:p w:rsidR="00746A19" w:rsidRDefault="00746A19" w:rsidP="00746A19">
      <w:pPr>
        <w:pStyle w:val="Heading2"/>
      </w:pPr>
      <w:bookmarkStart w:id="184" w:name="_Toc422218239"/>
      <w:r>
        <w:t>ARMED SERVICES COMMITTEE</w:t>
      </w:r>
      <w:bookmarkEnd w:id="184"/>
    </w:p>
    <w:p w:rsidR="00746A19" w:rsidRDefault="00746A19" w:rsidP="00746A19"/>
    <w:p w:rsidR="00746A19" w:rsidRDefault="00746A19" w:rsidP="00746A19">
      <w:r w:rsidRPr="007541D1">
        <w:rPr>
          <w:b/>
          <w:u w:val="single"/>
        </w:rPr>
        <w:t>Yahoo</w:t>
      </w:r>
      <w:r>
        <w:rPr>
          <w:b/>
        </w:rPr>
        <w:t xml:space="preserve">: </w:t>
      </w:r>
      <w:r w:rsidRPr="007541D1">
        <w:rPr>
          <w:b/>
        </w:rPr>
        <w:t>Then-Senator Clinton’s “Work On The Senate Armed Services Committee — And Especially Her Approach To Hearings About Ongoing Military Engagement In Iraq And Afghanistan — Became The Focal Point Of Her Senate Career.”</w:t>
      </w:r>
      <w:r w:rsidRPr="007541D1">
        <w:t xml:space="preserve"> </w:t>
      </w:r>
      <w:r>
        <w:t>“</w:t>
      </w:r>
      <w:r w:rsidRPr="007541D1">
        <w:t>A key part of the narrative of Clinton’s first presidential run was that her nose-to-the-grindstone Senate style impressed her colleagues and demonstrated her commitment to working</w:t>
      </w:r>
      <w:r>
        <w:t xml:space="preserve"> with members from both parties…</w:t>
      </w:r>
      <w:r w:rsidRPr="007541D1">
        <w:t xml:space="preserve">Her work on the Senate Armed Services Committee — and especially her approach to hearings about ongoing military engagement in Iraq and Afghanistan — became the focal point of her Senate career, and she became </w:t>
      </w:r>
      <w:proofErr w:type="spellStart"/>
      <w:r w:rsidRPr="007541D1">
        <w:t>know</w:t>
      </w:r>
      <w:proofErr w:type="spellEnd"/>
      <w:r>
        <w:t>[n]</w:t>
      </w:r>
      <w:r w:rsidRPr="007541D1">
        <w:t xml:space="preserve"> for asking tough, well-researched questions without trying to grandstand and bring attention to herself.</w:t>
      </w:r>
      <w:r>
        <w:t xml:space="preserve">” [Yahoo, </w:t>
      </w:r>
      <w:hyperlink r:id="rId442" w:history="1">
        <w:r w:rsidRPr="007541D1">
          <w:rPr>
            <w:rStyle w:val="Hyperlink"/>
          </w:rPr>
          <w:t>4/1</w:t>
        </w:r>
        <w:r>
          <w:rPr>
            <w:rStyle w:val="Hyperlink"/>
          </w:rPr>
          <w:t>2</w:t>
        </w:r>
        <w:r w:rsidRPr="007541D1">
          <w:rPr>
            <w:rStyle w:val="Hyperlink"/>
          </w:rPr>
          <w:t>/15</w:t>
        </w:r>
      </w:hyperlink>
      <w:r>
        <w:t>]</w:t>
      </w:r>
    </w:p>
    <w:p w:rsidR="00746A19" w:rsidRDefault="00746A19" w:rsidP="00746A19"/>
    <w:p w:rsidR="00746A19" w:rsidRDefault="00746A19" w:rsidP="00746A19"/>
    <w:p w:rsidR="00746A19" w:rsidRDefault="00746A19" w:rsidP="00746A19">
      <w:r w:rsidRPr="007541D1">
        <w:rPr>
          <w:b/>
          <w:u w:val="single"/>
        </w:rPr>
        <w:t>Yahoo</w:t>
      </w:r>
      <w:r>
        <w:rPr>
          <w:b/>
        </w:rPr>
        <w:t xml:space="preserve">: </w:t>
      </w:r>
      <w:r w:rsidRPr="007541D1">
        <w:rPr>
          <w:b/>
        </w:rPr>
        <w:t>At Senate Armed Services Hearings, Clinton “Became Know</w:t>
      </w:r>
      <w:r>
        <w:rPr>
          <w:b/>
        </w:rPr>
        <w:t>[n]</w:t>
      </w:r>
      <w:r w:rsidRPr="007541D1">
        <w:rPr>
          <w:b/>
        </w:rPr>
        <w:t xml:space="preserve"> For Asking Tough, Well-Researched Questions Without Trying To Grandstand And Bring Attention To Herself.”</w:t>
      </w:r>
      <w:r>
        <w:t xml:space="preserve"> “</w:t>
      </w:r>
      <w:r w:rsidRPr="007541D1">
        <w:t>A key part of the narrative of Clinton’s first presidential run was that her nose-to-the-grindstone Senate style impressed her colleagues and demonstrated her commitment to working</w:t>
      </w:r>
      <w:r>
        <w:t xml:space="preserve"> with members from both parties…</w:t>
      </w:r>
      <w:r w:rsidRPr="007541D1">
        <w:t xml:space="preserve">Her work on the Senate Armed Services Committee — and especially her approach to hearings about ongoing military engagement in Iraq and Afghanistan — became the focal point of her Senate </w:t>
      </w:r>
      <w:r w:rsidRPr="007541D1">
        <w:lastRenderedPageBreak/>
        <w:t xml:space="preserve">career, and she became </w:t>
      </w:r>
      <w:proofErr w:type="spellStart"/>
      <w:r w:rsidRPr="007541D1">
        <w:t>know</w:t>
      </w:r>
      <w:proofErr w:type="spellEnd"/>
      <w:r>
        <w:t>[n]</w:t>
      </w:r>
      <w:r w:rsidRPr="007541D1">
        <w:t xml:space="preserve"> for asking tough, well-researched questions without trying to grandstand and bring attention to herself.</w:t>
      </w:r>
      <w:r>
        <w:t xml:space="preserve">” [Yahoo, </w:t>
      </w:r>
      <w:hyperlink r:id="rId443" w:history="1">
        <w:r w:rsidRPr="007541D1">
          <w:rPr>
            <w:rStyle w:val="Hyperlink"/>
          </w:rPr>
          <w:t>4/1</w:t>
        </w:r>
        <w:r>
          <w:rPr>
            <w:rStyle w:val="Hyperlink"/>
          </w:rPr>
          <w:t>2</w:t>
        </w:r>
        <w:r w:rsidRPr="007541D1">
          <w:rPr>
            <w:rStyle w:val="Hyperlink"/>
          </w:rPr>
          <w:t>/15</w:t>
        </w:r>
      </w:hyperlink>
      <w:r>
        <w:t>]</w:t>
      </w:r>
    </w:p>
    <w:p w:rsidR="00746A19" w:rsidRDefault="00746A19" w:rsidP="00746A19"/>
    <w:p w:rsidR="00746A19" w:rsidRDefault="00746A19" w:rsidP="00746A19">
      <w:pPr>
        <w:pStyle w:val="Heading1"/>
      </w:pPr>
      <w:bookmarkStart w:id="185" w:name="_Toc422218300"/>
      <w:r>
        <w:rPr>
          <w:caps w:val="0"/>
        </w:rPr>
        <w:t>SOCIAL SECURITY</w:t>
      </w:r>
      <w:bookmarkEnd w:id="185"/>
    </w:p>
    <w:p w:rsidR="00746A19" w:rsidRDefault="00746A19" w:rsidP="00746A19"/>
    <w:p w:rsidR="00746A19" w:rsidRDefault="00746A19" w:rsidP="00746A19">
      <w:pPr>
        <w:pStyle w:val="Heading2"/>
      </w:pPr>
      <w:bookmarkStart w:id="186" w:name="_Toc422218301"/>
      <w:r>
        <w:t>CHANGES TO SOCIAL SECURITY</w:t>
      </w:r>
      <w:bookmarkEnd w:id="186"/>
    </w:p>
    <w:p w:rsidR="00746A19" w:rsidRDefault="00746A19" w:rsidP="00746A19"/>
    <w:p w:rsidR="00746A19" w:rsidRDefault="00746A19" w:rsidP="00746A19">
      <w:pPr>
        <w:pStyle w:val="Heading3"/>
      </w:pPr>
      <w:bookmarkStart w:id="187" w:name="_Toc422218302"/>
      <w:r>
        <w:t>COMMENTS ON CHANGES TO SOCIAL SECURITY</w:t>
      </w:r>
      <w:bookmarkEnd w:id="187"/>
    </w:p>
    <w:p w:rsidR="00746A19" w:rsidRDefault="00746A19" w:rsidP="00746A19"/>
    <w:p w:rsidR="00746A19" w:rsidRDefault="00746A19" w:rsidP="00746A19">
      <w:r w:rsidRPr="003F1993">
        <w:rPr>
          <w:b/>
          <w:u w:val="single"/>
        </w:rPr>
        <w:t>The Hill</w:t>
      </w:r>
      <w:r w:rsidRPr="003F1993">
        <w:rPr>
          <w:b/>
        </w:rPr>
        <w:t xml:space="preserve">: Then-Candidate Clinton “Said In 2007 That Certain Reforms Such As Cutting Benefits, Privatizing The Program Or Raising The Retirement Age </w:t>
      </w:r>
      <w:r>
        <w:rPr>
          <w:b/>
        </w:rPr>
        <w:t xml:space="preserve">[Of Social Security] </w:t>
      </w:r>
      <w:r w:rsidRPr="003F1993">
        <w:rPr>
          <w:b/>
        </w:rPr>
        <w:t>Were ‘Off The Table,’” But Did Not Explicitly Rule Out Raising Payroll Taxes.</w:t>
      </w:r>
      <w:r>
        <w:t xml:space="preserve"> Secretary Clinton “said in 2007 that certain reforms such as cutting benefits, privatizing the program or raising the retirement age were ‘off the table.’ There were some articles at the time that gave mixed signals on whether she would be willing to increase payroll taxes. [The Hill, </w:t>
      </w:r>
      <w:hyperlink r:id="rId444" w:history="1">
        <w:r w:rsidRPr="002F78F8">
          <w:rPr>
            <w:rStyle w:val="Hyperlink"/>
          </w:rPr>
          <w:t>8/24/14</w:t>
        </w:r>
      </w:hyperlink>
      <w:r>
        <w:t>]</w:t>
      </w:r>
    </w:p>
    <w:p w:rsidR="00746A19" w:rsidRDefault="00746A19" w:rsidP="00746A19"/>
    <w:p w:rsidR="00746A19" w:rsidRDefault="00746A19" w:rsidP="00746A19">
      <w:r w:rsidRPr="003F1993">
        <w:rPr>
          <w:b/>
          <w:u w:val="single"/>
        </w:rPr>
        <w:t>The Hill</w:t>
      </w:r>
      <w:r>
        <w:rPr>
          <w:b/>
        </w:rPr>
        <w:t xml:space="preserve">: </w:t>
      </w:r>
      <w:r w:rsidRPr="003F1993">
        <w:rPr>
          <w:b/>
        </w:rPr>
        <w:t>Then-Candidate Clinton “Said She Might Consider Committing More Of Workers’ Income To Social Security.”</w:t>
      </w:r>
      <w:r>
        <w:t xml:space="preserve"> In an article contrasting Secretary Clinton’s stance on Social Security with Senator Warren’s, The Hill reported: “One account from the Associated Press featured a conversation between a campaigning Clinton and an Iowa voter in which the candidate said she might consider committing more of workers' income to Social Security. ‘She told him she didn't want to put an additional tax burden on the middle class but would consider a “gap,” with no Social Security taxes on income from $97,500 to around $200,000. </w:t>
      </w:r>
      <w:proofErr w:type="gramStart"/>
      <w:r>
        <w:t>Anything above that could be taxed,’ according to the article.</w:t>
      </w:r>
      <w:proofErr w:type="gramEnd"/>
      <w:r>
        <w:t xml:space="preserve"> The idea was similar to then-Democratic presidential candidate John Edwards, who was seen as to the left of Clinton. Back then, workers paid taxes toward Social Security on their first $97,500 in earnings — any earnings above that remain untaxed. (Now that amount stands at $117,000.)” [The Hill, </w:t>
      </w:r>
      <w:hyperlink r:id="rId445" w:history="1">
        <w:r w:rsidRPr="002F78F8">
          <w:rPr>
            <w:rStyle w:val="Hyperlink"/>
          </w:rPr>
          <w:t>8/24/14</w:t>
        </w:r>
      </w:hyperlink>
      <w:r>
        <w:t>]</w:t>
      </w:r>
    </w:p>
    <w:p w:rsidR="002D47FD" w:rsidRDefault="002D47FD" w:rsidP="00746A19"/>
    <w:p w:rsidR="00746A19" w:rsidRPr="008E7E01" w:rsidRDefault="00746A19" w:rsidP="00746A19">
      <w:pPr>
        <w:pStyle w:val="Heading1"/>
      </w:pPr>
      <w:r>
        <w:t>STATE TENURE—ACCOMPLISHMENTS IN PROGRESS</w:t>
      </w:r>
      <w:bookmarkEnd w:id="135"/>
    </w:p>
    <w:p w:rsidR="00746A19" w:rsidRDefault="00746A19" w:rsidP="00746A19"/>
    <w:p w:rsidR="00746A19" w:rsidRDefault="00746A19" w:rsidP="00746A19">
      <w:pPr>
        <w:pStyle w:val="Heading2"/>
      </w:pPr>
      <w:bookmarkStart w:id="188" w:name="_Toc422218163"/>
      <w:r>
        <w:t>BURMA</w:t>
      </w:r>
      <w:bookmarkEnd w:id="188"/>
    </w:p>
    <w:p w:rsidR="00746A19" w:rsidRDefault="00746A19" w:rsidP="00746A19"/>
    <w:p w:rsidR="00746A19" w:rsidRDefault="00746A19" w:rsidP="00746A19">
      <w:pPr>
        <w:rPr>
          <w:b/>
          <w:u w:val="single"/>
        </w:rPr>
      </w:pPr>
      <w:r>
        <w:rPr>
          <w:b/>
          <w:u w:val="single"/>
        </w:rPr>
        <w:t>SECRETARY CLINTON WAS PRAISED FOR OVERSEEING A DRAMATIC CHANGE IN U.S. POLICY TOWARDS BURMA</w:t>
      </w:r>
    </w:p>
    <w:p w:rsidR="00746A19" w:rsidRDefault="00746A19" w:rsidP="00746A19">
      <w:pPr>
        <w:rPr>
          <w:b/>
          <w:u w:val="single"/>
        </w:rPr>
      </w:pPr>
    </w:p>
    <w:p w:rsidR="00746A19" w:rsidRPr="00F03C8E" w:rsidRDefault="00746A19" w:rsidP="00746A19">
      <w:r w:rsidRPr="00F03C8E">
        <w:rPr>
          <w:b/>
          <w:u w:val="single"/>
        </w:rPr>
        <w:t>Los Angeles Times</w:t>
      </w:r>
      <w:r>
        <w:rPr>
          <w:b/>
        </w:rPr>
        <w:t xml:space="preserve">: Secretary </w:t>
      </w:r>
      <w:r w:rsidRPr="00F03C8E">
        <w:rPr>
          <w:b/>
        </w:rPr>
        <w:t xml:space="preserve">“Clinton's Impending Visit To Myanmar Represents A Dramatic Shift In Policy Toward A State Infamous For Repression, An Opening That Demonstrates A New U.S. Focus On Asia By Building Ties To A Strategically Important Country Bordering China.” </w:t>
      </w:r>
      <w:r>
        <w:t xml:space="preserve">[Los Angeles Times, </w:t>
      </w:r>
      <w:hyperlink r:id="rId446" w:history="1">
        <w:r w:rsidRPr="00F03C8E">
          <w:rPr>
            <w:rStyle w:val="Hyperlink"/>
          </w:rPr>
          <w:t>11/30/11</w:t>
        </w:r>
      </w:hyperlink>
      <w:r>
        <w:t>]</w:t>
      </w:r>
    </w:p>
    <w:p w:rsidR="00746A19" w:rsidRDefault="00746A19" w:rsidP="00746A19">
      <w:pPr>
        <w:rPr>
          <w:b/>
          <w:u w:val="single"/>
        </w:rPr>
      </w:pPr>
    </w:p>
    <w:p w:rsidR="00746A19" w:rsidRDefault="00746A19" w:rsidP="00746A19">
      <w:r w:rsidRPr="00DF0C3D">
        <w:rPr>
          <w:b/>
          <w:u w:val="single"/>
        </w:rPr>
        <w:t>Tampa Bay Times</w:t>
      </w:r>
      <w:r w:rsidRPr="00DF0C3D">
        <w:rPr>
          <w:b/>
        </w:rPr>
        <w:t xml:space="preserve"> Editorial: “It Took Hard Work By Clinton's State Department, And The President's Support, But Myanmar Has Changed For The Better.”</w:t>
      </w:r>
      <w:r>
        <w:t xml:space="preserve"> “</w:t>
      </w:r>
      <w:r w:rsidRPr="00DF0C3D">
        <w:t>President Barack Obama joined Secretary of State Hillary Rodham Clinton on a brief visit to Myanmar, the first by a sitting U.S. president. The visit was a gesture by Obama to recognize the progress Myanmar has made in moving away from 50 years of dictatorship toward quasi-civilian rule. While the country also known as Burma has a long road ahead, Obama pledged continued U.S. support as Myanmar opens the political process and institutes civil and democratic reforms</w:t>
      </w:r>
      <w:r>
        <w:t>…</w:t>
      </w:r>
      <w:r w:rsidRPr="00DF0C3D">
        <w:t xml:space="preserve"> It took hard work by Clinton's State Department, and the president's support, but Myanmar has changed for the better.</w:t>
      </w:r>
      <w:r>
        <w:t xml:space="preserve">” [Editorial, Tampa Bay Times, </w:t>
      </w:r>
      <w:hyperlink r:id="rId447" w:history="1">
        <w:r w:rsidRPr="00DF0C3D">
          <w:rPr>
            <w:rStyle w:val="Hyperlink"/>
          </w:rPr>
          <w:t>11/23/12</w:t>
        </w:r>
      </w:hyperlink>
      <w:r>
        <w:t>]</w:t>
      </w:r>
    </w:p>
    <w:p w:rsidR="00746A19" w:rsidRDefault="00746A19" w:rsidP="00746A19"/>
    <w:p w:rsidR="00746A19" w:rsidRDefault="00746A19" w:rsidP="00746A19">
      <w:r w:rsidRPr="00D909D4">
        <w:rPr>
          <w:b/>
        </w:rPr>
        <w:t>Claremont Mc</w:t>
      </w:r>
      <w:r>
        <w:rPr>
          <w:b/>
        </w:rPr>
        <w:t>K</w:t>
      </w:r>
      <w:r w:rsidRPr="00D909D4">
        <w:rPr>
          <w:b/>
        </w:rPr>
        <w:t xml:space="preserve">enna College Professor </w:t>
      </w:r>
      <w:proofErr w:type="spellStart"/>
      <w:r w:rsidRPr="00D909D4">
        <w:rPr>
          <w:b/>
        </w:rPr>
        <w:t>Minxin</w:t>
      </w:r>
      <w:proofErr w:type="spellEnd"/>
      <w:r w:rsidRPr="00D909D4">
        <w:rPr>
          <w:b/>
        </w:rPr>
        <w:t xml:space="preserve"> Pei: </w:t>
      </w:r>
      <w:r w:rsidRPr="007970C1">
        <w:rPr>
          <w:b/>
        </w:rPr>
        <w:t xml:space="preserve">“Among Clinton’s Most Singular Achievements Is </w:t>
      </w:r>
      <w:proofErr w:type="gramStart"/>
      <w:r w:rsidRPr="007970C1">
        <w:rPr>
          <w:b/>
        </w:rPr>
        <w:t>The U.S. Outreach To</w:t>
      </w:r>
      <w:proofErr w:type="gramEnd"/>
      <w:r w:rsidRPr="007970C1">
        <w:rPr>
          <w:b/>
        </w:rPr>
        <w:t xml:space="preserve"> Burma, Potentially A Success Story Of Peaceful Regime Change.”</w:t>
      </w:r>
      <w:r>
        <w:t xml:space="preserve"> [</w:t>
      </w:r>
      <w:proofErr w:type="spellStart"/>
      <w:r>
        <w:t>Minxin</w:t>
      </w:r>
      <w:proofErr w:type="spellEnd"/>
      <w:r>
        <w:t xml:space="preserve"> Pei, New York Times, </w:t>
      </w:r>
      <w:hyperlink r:id="rId448" w:history="1">
        <w:r w:rsidRPr="00D909D4">
          <w:rPr>
            <w:rStyle w:val="Hyperlink"/>
          </w:rPr>
          <w:t>5/12/13</w:t>
        </w:r>
      </w:hyperlink>
      <w:r>
        <w:t>]</w:t>
      </w:r>
    </w:p>
    <w:p w:rsidR="00746A19" w:rsidRDefault="00746A19" w:rsidP="00746A19"/>
    <w:p w:rsidR="00746A19" w:rsidRPr="00DF0C3D" w:rsidRDefault="00746A19" w:rsidP="00746A19">
      <w:r>
        <w:rPr>
          <w:b/>
        </w:rPr>
        <w:lastRenderedPageBreak/>
        <w:t>Secretary Clinton: “</w:t>
      </w:r>
      <w:r w:rsidRPr="00F03C8E">
        <w:rPr>
          <w:b/>
        </w:rPr>
        <w:t xml:space="preserve">The End </w:t>
      </w:r>
      <w:proofErr w:type="gramStart"/>
      <w:r w:rsidRPr="00F03C8E">
        <w:rPr>
          <w:b/>
        </w:rPr>
        <w:t>Of</w:t>
      </w:r>
      <w:proofErr w:type="gramEnd"/>
      <w:r w:rsidRPr="00F03C8E">
        <w:rPr>
          <w:b/>
        </w:rPr>
        <w:t xml:space="preserve"> Burma’s Story Is Yet To Be Written, And There Are Many Challenges Ahead...Burma Could Keep Moving Forward, Or It Could Slide Backward.</w:t>
      </w:r>
      <w:r>
        <w:rPr>
          <w:b/>
        </w:rPr>
        <w:t>”</w:t>
      </w:r>
      <w:r>
        <w:t xml:space="preserve"> “</w:t>
      </w:r>
      <w:r w:rsidRPr="00F03C8E">
        <w:t xml:space="preserve">The end of Burma’s story is yet to be written, and there are many challenges ahead. Ethnic strife has continued, raising alarms about new human rights abuses. In particular, spasms of mob violence against the </w:t>
      </w:r>
      <w:proofErr w:type="spellStart"/>
      <w:r w:rsidRPr="00F03C8E">
        <w:t>Rohingya</w:t>
      </w:r>
      <w:proofErr w:type="spellEnd"/>
      <w:r w:rsidRPr="00F03C8E">
        <w:t xml:space="preserve">, an ethnic community of Muslims, rocked the country in 2013 and early 2014. The decision to expel Doctors </w:t>
      </w:r>
      <w:proofErr w:type="gramStart"/>
      <w:r w:rsidRPr="00F03C8E">
        <w:t>Without</w:t>
      </w:r>
      <w:proofErr w:type="gramEnd"/>
      <w:r w:rsidRPr="00F03C8E">
        <w:t xml:space="preserve"> Borders from the area and not to count </w:t>
      </w:r>
      <w:proofErr w:type="spellStart"/>
      <w:r w:rsidRPr="00F03C8E">
        <w:t>Rohingyas</w:t>
      </w:r>
      <w:proofErr w:type="spellEnd"/>
      <w:r w:rsidRPr="00F03C8E">
        <w:t xml:space="preserve"> in the upcoming census brought a barrage of criticism. All this threatened to undermine progress and weaken international support. The general elections in 2015 will be a major test for Burma’s nascent democracy, and more work is needed to ensure that they will be free and fair. In short, Burma could keep moving forward, or it could slide backward. The support of the United States and the international community will be crucial.</w:t>
      </w:r>
      <w:r>
        <w:t>” [Hillary Clinton, Hard Choices, 6/10/14]</w:t>
      </w:r>
    </w:p>
    <w:p w:rsidR="00746A19" w:rsidRDefault="00746A19" w:rsidP="00746A19"/>
    <w:p w:rsidR="00746A19" w:rsidRDefault="00746A19" w:rsidP="00746A19">
      <w:pPr>
        <w:spacing w:after="200" w:line="276" w:lineRule="auto"/>
        <w:contextualSpacing w:val="0"/>
        <w:rPr>
          <w:rFonts w:asciiTheme="minorHAnsi" w:hAnsiTheme="minorHAnsi"/>
          <w:sz w:val="22"/>
        </w:rPr>
      </w:pPr>
    </w:p>
    <w:p w:rsidR="00746A19" w:rsidRDefault="00746A19" w:rsidP="00746A19">
      <w:pPr>
        <w:pStyle w:val="Heading2"/>
      </w:pPr>
      <w:bookmarkStart w:id="189" w:name="_Toc422218164"/>
      <w:commentRangeStart w:id="190"/>
      <w:r>
        <w:t>LIBYA</w:t>
      </w:r>
      <w:commentRangeEnd w:id="190"/>
      <w:r>
        <w:rPr>
          <w:rStyle w:val="CommentReference"/>
          <w:rFonts w:eastAsiaTheme="minorHAnsi" w:cstheme="minorBidi"/>
          <w:b w:val="0"/>
        </w:rPr>
        <w:commentReference w:id="190"/>
      </w:r>
      <w:bookmarkEnd w:id="189"/>
    </w:p>
    <w:p w:rsidR="00746A19" w:rsidRDefault="00746A19" w:rsidP="00746A19"/>
    <w:p w:rsidR="00746A19" w:rsidRPr="00CB7C06" w:rsidRDefault="00746A19" w:rsidP="00746A19">
      <w:pPr>
        <w:rPr>
          <w:b/>
          <w:u w:val="single"/>
        </w:rPr>
      </w:pPr>
      <w:r w:rsidRPr="00CB7C06">
        <w:rPr>
          <w:b/>
          <w:u w:val="single"/>
        </w:rPr>
        <w:t>VISITING LIBYA JUST BEFORE GADHAFI’S DEATH, CLINTON OFFERED U.S. SUPPORT FOR A DEMOCRATIC TRANSITION</w:t>
      </w:r>
      <w:r>
        <w:rPr>
          <w:b/>
          <w:u w:val="single"/>
        </w:rPr>
        <w:t>, CITING U.S. AUSTERITY AS THE REASON AID TOTALS REMAINED LOW</w:t>
      </w:r>
    </w:p>
    <w:p w:rsidR="00746A19" w:rsidRPr="005F1ED7" w:rsidRDefault="00746A19" w:rsidP="00746A19">
      <w:pPr>
        <w:rPr>
          <w:b/>
        </w:rPr>
      </w:pPr>
    </w:p>
    <w:p w:rsidR="00746A19" w:rsidRDefault="00746A19" w:rsidP="00746A19">
      <w:r w:rsidRPr="005F1ED7">
        <w:rPr>
          <w:b/>
          <w:u w:val="single"/>
        </w:rPr>
        <w:t>New York Times</w:t>
      </w:r>
      <w:r>
        <w:rPr>
          <w:b/>
        </w:rPr>
        <w:t xml:space="preserve">: </w:t>
      </w:r>
      <w:r w:rsidRPr="005F1ED7">
        <w:rPr>
          <w:b/>
        </w:rPr>
        <w:t xml:space="preserve">In Late 2011, Secretary Clinton “Pledged Political </w:t>
      </w:r>
      <w:proofErr w:type="gramStart"/>
      <w:r w:rsidRPr="005F1ED7">
        <w:rPr>
          <w:b/>
        </w:rPr>
        <w:t>And Economic Support For</w:t>
      </w:r>
      <w:proofErr w:type="gramEnd"/>
      <w:r w:rsidRPr="005F1ED7">
        <w:rPr>
          <w:b/>
        </w:rPr>
        <w:t xml:space="preserve"> Libya’s Transitional Government.”</w:t>
      </w:r>
      <w:r>
        <w:t xml:space="preserve"> “</w:t>
      </w:r>
      <w:r w:rsidRPr="005F1ED7">
        <w:t>Secretary of State Hillary Rodham Clinton pledged political and economic support for Libya’s transitional government on Tuesday, even as a senior administration official warned that Col. Muammar el-Qadd</w:t>
      </w:r>
      <w:r>
        <w:t>afi and his loyalists remained ‘</w:t>
      </w:r>
      <w:r w:rsidRPr="005F1ED7">
        <w:t>a lethal nuisance</w:t>
      </w:r>
      <w:r>
        <w:t>’</w:t>
      </w:r>
      <w:r w:rsidRPr="005F1ED7">
        <w:t xml:space="preserve"> who could stall the country’s evolution</w:t>
      </w:r>
      <w:r>
        <w:t>…</w:t>
      </w:r>
      <w:r w:rsidRPr="005F1ED7">
        <w:t xml:space="preserve"> Mrs. Clinton raised a host of issues with Mr. Abdel-</w:t>
      </w:r>
      <w:proofErr w:type="spellStart"/>
      <w:r w:rsidRPr="005F1ED7">
        <w:t>Jalil</w:t>
      </w:r>
      <w:proofErr w:type="spellEnd"/>
      <w:r w:rsidRPr="005F1ED7">
        <w:t xml:space="preserve"> and other Libyan officials, including the consolidation of political control, the prevention of violence against Colonel Qaddafi’s supporters and the integration of myriad rebel militias into a new security structure.</w:t>
      </w:r>
      <w:r>
        <w:t xml:space="preserve">” [New York Times, </w:t>
      </w:r>
      <w:hyperlink r:id="rId450" w:history="1">
        <w:r w:rsidRPr="00B276FC">
          <w:rPr>
            <w:rStyle w:val="Hyperlink"/>
          </w:rPr>
          <w:t>10/18/11</w:t>
        </w:r>
      </w:hyperlink>
      <w:r>
        <w:t>]</w:t>
      </w:r>
    </w:p>
    <w:p w:rsidR="00746A19" w:rsidRDefault="00746A19" w:rsidP="00746A19"/>
    <w:p w:rsidR="00746A19" w:rsidRDefault="00746A19" w:rsidP="00746A19">
      <w:r w:rsidRPr="005F1ED7">
        <w:rPr>
          <w:b/>
          <w:u w:val="single"/>
        </w:rPr>
        <w:t>New York Times</w:t>
      </w:r>
      <w:r>
        <w:rPr>
          <w:b/>
        </w:rPr>
        <w:t xml:space="preserve">: </w:t>
      </w:r>
      <w:r w:rsidRPr="00214A60">
        <w:rPr>
          <w:b/>
        </w:rPr>
        <w:t xml:space="preserve">Between February </w:t>
      </w:r>
      <w:proofErr w:type="gramStart"/>
      <w:r w:rsidRPr="00214A60">
        <w:rPr>
          <w:b/>
        </w:rPr>
        <w:t>And</w:t>
      </w:r>
      <w:proofErr w:type="gramEnd"/>
      <w:r w:rsidRPr="00214A60">
        <w:rPr>
          <w:b/>
        </w:rPr>
        <w:t xml:space="preserve"> October 2011, “The United States…Contributed $135 Million In Assistance To Libya’s New Leader…Including Humanitarian Aid And Military Equipment — Though Not Weapons, Which France, Qatar And Other Nations Have Supplied.”</w:t>
      </w:r>
      <w:r>
        <w:t xml:space="preserve"> “</w:t>
      </w:r>
      <w:r w:rsidRPr="00214A60">
        <w:t>The United States has contributed $135 million in assistance to Libya’s new leaders since February, including humanitarian aid and military equipment — though not weapons, which France, Qatar a</w:t>
      </w:r>
      <w:r>
        <w:t xml:space="preserve">nd other nations have supplied.” [New York Times, </w:t>
      </w:r>
      <w:hyperlink r:id="rId451" w:history="1">
        <w:r w:rsidRPr="00B276FC">
          <w:rPr>
            <w:rStyle w:val="Hyperlink"/>
          </w:rPr>
          <w:t>10/18/11</w:t>
        </w:r>
      </w:hyperlink>
      <w:r>
        <w:t>]</w:t>
      </w:r>
    </w:p>
    <w:p w:rsidR="00746A19" w:rsidRDefault="00746A19" w:rsidP="00746A19"/>
    <w:p w:rsidR="00746A19" w:rsidRDefault="00746A19" w:rsidP="00746A19">
      <w:pPr>
        <w:pStyle w:val="Sub-Bullet"/>
      </w:pPr>
      <w:r w:rsidRPr="008234E4">
        <w:rPr>
          <w:b/>
          <w:u w:val="single"/>
        </w:rPr>
        <w:t>New York Times</w:t>
      </w:r>
      <w:r w:rsidRPr="008234E4">
        <w:rPr>
          <w:b/>
        </w:rPr>
        <w:t>: In Late 2011 Secretary Clinton Promised Libya “Medical Equipment And Treatment In The United States For Some Of The Most Gravely Wounded Fighters, Educational And Cultural Exchanges And A Project…To Help Preserve Ancient Ruins.”</w:t>
      </w:r>
      <w:r>
        <w:t xml:space="preserve"> “</w:t>
      </w:r>
      <w:r w:rsidRPr="00214A60">
        <w:t>Mrs. Clinton promised more help on Tuesday, including medical equipment and treatment in the United States for some of the most gravely wounded fighters, educational and cultural exchanges and a project with Oberlin College in Ohio to help preserve ancient ruins at Cyrene.</w:t>
      </w:r>
      <w:r>
        <w:t xml:space="preserve">” [New York Times, </w:t>
      </w:r>
      <w:hyperlink r:id="rId452" w:history="1">
        <w:r w:rsidRPr="00B276FC">
          <w:rPr>
            <w:rStyle w:val="Hyperlink"/>
          </w:rPr>
          <w:t>10/18/11</w:t>
        </w:r>
      </w:hyperlink>
      <w:r>
        <w:t>]</w:t>
      </w:r>
    </w:p>
    <w:p w:rsidR="00746A19" w:rsidRDefault="00746A19" w:rsidP="00746A19"/>
    <w:p w:rsidR="00746A19" w:rsidRPr="008E03A6" w:rsidRDefault="00746A19" w:rsidP="00746A19">
      <w:pPr>
        <w:rPr>
          <w:b/>
          <w:u w:val="single"/>
        </w:rPr>
      </w:pPr>
      <w:r w:rsidRPr="008E03A6">
        <w:rPr>
          <w:b/>
          <w:u w:val="single"/>
        </w:rPr>
        <w:t>SECRETARY CLINTON WAS INSTRUMENTAL IN FORGING AN INTERNATIONAL COALITION TO INTERVENE IN LIBYA IN 2011</w:t>
      </w:r>
    </w:p>
    <w:p w:rsidR="00746A19" w:rsidRDefault="00746A19" w:rsidP="00746A19"/>
    <w:p w:rsidR="00746A19" w:rsidRDefault="00746A19" w:rsidP="00746A19">
      <w:r>
        <w:rPr>
          <w:b/>
          <w:u w:val="single"/>
        </w:rPr>
        <w:t>Washington Post</w:t>
      </w:r>
      <w:r>
        <w:rPr>
          <w:b/>
        </w:rPr>
        <w:t>: “The Air Campaign Over Libya…Has Emerged As A Foreign Policy Success For The Obama Administration And Its Most Famous Cabinet Member, Secretary Of State Hillary Rodham Clinton.”</w:t>
      </w:r>
      <w:r>
        <w:t xml:space="preserve"> “At 5:45 p.m. on March 19, three hours before the official start of the air campaign over Libya, four French </w:t>
      </w:r>
      <w:proofErr w:type="spellStart"/>
      <w:r>
        <w:t>Rafale</w:t>
      </w:r>
      <w:proofErr w:type="spellEnd"/>
      <w:r>
        <w:t xml:space="preserve"> jet fighters streaked across the Mediterranean coastline to attack a column of tanks heading toward the rebel city of Benghazi…Seven months later, with longtime U.S. nemesis </w:t>
      </w:r>
      <w:proofErr w:type="spellStart"/>
      <w:r>
        <w:t>Moammar</w:t>
      </w:r>
      <w:proofErr w:type="spellEnd"/>
      <w:r>
        <w:t xml:space="preserve"> Gaddafi dead and Libya’s onetime rebels now in charge, the coalition air campaign has emerged as a foreign policy success for the Obama administration and its most famous Cabinet member, Secretary of State Hillary Rodham Clinton.” [Washington Post, </w:t>
      </w:r>
      <w:hyperlink r:id="rId453" w:history="1">
        <w:r>
          <w:rPr>
            <w:rStyle w:val="Hyperlink"/>
          </w:rPr>
          <w:t>10/30/11</w:t>
        </w:r>
      </w:hyperlink>
      <w:r>
        <w:t>]</w:t>
      </w:r>
    </w:p>
    <w:p w:rsidR="00746A19" w:rsidRDefault="00746A19" w:rsidP="00746A19">
      <w:pPr>
        <w:rPr>
          <w:b/>
          <w:u w:val="single"/>
        </w:rPr>
      </w:pPr>
    </w:p>
    <w:p w:rsidR="00746A19" w:rsidRDefault="00746A19" w:rsidP="00746A19">
      <w:r>
        <w:rPr>
          <w:b/>
          <w:u w:val="single"/>
        </w:rPr>
        <w:lastRenderedPageBreak/>
        <w:t>Washington Post</w:t>
      </w:r>
      <w:r>
        <w:rPr>
          <w:b/>
        </w:rPr>
        <w:t>: Secretary Clinton Was Able To Forge An International Coalition To Intervene In Libya “Using Her Mixture Of Political Pragmatism And Tenacity To Referee Spats Among NATO Partners.”</w:t>
      </w:r>
      <w:r>
        <w:t xml:space="preserve"> “Seven months later, with longtime U.S. nemesis </w:t>
      </w:r>
      <w:proofErr w:type="spellStart"/>
      <w:r>
        <w:t>Moammar</w:t>
      </w:r>
      <w:proofErr w:type="spellEnd"/>
      <w:r>
        <w:t xml:space="preserve"> Gaddafi dead and Libya’s onetime rebels now in charge, the coalition air campaign has emerged as a foreign policy success for the Obama administration and its most famous Cabinet member, Secretary of State Hillary Rodham Clinton. Some Republicans derided the effort as ‘leading from behind,’ while many others questioned why President Obama was entangling the nation in another overseas military campaign that had little strategic urgency and scant public support. But with NATO operations likely to end this week, U.S. officials and key allies are offering a detailed new defense of the approach and Clinton’s pivotal role — both within a divided Cabinet and a fragile, assembled-on-the-fly international alliance. What emerges from these accounts is a picture of Clinton using her mixture of political pragmatism and tenacity to referee spats among NATO partners, secure crucial backing from Arab countries and tutor rebels on the fine points of message management.” [Washington Post, </w:t>
      </w:r>
      <w:hyperlink r:id="rId454" w:history="1">
        <w:r>
          <w:rPr>
            <w:rStyle w:val="Hyperlink"/>
          </w:rPr>
          <w:t>10/30/11</w:t>
        </w:r>
      </w:hyperlink>
      <w:r>
        <w:t>]</w:t>
      </w:r>
    </w:p>
    <w:p w:rsidR="00746A19" w:rsidRPr="00B70AF5" w:rsidRDefault="00746A19" w:rsidP="00746A19"/>
    <w:p w:rsidR="00746A19" w:rsidRDefault="00746A19" w:rsidP="00746A19">
      <w:pPr>
        <w:spacing w:after="200" w:line="276" w:lineRule="auto"/>
        <w:contextualSpacing w:val="0"/>
        <w:rPr>
          <w:rFonts w:asciiTheme="minorHAnsi" w:hAnsiTheme="minorHAnsi"/>
          <w:sz w:val="22"/>
        </w:rPr>
      </w:pPr>
    </w:p>
    <w:p w:rsidR="00746A19" w:rsidRDefault="00746A19" w:rsidP="00746A19">
      <w:pPr>
        <w:pStyle w:val="Heading2"/>
      </w:pPr>
      <w:bookmarkStart w:id="191" w:name="_Toc422218165"/>
      <w:r>
        <w:t>CUBA</w:t>
      </w:r>
      <w:bookmarkEnd w:id="191"/>
    </w:p>
    <w:p w:rsidR="00746A19" w:rsidRDefault="00746A19" w:rsidP="00746A19"/>
    <w:p w:rsidR="00746A19" w:rsidRPr="005A5C93" w:rsidRDefault="00746A19" w:rsidP="00746A19">
      <w:pPr>
        <w:rPr>
          <w:b/>
          <w:u w:val="single"/>
        </w:rPr>
      </w:pPr>
      <w:r w:rsidRPr="005A5C93">
        <w:rPr>
          <w:b/>
          <w:u w:val="single"/>
        </w:rPr>
        <w:t xml:space="preserve">SECRETARY CLINTON WORKED TO FREE ALAN GROSS </w:t>
      </w:r>
      <w:r>
        <w:rPr>
          <w:b/>
          <w:u w:val="single"/>
        </w:rPr>
        <w:t xml:space="preserve">FROM CUBA </w:t>
      </w:r>
      <w:r w:rsidRPr="005A5C93">
        <w:rPr>
          <w:b/>
          <w:u w:val="single"/>
        </w:rPr>
        <w:t>AND ADVOCATED FOR HIS RELEASE</w:t>
      </w:r>
    </w:p>
    <w:p w:rsidR="00746A19" w:rsidRPr="005A5C93" w:rsidRDefault="00746A19" w:rsidP="00746A19">
      <w:pPr>
        <w:rPr>
          <w:b/>
          <w:u w:val="single"/>
        </w:rPr>
      </w:pPr>
    </w:p>
    <w:p w:rsidR="00746A19" w:rsidRDefault="00746A19" w:rsidP="00746A19">
      <w:r>
        <w:rPr>
          <w:b/>
        </w:rPr>
        <w:t>Secretary</w:t>
      </w:r>
      <w:r w:rsidRPr="003E2794">
        <w:rPr>
          <w:b/>
        </w:rPr>
        <w:t xml:space="preserve"> Clinton </w:t>
      </w:r>
      <w:proofErr w:type="gramStart"/>
      <w:r w:rsidRPr="003E2794">
        <w:rPr>
          <w:b/>
        </w:rPr>
        <w:t>On</w:t>
      </w:r>
      <w:proofErr w:type="gramEnd"/>
      <w:r w:rsidRPr="003E2794">
        <w:rPr>
          <w:b/>
        </w:rPr>
        <w:t xml:space="preserve"> Alan Gross: </w:t>
      </w:r>
      <w:r>
        <w:rPr>
          <w:b/>
        </w:rPr>
        <w:t>“</w:t>
      </w:r>
      <w:r w:rsidRPr="003E2794">
        <w:rPr>
          <w:b/>
        </w:rPr>
        <w:t xml:space="preserve">One Of My Regrets As Secretary Was Our Failure To Bring Alan </w:t>
      </w:r>
      <w:commentRangeStart w:id="192"/>
      <w:r w:rsidRPr="003E2794">
        <w:rPr>
          <w:b/>
        </w:rPr>
        <w:t>Home</w:t>
      </w:r>
      <w:commentRangeEnd w:id="192"/>
      <w:r>
        <w:rPr>
          <w:rStyle w:val="CommentReference"/>
        </w:rPr>
        <w:commentReference w:id="192"/>
      </w:r>
      <w:r w:rsidRPr="003E2794">
        <w:rPr>
          <w:b/>
        </w:rPr>
        <w:t>.</w:t>
      </w:r>
      <w:r>
        <w:rPr>
          <w:b/>
        </w:rPr>
        <w:t xml:space="preserve">” </w:t>
      </w:r>
      <w:r>
        <w:t xml:space="preserve">“True to form, in December 2009, the </w:t>
      </w:r>
      <w:proofErr w:type="spellStart"/>
      <w:r>
        <w:t>Castros</w:t>
      </w:r>
      <w:proofErr w:type="spellEnd"/>
      <w:r>
        <w:t xml:space="preserve"> created new problems by arresting a USAID contractor named Alan Gross for bringing computer equipment to the small, aging Jewish community in Havana. Cuban authorities subjected him to a rump trial and then sentenced him to fifteen years in prison. One of my regrets as Secretary was our failure to bring Alan home.” [Hillary Clinton, Hard Choices, 6/10/14]</w:t>
      </w:r>
    </w:p>
    <w:p w:rsidR="00746A19" w:rsidRDefault="00746A19" w:rsidP="00746A19"/>
    <w:p w:rsidR="00746A19" w:rsidRDefault="00746A19" w:rsidP="00746A19">
      <w:r>
        <w:rPr>
          <w:b/>
        </w:rPr>
        <w:t>Secreta</w:t>
      </w:r>
      <w:r w:rsidRPr="003E2794">
        <w:rPr>
          <w:b/>
        </w:rPr>
        <w:t>ry Clinton: “I Spoke Out Publicly About Alan [Gross] And Asked Numerous Other Countries To Intervene With Cuba.”</w:t>
      </w:r>
      <w:r>
        <w:t xml:space="preserve"> “The Department and I stayed in close touch with [Alan Gross’] wife, Judy, and his daughters. I spoke out publicly about Alan and asked numerous other countries to intervene with Cuba. But despite the direct engagement with Cuban officials and numerous efforts by third parties, the Cubans refused to release him unless the United States released five convicted Cuban spies serving time in prison.” [Hillary Clinton, Hard Choices, 6/10/14]</w:t>
      </w:r>
    </w:p>
    <w:p w:rsidR="00746A19" w:rsidRDefault="00746A19" w:rsidP="00746A19"/>
    <w:p w:rsidR="00746A19" w:rsidRDefault="00746A19" w:rsidP="00746A19">
      <w:r w:rsidRPr="007052E2">
        <w:rPr>
          <w:b/>
        </w:rPr>
        <w:t xml:space="preserve">Secretary Clinton: “Despite The Direct Engagement With Cuban Officials And Numerous Efforts By Third Parties, The Cubans Refused To Release [Alan Gross] Unless The United States Released Five Convicted Cuban Spies Serving Time In Prison.” </w:t>
      </w:r>
      <w:r>
        <w:t xml:space="preserve">“I spoke out publicly about Alan and asked numerous other countries to intervene with Cuba. But despite the direct engagement with Cuban officials and numerous efforts by third parties, the Cubans refused to release him unless the United States released five convicted Cuban spies serving time in prison. It is possible that hard-liners within the regime exploited the Gross case as an opportunity to put the brakes on any possible rapprochement with the United States and the domestic reforms that would require. </w:t>
      </w:r>
      <w:proofErr w:type="gramStart"/>
      <w:r>
        <w:t>If so, it is a double tragedy, consigning millions of Cubans to a kind of continued imprisonment as well.”</w:t>
      </w:r>
      <w:proofErr w:type="gramEnd"/>
      <w:r>
        <w:t xml:space="preserve"> [Hillary Clinton, Hard Choices, 6/10/14]</w:t>
      </w:r>
    </w:p>
    <w:p w:rsidR="00746A19" w:rsidRDefault="00746A19" w:rsidP="00746A19"/>
    <w:p w:rsidR="00746A19" w:rsidRDefault="00746A19" w:rsidP="00746A19">
      <w:r w:rsidRPr="007052E2">
        <w:rPr>
          <w:b/>
        </w:rPr>
        <w:t xml:space="preserve">Secretary Clinton </w:t>
      </w:r>
      <w:proofErr w:type="gramStart"/>
      <w:r w:rsidRPr="007052E2">
        <w:rPr>
          <w:b/>
        </w:rPr>
        <w:t>On</w:t>
      </w:r>
      <w:proofErr w:type="gramEnd"/>
      <w:r w:rsidRPr="007052E2">
        <w:rPr>
          <w:b/>
        </w:rPr>
        <w:t xml:space="preserve"> Negotiations With Cuba Over Alan Gross: “We've Made No Deals, We've Offered No Concessions And We Don't Intend To Do So.”</w:t>
      </w:r>
      <w:r>
        <w:t xml:space="preserve"> “</w:t>
      </w:r>
      <w:r w:rsidRPr="007052E2">
        <w:t>Secretary of State Hillary Rodham Clinton says the United States has made no deal or concessions with Cuba to free imprisoned American Alan Gross</w:t>
      </w:r>
      <w:r>
        <w:t>…</w:t>
      </w:r>
      <w:r w:rsidRPr="007052E2">
        <w:t>Clinton said, in her words: ‘We've made no deals, we've offered no concessions and we don't intend to do so.’</w:t>
      </w:r>
      <w:r>
        <w:t xml:space="preserve">” [Associated Press, </w:t>
      </w:r>
      <w:hyperlink r:id="rId455" w:history="1">
        <w:r w:rsidRPr="00463985">
          <w:rPr>
            <w:rStyle w:val="Hyperlink"/>
          </w:rPr>
          <w:t>2/29/12</w:t>
        </w:r>
      </w:hyperlink>
      <w:r>
        <w:t>]</w:t>
      </w:r>
    </w:p>
    <w:p w:rsidR="00746A19" w:rsidRDefault="00746A19" w:rsidP="00746A19"/>
    <w:p w:rsidR="00746A19" w:rsidRDefault="00746A19" w:rsidP="00746A19">
      <w:r w:rsidRPr="00702E18">
        <w:rPr>
          <w:b/>
        </w:rPr>
        <w:t xml:space="preserve">Secretary Clinton: “First Of All, Mr. Gross Should Not Even Be Incarcerated In Cuba. Mr. Gross Was Not A </w:t>
      </w:r>
      <w:proofErr w:type="gramStart"/>
      <w:r w:rsidRPr="00702E18">
        <w:rPr>
          <w:b/>
        </w:rPr>
        <w:t>Spy,</w:t>
      </w:r>
      <w:proofErr w:type="gramEnd"/>
      <w:r w:rsidRPr="00702E18">
        <w:rPr>
          <w:b/>
        </w:rPr>
        <w:t xml:space="preserve"> Mr. Gross Was Not An Intelligence Agent.”</w:t>
      </w:r>
      <w:r>
        <w:t xml:space="preserve"> “First of all, Mr. Gross should not even be incarcerated in Cuba. Mr. Gross was not a spy, Mr. Gross was not an intelligence agent, </w:t>
      </w:r>
      <w:proofErr w:type="gramStart"/>
      <w:r>
        <w:t>Mr</w:t>
      </w:r>
      <w:proofErr w:type="gramEnd"/>
      <w:r>
        <w:t xml:space="preserve">. Gross worked for a development group that was helping Cubans principally in their small Jewish community in </w:t>
      </w:r>
      <w:r>
        <w:lastRenderedPageBreak/>
        <w:t xml:space="preserve">Cuba, to have access to the internet. And Mr. Gross, in our view, is being held without justification and has been detained already far too long. So, there should be a decision by the Cuban government to release him, and we would like to see that happen as soon as possible.” [CNN, </w:t>
      </w:r>
      <w:proofErr w:type="spellStart"/>
      <w:r>
        <w:t>Youtube</w:t>
      </w:r>
      <w:proofErr w:type="spellEnd"/>
      <w:r>
        <w:t xml:space="preserve">, </w:t>
      </w:r>
      <w:hyperlink r:id="rId456" w:history="1">
        <w:r w:rsidRPr="00DC164A">
          <w:rPr>
            <w:rStyle w:val="Hyperlink"/>
          </w:rPr>
          <w:t>5/9/12</w:t>
        </w:r>
      </w:hyperlink>
      <w:r>
        <w:t>]</w:t>
      </w:r>
    </w:p>
    <w:p w:rsidR="00746A19" w:rsidRDefault="00746A19" w:rsidP="00746A19"/>
    <w:p w:rsidR="00746A19" w:rsidRPr="00082F74" w:rsidRDefault="00746A19" w:rsidP="00746A19">
      <w:pPr>
        <w:rPr>
          <w:b/>
        </w:rPr>
      </w:pPr>
      <w:r w:rsidRPr="001C4997">
        <w:rPr>
          <w:b/>
        </w:rPr>
        <w:t>Secretary Clinton: “We Are Well Aware That The Cuban Government Wants To See The Release Of Their Intelligence Agents, Five Cuban Spies Who Were Lawfully Arrested, Tried, And Convicted For Espionage.”</w:t>
      </w:r>
      <w:r>
        <w:rPr>
          <w:b/>
        </w:rPr>
        <w:t xml:space="preserve"> </w:t>
      </w:r>
      <w:r>
        <w:t xml:space="preserve">“Now we are well aware that the Cuban government wants to see the release of their intelligence agents, five Cuban spies who were lawfully arrested, tried, and convicted for espionage. One has already served his sentence in prison, he’s continuing to finish out his parole, another will be up for parole, all within the regular order of our system, a system that provides due process, rule of law protections, does not have a record of arbitrary arrests and detentions like the Cuban government does.” [CNN, </w:t>
      </w:r>
      <w:proofErr w:type="spellStart"/>
      <w:r>
        <w:t>Youtube</w:t>
      </w:r>
      <w:proofErr w:type="spellEnd"/>
      <w:r>
        <w:t xml:space="preserve">, </w:t>
      </w:r>
      <w:hyperlink r:id="rId457" w:history="1">
        <w:r w:rsidRPr="00DC164A">
          <w:rPr>
            <w:rStyle w:val="Hyperlink"/>
          </w:rPr>
          <w:t>5/9/12</w:t>
        </w:r>
      </w:hyperlink>
      <w:r>
        <w:t>]</w:t>
      </w:r>
    </w:p>
    <w:p w:rsidR="00746A19" w:rsidRPr="006137E1" w:rsidRDefault="00746A19" w:rsidP="00746A19"/>
    <w:p w:rsidR="00746A19" w:rsidRDefault="00746A19" w:rsidP="00746A19">
      <w:pPr>
        <w:spacing w:after="200" w:line="276" w:lineRule="auto"/>
        <w:contextualSpacing w:val="0"/>
        <w:rPr>
          <w:rFonts w:asciiTheme="minorHAnsi" w:hAnsiTheme="minorHAnsi"/>
          <w:sz w:val="22"/>
        </w:rPr>
      </w:pPr>
    </w:p>
    <w:p w:rsidR="00746A19" w:rsidRDefault="00746A19" w:rsidP="00746A19"/>
    <w:p w:rsidR="00746A19" w:rsidRDefault="00746A19" w:rsidP="00746A19"/>
    <w:p w:rsidR="00567DFC" w:rsidRDefault="00567DFC" w:rsidP="00567DFC">
      <w:pPr>
        <w:pStyle w:val="Heading1"/>
        <w:rPr>
          <w:caps w:val="0"/>
        </w:rPr>
      </w:pPr>
      <w:r>
        <w:rPr>
          <w:caps w:val="0"/>
        </w:rPr>
        <w:t>STATE TENURE—ACCOMPLISHMENTS AS SECRETARY</w:t>
      </w:r>
      <w:bookmarkEnd w:id="136"/>
    </w:p>
    <w:p w:rsidR="00567DFC" w:rsidRDefault="00567DFC" w:rsidP="00567DFC"/>
    <w:p w:rsidR="00567DFC" w:rsidRDefault="00567DFC" w:rsidP="00567DFC">
      <w:pPr>
        <w:pStyle w:val="Heading2"/>
      </w:pPr>
      <w:bookmarkStart w:id="193" w:name="_Toc422218151"/>
      <w:r>
        <w:t>TERRORISM</w:t>
      </w:r>
      <w:bookmarkEnd w:id="193"/>
    </w:p>
    <w:p w:rsidR="00567DFC" w:rsidRDefault="00567DFC" w:rsidP="00567DFC"/>
    <w:p w:rsidR="00567DFC" w:rsidRDefault="00567DFC" w:rsidP="00567DFC">
      <w:pPr>
        <w:rPr>
          <w:b/>
          <w:u w:val="single"/>
        </w:rPr>
      </w:pPr>
      <w:r>
        <w:rPr>
          <w:b/>
          <w:u w:val="single"/>
        </w:rPr>
        <w:t xml:space="preserve">SECRETARY CLINTON WAS AN ENTHUSIASTIC </w:t>
      </w:r>
      <w:proofErr w:type="gramStart"/>
      <w:r>
        <w:rPr>
          <w:b/>
          <w:u w:val="single"/>
        </w:rPr>
        <w:t>AND  INFLUENTIAL</w:t>
      </w:r>
      <w:proofErr w:type="gramEnd"/>
      <w:r>
        <w:rPr>
          <w:b/>
          <w:u w:val="single"/>
        </w:rPr>
        <w:t xml:space="preserve"> VOICE PROMOTING THE RAID THAT KILLED OSAMA BIN LADEN DURING INTERNAL DELIBERATIONS</w:t>
      </w:r>
    </w:p>
    <w:p w:rsidR="00567DFC" w:rsidRDefault="00567DFC" w:rsidP="00567DFC">
      <w:pPr>
        <w:rPr>
          <w:b/>
          <w:u w:val="single"/>
        </w:rPr>
      </w:pPr>
    </w:p>
    <w:p w:rsidR="00567DFC" w:rsidRDefault="00567DFC" w:rsidP="00567DFC">
      <w:r w:rsidRPr="00614241">
        <w:rPr>
          <w:b/>
          <w:u w:val="single"/>
        </w:rPr>
        <w:t>Washington Post</w:t>
      </w:r>
      <w:r>
        <w:rPr>
          <w:b/>
        </w:rPr>
        <w:t xml:space="preserve"> </w:t>
      </w:r>
      <w:proofErr w:type="gramStart"/>
      <w:r>
        <w:rPr>
          <w:b/>
        </w:rPr>
        <w:t>On</w:t>
      </w:r>
      <w:proofErr w:type="gramEnd"/>
      <w:r>
        <w:rPr>
          <w:b/>
        </w:rPr>
        <w:t xml:space="preserve"> Osama Bin Laden Raid: </w:t>
      </w:r>
      <w:r w:rsidRPr="00614241">
        <w:rPr>
          <w:b/>
        </w:rPr>
        <w:t>Secretary Clinton’s “Staunch Backing For The Raid Now Has The Potential To Become One Of The Most Politically Rewarding Decisions Of Her Tenure.”</w:t>
      </w:r>
      <w:r>
        <w:t xml:space="preserve"> “</w:t>
      </w:r>
      <w:r w:rsidRPr="00614241">
        <w:t>Three years after the killing of Osama bin Laden, the military raid to hunt down the fugitive al-Qaeda leader stands out as the riskiest national security decision of the Obama administration. Clinton’s staunch backing for the raid now has the potential to become one of the most politically rewarding decisions of her tenure, making it little surprise that the episode is expected to be a centerpiece of her forthcoming memoir.</w:t>
      </w:r>
      <w:r>
        <w:t xml:space="preserve">” [Washington Post, </w:t>
      </w:r>
      <w:hyperlink r:id="rId458" w:history="1">
        <w:r w:rsidRPr="00614241">
          <w:rPr>
            <w:rStyle w:val="Hyperlink"/>
          </w:rPr>
          <w:t>6/2/14</w:t>
        </w:r>
      </w:hyperlink>
      <w:r>
        <w:t>]</w:t>
      </w:r>
    </w:p>
    <w:p w:rsidR="00567DFC" w:rsidRDefault="00567DFC" w:rsidP="00567DFC"/>
    <w:p w:rsidR="00567DFC" w:rsidRDefault="00567DFC" w:rsidP="00567DFC">
      <w:r w:rsidRPr="00FB3CBF">
        <w:rPr>
          <w:b/>
          <w:u w:val="single"/>
        </w:rPr>
        <w:t>Washington Post</w:t>
      </w:r>
      <w:r w:rsidRPr="00FB3CBF">
        <w:rPr>
          <w:b/>
        </w:rPr>
        <w:t xml:space="preserve"> On Osama Bin Laden Raid: Secretary Clinton “Gave Unwavering Support For The Raid Into Pakistan Almost As Soon As She Heard It Might Be Possible, And Before President Obama Had Made Up His Mind.”</w:t>
      </w:r>
      <w:r>
        <w:t xml:space="preserve"> “</w:t>
      </w:r>
      <w:r w:rsidRPr="00614241">
        <w:t xml:space="preserve">Even before the release, </w:t>
      </w:r>
      <w:proofErr w:type="gramStart"/>
      <w:r w:rsidRPr="00614241">
        <w:t>a review of Clinton’s limited public remarks on the mission, as well as the recollections of others in the Obama administration, make</w:t>
      </w:r>
      <w:proofErr w:type="gramEnd"/>
      <w:r w:rsidRPr="00614241">
        <w:t xml:space="preserve"> the outlines of her role fairly clear. She gave unwavering support for the raid into Pakistan almost as soon as she heard it might be possible, and before President Obama had made up his mind.</w:t>
      </w:r>
      <w:r>
        <w:t xml:space="preserve">” [Washington Post, </w:t>
      </w:r>
      <w:hyperlink r:id="rId459" w:history="1">
        <w:r w:rsidRPr="00614241">
          <w:rPr>
            <w:rStyle w:val="Hyperlink"/>
          </w:rPr>
          <w:t>6/2/14</w:t>
        </w:r>
      </w:hyperlink>
      <w:r>
        <w:t>]</w:t>
      </w:r>
    </w:p>
    <w:p w:rsidR="00567DFC" w:rsidRDefault="00567DFC" w:rsidP="00567DFC"/>
    <w:p w:rsidR="00567DFC" w:rsidRDefault="00567DFC" w:rsidP="00567DFC">
      <w:r w:rsidRPr="00FB3CBF">
        <w:rPr>
          <w:b/>
          <w:u w:val="single"/>
        </w:rPr>
        <w:t>Washington Post</w:t>
      </w:r>
      <w:r w:rsidRPr="00FB3CBF">
        <w:rPr>
          <w:b/>
        </w:rPr>
        <w:t xml:space="preserve"> On Osama Bin Laden Raid: “Through Weeks Of Sometimes Heated White House Debate In 2011, Clinton Was Alone Among The President’s Topmost Cabinet Officers To Back It,” As Vice President Biden And Defense Secretary Gates Were Opposed.</w:t>
      </w:r>
      <w:r>
        <w:t xml:space="preserve"> “</w:t>
      </w:r>
      <w:r w:rsidRPr="00614241">
        <w:t>Through weeks of sometimes heated White House debate in 2011, Clinton was alone among the president’s topmost cabinet officers to back it. Vice President Biden, a potential political rival for Clinton in 2016, opposed it. So did then-Defense Secretary Robert M. Gates.</w:t>
      </w:r>
      <w:r>
        <w:t xml:space="preserve">” [Washington Post, </w:t>
      </w:r>
      <w:hyperlink r:id="rId460" w:history="1">
        <w:r w:rsidRPr="00614241">
          <w:rPr>
            <w:rStyle w:val="Hyperlink"/>
          </w:rPr>
          <w:t>6/2/14</w:t>
        </w:r>
      </w:hyperlink>
      <w:r>
        <w:t>]</w:t>
      </w:r>
    </w:p>
    <w:p w:rsidR="00567DFC" w:rsidRDefault="00567DFC" w:rsidP="00567DFC"/>
    <w:p w:rsidR="00567DFC" w:rsidRPr="001739A8" w:rsidRDefault="00567DFC" w:rsidP="00567DFC">
      <w:pPr>
        <w:rPr>
          <w:b/>
          <w:u w:val="single"/>
        </w:rPr>
      </w:pPr>
      <w:r w:rsidRPr="001739A8">
        <w:rPr>
          <w:b/>
          <w:u w:val="single"/>
        </w:rPr>
        <w:t xml:space="preserve">SECRETARY CLINTON FOUGHT FOR AND SUCCESSFULLY ESTABLISHED THE COUNTERTERRORISM OFFICE NOW BEING USED TO BLUNT </w:t>
      </w:r>
      <w:proofErr w:type="spellStart"/>
      <w:r w:rsidRPr="001739A8">
        <w:rPr>
          <w:b/>
          <w:u w:val="single"/>
        </w:rPr>
        <w:t>ISIL</w:t>
      </w:r>
      <w:proofErr w:type="spellEnd"/>
      <w:r w:rsidRPr="001739A8">
        <w:rPr>
          <w:b/>
          <w:u w:val="single"/>
        </w:rPr>
        <w:t xml:space="preserve"> PROPAGANDA</w:t>
      </w:r>
    </w:p>
    <w:p w:rsidR="00567DFC" w:rsidRDefault="00567DFC" w:rsidP="00567DFC"/>
    <w:p w:rsidR="00567DFC" w:rsidRDefault="00567DFC" w:rsidP="00567DFC">
      <w:r>
        <w:rPr>
          <w:b/>
          <w:u w:val="single"/>
        </w:rPr>
        <w:t xml:space="preserve">January 2012: </w:t>
      </w:r>
      <w:r w:rsidRPr="00401C23">
        <w:rPr>
          <w:b/>
          <w:u w:val="single"/>
        </w:rPr>
        <w:t>ABC News</w:t>
      </w:r>
      <w:r>
        <w:rPr>
          <w:b/>
        </w:rPr>
        <w:t>: “</w:t>
      </w:r>
      <w:r w:rsidRPr="00401C23">
        <w:rPr>
          <w:b/>
        </w:rPr>
        <w:t xml:space="preserve">The State </w:t>
      </w:r>
      <w:proofErr w:type="gramStart"/>
      <w:r w:rsidRPr="00401C23">
        <w:rPr>
          <w:b/>
        </w:rPr>
        <w:t xml:space="preserve">Department </w:t>
      </w:r>
      <w:r>
        <w:rPr>
          <w:b/>
        </w:rPr>
        <w:t xml:space="preserve"> Plans</w:t>
      </w:r>
      <w:proofErr w:type="gramEnd"/>
      <w:r>
        <w:rPr>
          <w:b/>
        </w:rPr>
        <w:t xml:space="preserve"> To </w:t>
      </w:r>
      <w:r w:rsidRPr="00401C23">
        <w:rPr>
          <w:b/>
        </w:rPr>
        <w:t>Elevate Its Counterterrorism Office To A Full-Fledged Bureau,” Fulfilling A Promise By Secretary Clinton “To Do So As Part Of An Effort To Integrate All The Tools Of American Power To Combat Terror Threats.”</w:t>
      </w:r>
      <w:r>
        <w:t xml:space="preserve"> “The State Department plans to elevate its counterterrorism office to a full-fledged bureau on </w:t>
      </w:r>
      <w:proofErr w:type="gramStart"/>
      <w:r>
        <w:t>Wednesday,</w:t>
      </w:r>
      <w:proofErr w:type="gramEnd"/>
      <w:r>
        <w:t xml:space="preserve"> a move that officials say will send a strong signal to allies about the U.S. commitment to strengthening their ability to combat extremism. The promotion fulfills a pledge by Secretary of State Hillary Clinton in a speech last year to do </w:t>
      </w:r>
      <w:r>
        <w:lastRenderedPageBreak/>
        <w:t xml:space="preserve">so as part of an effort to integrate all the tools of American power to combat terror threats. The new bureau is not expected to receive a larger budget, but officials say it will help raise the State Department's counterterrorism profile both within the U.S. government and abroad.” [ABC News, </w:t>
      </w:r>
      <w:hyperlink r:id="rId461" w:history="1">
        <w:r w:rsidRPr="00401C23">
          <w:rPr>
            <w:rStyle w:val="Hyperlink"/>
          </w:rPr>
          <w:t>1/4/12</w:t>
        </w:r>
      </w:hyperlink>
      <w:r>
        <w:t>]</w:t>
      </w:r>
    </w:p>
    <w:p w:rsidR="00567DFC" w:rsidRDefault="00567DFC" w:rsidP="00567DFC"/>
    <w:p w:rsidR="00567DFC" w:rsidRDefault="00567DFC" w:rsidP="00567DFC">
      <w:r w:rsidRPr="00E324EC">
        <w:rPr>
          <w:b/>
        </w:rPr>
        <w:t>Secretary Clinton</w:t>
      </w:r>
      <w:r>
        <w:rPr>
          <w:b/>
        </w:rPr>
        <w:t>:</w:t>
      </w:r>
      <w:r w:rsidRPr="00E324EC">
        <w:rPr>
          <w:b/>
        </w:rPr>
        <w:t xml:space="preserve"> “</w:t>
      </w:r>
      <w:r>
        <w:rPr>
          <w:b/>
        </w:rPr>
        <w:t xml:space="preserve">We </w:t>
      </w:r>
      <w:r w:rsidRPr="00E324EC">
        <w:rPr>
          <w:b/>
        </w:rPr>
        <w:t xml:space="preserve">Wanted To Create A New Center For Strategic Counterterrorism Communications Housed At The </w:t>
      </w:r>
      <w:r>
        <w:rPr>
          <w:b/>
        </w:rPr>
        <w:t>State Department</w:t>
      </w:r>
      <w:proofErr w:type="gramStart"/>
      <w:r>
        <w:rPr>
          <w:b/>
        </w:rPr>
        <w:t>…[</w:t>
      </w:r>
      <w:proofErr w:type="gramEnd"/>
      <w:r>
        <w:rPr>
          <w:b/>
        </w:rPr>
        <w:t xml:space="preserve">That Would] </w:t>
      </w:r>
      <w:r w:rsidRPr="00E324EC">
        <w:rPr>
          <w:b/>
        </w:rPr>
        <w:t>Serve As A Force Multiplier For Our Embassies’ Communications Efforts To Preempt, Discredit, And Outmaneuver Extremist Propagandists.”</w:t>
      </w:r>
      <w:r>
        <w:t xml:space="preserve"> “</w:t>
      </w:r>
      <w:r w:rsidRPr="00E324EC">
        <w:t xml:space="preserve">First, to do a better job contesting the online space, including media websites and chat rooms where al Qaeda and its affiliates spread their propaganda and recruited followers, we wanted to create a new Center for Strategic Counterterrorism Communications housed at the State Department but drawing on experts from across the government. This nerve center in Washington would link with military and civilian teams around the world and serve as a force multiplier for our embassies’ communications efforts to preempt, discredit, and outmaneuver extremist propagandists. We would expand our small </w:t>
      </w:r>
      <w:r>
        <w:t>‘</w:t>
      </w:r>
      <w:r w:rsidRPr="00E324EC">
        <w:t>digital outreach team</w:t>
      </w:r>
      <w:r>
        <w:t>’</w:t>
      </w:r>
      <w:r w:rsidRPr="00E324EC">
        <w:t xml:space="preserve"> into a battalion of communications specialists fluent in Urdu, Arabic, Somali, and other languages who could do battle with extremists online and answer anti-American misinformation.</w:t>
      </w:r>
      <w:r>
        <w:t>” [Hillary Clinton, Hard Choices, 6/10/14]</w:t>
      </w:r>
    </w:p>
    <w:p w:rsidR="00567DFC" w:rsidRDefault="00567DFC" w:rsidP="00567DFC"/>
    <w:p w:rsidR="00567DFC" w:rsidRDefault="00567DFC" w:rsidP="00567DFC">
      <w:r w:rsidRPr="001739A8">
        <w:rPr>
          <w:b/>
        </w:rPr>
        <w:t>Under Secretary Clinton, The State Department “[Fought] For Every Penny Of Funding,” And Advocated For “More Than A Year To Get The White House To Issue An Executive Order Establishing The Center For Strategic Counterterrorism Communications.”</w:t>
      </w:r>
      <w:r>
        <w:t xml:space="preserve"> “</w:t>
      </w:r>
      <w:r w:rsidRPr="00E324EC">
        <w:t xml:space="preserve">Faced with this evolving challenge, I felt even more certain that we needed to pursue the smart power approach to counterterrorism I had described to the President in 2010. At the State Department we had been quietly working to develop the tools and capabilities we would need, including expanding our counterterrorism office into a full-fledged bureau headed by an Assistant Secretary of State. But working with the rest of the government could be frustratingly slow. We had to fight for every penny of funding, and despite the President’s pointed comments in July </w:t>
      </w:r>
      <w:proofErr w:type="gramStart"/>
      <w:r w:rsidRPr="00E324EC">
        <w:t>2010,</w:t>
      </w:r>
      <w:proofErr w:type="gramEnd"/>
      <w:r w:rsidRPr="00E324EC">
        <w:t xml:space="preserve"> it took more than a year to get the White House to issue an executive order establishing the Center for Strategic Counterterrorism Communications. We finally received it on September 9, 2011. That same day I visited the John Jay College of Criminal Justice in New York and delivered a major speech explaining our strategy to bulk up the civilian side of counterterrorism.</w:t>
      </w:r>
      <w:r>
        <w:t>” [Hillary Clinton, Hard Choices, 6/10/14]</w:t>
      </w:r>
    </w:p>
    <w:p w:rsidR="00567DFC" w:rsidRDefault="00567DFC" w:rsidP="00567DFC"/>
    <w:p w:rsidR="00567DFC" w:rsidRDefault="00567DFC" w:rsidP="00567DFC">
      <w:pPr>
        <w:pStyle w:val="Sub-Bullet"/>
      </w:pPr>
      <w:r w:rsidRPr="001739A8">
        <w:rPr>
          <w:b/>
          <w:u w:val="single"/>
        </w:rPr>
        <w:t>New York Times</w:t>
      </w:r>
      <w:r w:rsidRPr="001739A8">
        <w:rPr>
          <w:b/>
        </w:rPr>
        <w:t xml:space="preserve">:  “The Obama Administration </w:t>
      </w:r>
      <w:r>
        <w:rPr>
          <w:b/>
        </w:rPr>
        <w:t xml:space="preserve">Is </w:t>
      </w:r>
      <w:r w:rsidRPr="001739A8">
        <w:rPr>
          <w:b/>
        </w:rPr>
        <w:t xml:space="preserve">Revamping Its Effort </w:t>
      </w:r>
      <w:proofErr w:type="gramStart"/>
      <w:r w:rsidRPr="001739A8">
        <w:rPr>
          <w:b/>
        </w:rPr>
        <w:t>To Counter The</w:t>
      </w:r>
      <w:proofErr w:type="gramEnd"/>
      <w:r w:rsidRPr="001739A8">
        <w:rPr>
          <w:b/>
        </w:rPr>
        <w:t xml:space="preserve"> Islamic State’s Propaganda Machine” </w:t>
      </w:r>
      <w:r>
        <w:rPr>
          <w:b/>
        </w:rPr>
        <w:t xml:space="preserve">And </w:t>
      </w:r>
      <w:r w:rsidRPr="001739A8">
        <w:rPr>
          <w:b/>
        </w:rPr>
        <w:t>The Center For Strategic Counterterrorism Communications Was “At The Heart Of The Plan.”</w:t>
      </w:r>
      <w:r>
        <w:t xml:space="preserve"> “The Obama administration is revamping its effort to counter the Islamic State’s propaganda machine, acknowledging that the terrorist group has been far more effective in attracting new recruits, financing and global notoriety than the United States and its allies have been in thwarting it. At the heart of the plan is expanding a tiny State Department agency, the Center for Strategic Counterterrorism Communications, to harness all the existing attempts at </w:t>
      </w:r>
      <w:proofErr w:type="spellStart"/>
      <w:r>
        <w:t>countermessaging</w:t>
      </w:r>
      <w:proofErr w:type="spellEnd"/>
      <w:r>
        <w:t xml:space="preserve"> by much larger federal departments, including the Pentagon, Homeland Security and intelligence agencies. The center would also coordinate and amplify similar messaging by foreign allies and nongovernment agencies, as well as by prominent Muslim academics, community leaders and religious </w:t>
      </w:r>
      <w:proofErr w:type="gramStart"/>
      <w:r>
        <w:t>scholars</w:t>
      </w:r>
      <w:proofErr w:type="gramEnd"/>
      <w:r>
        <w:t xml:space="preserve"> who oppose the Islamic State, also called ISIS or </w:t>
      </w:r>
      <w:proofErr w:type="spellStart"/>
      <w:r>
        <w:t>ISIL</w:t>
      </w:r>
      <w:proofErr w:type="spellEnd"/>
      <w:r>
        <w:t xml:space="preserve">, and who may have more credibility with ISIS’ target audience of young men and women than the American government.” [New York Times, </w:t>
      </w:r>
      <w:hyperlink r:id="rId462" w:history="1">
        <w:r w:rsidRPr="001739A8">
          <w:rPr>
            <w:rStyle w:val="Hyperlink"/>
          </w:rPr>
          <w:t>2/16/15</w:t>
        </w:r>
      </w:hyperlink>
      <w:r>
        <w:t>]</w:t>
      </w:r>
    </w:p>
    <w:p w:rsidR="00567DFC" w:rsidRDefault="00567DFC" w:rsidP="00567DFC"/>
    <w:p w:rsidR="00567DFC" w:rsidRDefault="00567DFC" w:rsidP="00567DFC">
      <w:r w:rsidRPr="00EB5E09">
        <w:rPr>
          <w:b/>
          <w:u w:val="single"/>
        </w:rPr>
        <w:t>Politico</w:t>
      </w:r>
      <w:r>
        <w:rPr>
          <w:b/>
        </w:rPr>
        <w:t>: U</w:t>
      </w:r>
      <w:r w:rsidRPr="00EB5E09">
        <w:rPr>
          <w:b/>
        </w:rPr>
        <w:t xml:space="preserve">nder </w:t>
      </w:r>
      <w:r>
        <w:rPr>
          <w:b/>
        </w:rPr>
        <w:t>“[Secretary]</w:t>
      </w:r>
      <w:r w:rsidRPr="00EB5E09">
        <w:rPr>
          <w:b/>
        </w:rPr>
        <w:t xml:space="preserve"> Clinton, The State Department Began To A Pursue A Policy Of What She Called ‘Twenty-First-Century Statecraft,’” Which Included </w:t>
      </w:r>
      <w:r>
        <w:rPr>
          <w:b/>
        </w:rPr>
        <w:t>“</w:t>
      </w:r>
      <w:r w:rsidRPr="00EB5E09">
        <w:rPr>
          <w:b/>
        </w:rPr>
        <w:t xml:space="preserve">Using Social Media To Speak Directly To People In The Developing World…[And] Helping Foreign Dissidents Set Up Secure Communications Networks.” </w:t>
      </w:r>
      <w:r>
        <w:t xml:space="preserve">“Under then-Secretary of State Hillary Clinton, the State Department began to a pursue a policy of what she called ‘twenty-first-century statecraft,’ a broad designation that included anything from using social media to speak directly to people in the developing world to helping foreign dissidents set up secure communications networks.” [Politico, </w:t>
      </w:r>
      <w:hyperlink r:id="rId463" w:anchor=".VSVUR_nF-ZM" w:history="1">
        <w:r w:rsidRPr="00722C14">
          <w:rPr>
            <w:rStyle w:val="Hyperlink"/>
          </w:rPr>
          <w:t>7/22/14</w:t>
        </w:r>
      </w:hyperlink>
      <w:r>
        <w:t>]</w:t>
      </w:r>
    </w:p>
    <w:p w:rsidR="003B34BC" w:rsidRDefault="003B34BC" w:rsidP="00567DFC"/>
    <w:p w:rsidR="003B34BC" w:rsidRDefault="003B34BC" w:rsidP="003B34BC">
      <w:pPr>
        <w:pStyle w:val="Heading2"/>
      </w:pPr>
      <w:r>
        <w:t>IRAQ AND AFGHANISTAN</w:t>
      </w:r>
    </w:p>
    <w:p w:rsidR="003B34BC" w:rsidRDefault="003B34BC" w:rsidP="003B34BC"/>
    <w:p w:rsidR="003B34BC" w:rsidRPr="003B34BC" w:rsidRDefault="003B34BC" w:rsidP="003B34BC">
      <w:r w:rsidRPr="003B34BC">
        <w:rPr>
          <w:b/>
          <w:u w:val="single"/>
        </w:rPr>
        <w:lastRenderedPageBreak/>
        <w:t>Bloomberg</w:t>
      </w:r>
      <w:r>
        <w:rPr>
          <w:b/>
        </w:rPr>
        <w:t xml:space="preserve">: </w:t>
      </w:r>
      <w:r w:rsidRPr="003B34BC">
        <w:rPr>
          <w:b/>
        </w:rPr>
        <w:t>Susan Rice “Credited The Democratic Front-Runner With Helping ‘To Bring To Conclusion Two Long And Costly Wars, In Iraq And Afghanistan.’”</w:t>
      </w:r>
      <w:r>
        <w:t xml:space="preserve"> “</w:t>
      </w:r>
      <w:r w:rsidRPr="003B34BC">
        <w:t xml:space="preserve">Rice, who served as the United States' ambassador to the United Nations alongside Clinton, also credited the Democratic front-runner with helping </w:t>
      </w:r>
      <w:r>
        <w:t>‘</w:t>
      </w:r>
      <w:r w:rsidRPr="003B34BC">
        <w:t>to bring to conclusion two long and costly wars, in Iraq and Afghanistan,</w:t>
      </w:r>
      <w:r>
        <w:t>’</w:t>
      </w:r>
      <w:r w:rsidRPr="003B34BC">
        <w:t xml:space="preserve"> and with fostering development initiatives </w:t>
      </w:r>
      <w:r>
        <w:t>‘</w:t>
      </w:r>
      <w:r w:rsidRPr="003B34BC">
        <w:t>in the realm of health and food security</w:t>
      </w:r>
      <w:r>
        <w:t>’</w:t>
      </w:r>
      <w:r w:rsidRPr="003B34BC">
        <w:t xml:space="preserve"> as well as women's rights.</w:t>
      </w:r>
      <w:r>
        <w:t xml:space="preserve">” [Bloomberg, </w:t>
      </w:r>
      <w:hyperlink r:id="rId464" w:history="1">
        <w:r w:rsidRPr="00DF0071">
          <w:rPr>
            <w:rStyle w:val="Hyperlink"/>
          </w:rPr>
          <w:t>6/18/15</w:t>
        </w:r>
      </w:hyperlink>
      <w:r>
        <w:t>]</w:t>
      </w:r>
    </w:p>
    <w:p w:rsidR="00567DFC" w:rsidRDefault="00567DFC" w:rsidP="00567DFC">
      <w:r>
        <w:t xml:space="preserve"> </w:t>
      </w:r>
    </w:p>
    <w:p w:rsidR="00567DFC" w:rsidRDefault="00567DFC" w:rsidP="00567DFC">
      <w:pPr>
        <w:pStyle w:val="Heading2"/>
      </w:pPr>
      <w:bookmarkStart w:id="194" w:name="_Toc422218152"/>
      <w:r>
        <w:t>WOMEN</w:t>
      </w:r>
      <w:bookmarkEnd w:id="194"/>
    </w:p>
    <w:p w:rsidR="00567DFC" w:rsidRDefault="00567DFC" w:rsidP="00567DFC"/>
    <w:p w:rsidR="00567DFC" w:rsidRDefault="00567DFC" w:rsidP="00567DFC">
      <w:pPr>
        <w:tabs>
          <w:tab w:val="center" w:pos="4680"/>
        </w:tabs>
        <w:rPr>
          <w:b/>
          <w:u w:val="single"/>
        </w:rPr>
      </w:pPr>
      <w:r>
        <w:rPr>
          <w:b/>
          <w:u w:val="single"/>
        </w:rPr>
        <w:t>SECRETARY CLINTON CHAMPIONED WOMEN’S RIGHTS DURING HER TENURE AT THE STATE DEPARTMENT BY ELEVATING THE ROLE OF WOMEN’S ISSUES IN DIPLOMACY AND OVERSEEING PROGRAMS THAT DIRECTLY ASSISTED WOMEN ACROSS THE WORLD</w:t>
      </w:r>
    </w:p>
    <w:p w:rsidR="00567DFC" w:rsidRDefault="00567DFC" w:rsidP="00567DFC">
      <w:pPr>
        <w:tabs>
          <w:tab w:val="center" w:pos="4680"/>
        </w:tabs>
        <w:rPr>
          <w:b/>
          <w:u w:val="single"/>
        </w:rPr>
      </w:pPr>
    </w:p>
    <w:p w:rsidR="00567DFC" w:rsidRDefault="00567DFC" w:rsidP="00567DFC">
      <w:pPr>
        <w:tabs>
          <w:tab w:val="center" w:pos="4680"/>
        </w:tabs>
      </w:pPr>
      <w:r w:rsidRPr="00EA3649">
        <w:rPr>
          <w:b/>
          <w:u w:val="single"/>
        </w:rPr>
        <w:t>New York Times</w:t>
      </w:r>
      <w:r>
        <w:rPr>
          <w:b/>
        </w:rPr>
        <w:t xml:space="preserve">: </w:t>
      </w:r>
      <w:r w:rsidRPr="003122C0">
        <w:rPr>
          <w:b/>
        </w:rPr>
        <w:t xml:space="preserve">Secretary Clinton “Appointed </w:t>
      </w:r>
      <w:proofErr w:type="gramStart"/>
      <w:r w:rsidRPr="003122C0">
        <w:rPr>
          <w:b/>
        </w:rPr>
        <w:t>A</w:t>
      </w:r>
      <w:proofErr w:type="gramEnd"/>
      <w:r w:rsidRPr="003122C0">
        <w:rPr>
          <w:b/>
        </w:rPr>
        <w:t xml:space="preserve"> Close Aide, </w:t>
      </w:r>
      <w:proofErr w:type="spellStart"/>
      <w:r w:rsidRPr="003122C0">
        <w:rPr>
          <w:b/>
        </w:rPr>
        <w:t>Melanne</w:t>
      </w:r>
      <w:proofErr w:type="spellEnd"/>
      <w:r w:rsidRPr="003122C0">
        <w:rPr>
          <w:b/>
        </w:rPr>
        <w:t xml:space="preserve"> </w:t>
      </w:r>
      <w:proofErr w:type="spellStart"/>
      <w:r w:rsidRPr="003122C0">
        <w:rPr>
          <w:b/>
        </w:rPr>
        <w:t>Verveer</w:t>
      </w:r>
      <w:proofErr w:type="spellEnd"/>
      <w:r w:rsidRPr="003122C0">
        <w:rPr>
          <w:b/>
        </w:rPr>
        <w:t xml:space="preserve">, As The First United States Ambassador At Large For Global Women’s Issues.” </w:t>
      </w:r>
      <w:r>
        <w:t>“</w:t>
      </w:r>
      <w:r w:rsidRPr="003122C0">
        <w:t xml:space="preserve">At the State Department, Mrs. Clinton emphasized how empowering women and girls could also enhance economies, national security and the overall progress of a country. She appointed a close aide, </w:t>
      </w:r>
      <w:proofErr w:type="spellStart"/>
      <w:r w:rsidRPr="003122C0">
        <w:t>Melanne</w:t>
      </w:r>
      <w:proofErr w:type="spellEnd"/>
      <w:r w:rsidRPr="003122C0">
        <w:t xml:space="preserve"> </w:t>
      </w:r>
      <w:proofErr w:type="spellStart"/>
      <w:r w:rsidRPr="003122C0">
        <w:t>Verveer</w:t>
      </w:r>
      <w:proofErr w:type="spellEnd"/>
      <w:r w:rsidRPr="003122C0">
        <w:t>, as the first United States ambassador at large for global women’s issues.</w:t>
      </w:r>
      <w:r>
        <w:t xml:space="preserve">” [New York Times, </w:t>
      </w:r>
      <w:hyperlink r:id="rId465" w:history="1">
        <w:r w:rsidRPr="00EA3649">
          <w:rPr>
            <w:rStyle w:val="Hyperlink"/>
          </w:rPr>
          <w:t>3/8/15</w:t>
        </w:r>
      </w:hyperlink>
      <w:r>
        <w:t>]</w:t>
      </w:r>
    </w:p>
    <w:p w:rsidR="00567DFC" w:rsidRDefault="00567DFC" w:rsidP="00567DFC">
      <w:pPr>
        <w:tabs>
          <w:tab w:val="center" w:pos="4680"/>
        </w:tabs>
      </w:pPr>
    </w:p>
    <w:p w:rsidR="00567DFC" w:rsidRDefault="00567DFC" w:rsidP="00567DFC">
      <w:r w:rsidRPr="00C009E9">
        <w:rPr>
          <w:b/>
          <w:u w:val="single"/>
        </w:rPr>
        <w:t>Politico</w:t>
      </w:r>
      <w:r w:rsidRPr="00C009E9">
        <w:rPr>
          <w:b/>
        </w:rPr>
        <w:t xml:space="preserve">: Clinton Is “The Secretary Of State Who Elevated </w:t>
      </w:r>
      <w:proofErr w:type="gramStart"/>
      <w:r w:rsidRPr="00C009E9">
        <w:rPr>
          <w:b/>
        </w:rPr>
        <w:t>The Office Of</w:t>
      </w:r>
      <w:proofErr w:type="gramEnd"/>
      <w:r w:rsidRPr="00C009E9">
        <w:rPr>
          <w:b/>
        </w:rPr>
        <w:t xml:space="preserve"> Global Women’s Issues To The Seventh Floor Of The State Department With A Special ‘Ambassador At Large’ [And]…Mandated Gender Training For All New Foreign-Service Officers.”</w:t>
      </w:r>
      <w:r>
        <w:t xml:space="preserve"> “</w:t>
      </w:r>
      <w:r w:rsidRPr="00C009E9">
        <w:t xml:space="preserve">The idea that Hillary Clinton simply doesn’t sincerely believe in her own doctrine just doesn’t tally with her rhetorical and substantive support for women and women’s rights across decades of public service. After all, this is the secretary of </w:t>
      </w:r>
      <w:proofErr w:type="gramStart"/>
      <w:r w:rsidRPr="00C009E9">
        <w:t>state</w:t>
      </w:r>
      <w:proofErr w:type="gramEnd"/>
      <w:r w:rsidRPr="00C009E9">
        <w:t xml:space="preserve"> who elevated the Office of Global Women’s Issues to the seventh floor of the State Department with a special </w:t>
      </w:r>
      <w:r>
        <w:t>‘</w:t>
      </w:r>
      <w:r w:rsidRPr="00C009E9">
        <w:t>ambassador at large,</w:t>
      </w:r>
      <w:r>
        <w:t>’</w:t>
      </w:r>
      <w:r w:rsidRPr="00C009E9">
        <w:t xml:space="preserve"> who mandated gender training for all new foreign-service officers and under whom USAID programming for women mushroomed.</w:t>
      </w:r>
      <w:r>
        <w:t>”</w:t>
      </w:r>
      <w:r w:rsidRPr="00C009E9">
        <w:t xml:space="preserve"> </w:t>
      </w:r>
      <w:r>
        <w:t xml:space="preserve">[Politico, </w:t>
      </w:r>
      <w:hyperlink r:id="rId466" w:anchor=".VRrDWPnF-ZM" w:history="1">
        <w:r w:rsidRPr="00C009E9">
          <w:rPr>
            <w:rStyle w:val="Hyperlink"/>
          </w:rPr>
          <w:t>3/17/15</w:t>
        </w:r>
      </w:hyperlink>
      <w:r>
        <w:t>]</w:t>
      </w:r>
    </w:p>
    <w:p w:rsidR="00567DFC" w:rsidRDefault="00567DFC" w:rsidP="00567DFC"/>
    <w:p w:rsidR="00567DFC" w:rsidRDefault="00567DFC" w:rsidP="00567DFC">
      <w:r w:rsidRPr="002C319B">
        <w:rPr>
          <w:b/>
          <w:u w:val="single"/>
        </w:rPr>
        <w:t>National Journal</w:t>
      </w:r>
      <w:r>
        <w:rPr>
          <w:b/>
        </w:rPr>
        <w:t xml:space="preserve">: </w:t>
      </w:r>
      <w:r w:rsidRPr="000A1EFC">
        <w:rPr>
          <w:b/>
        </w:rPr>
        <w:t xml:space="preserve">“The Office </w:t>
      </w:r>
      <w:proofErr w:type="gramStart"/>
      <w:r w:rsidRPr="000A1EFC">
        <w:rPr>
          <w:b/>
        </w:rPr>
        <w:t>Of</w:t>
      </w:r>
      <w:proofErr w:type="gramEnd"/>
      <w:r w:rsidRPr="000A1EFC">
        <w:rPr>
          <w:b/>
        </w:rPr>
        <w:t xml:space="preserve"> Global Women’s Issues Runs Some 70 Public-Private Partnership Programs In 40 Countries” That Benefit African Textile Workers, Victims Of Sexual Violence In Congo, And Rural Workers Seeking Microloans.</w:t>
      </w:r>
      <w:r>
        <w:t xml:space="preserve"> “</w:t>
      </w:r>
      <w:r w:rsidRPr="002C319B">
        <w:t>The result has been high-level international advocacy for women and a department-wide proliferation of programs addressing the problems of women and girls. The department’s Middle East Partnership Initiative, for instance, has trained Egyptian women to be online activists and has tried to reduce child marriages in Yemen. The Office of Global Women’s Issues runs some 70 public-private partnership programs in 40 countries, ranging from teaching African women how to export their textiles and agricultural products, to training rural health providers in Congo in how to assist female victims of sexual violence, and offering micro-finance loans (in the form of pigs) to improve ru</w:t>
      </w:r>
      <w:r>
        <w:t xml:space="preserve">ral women’s economic stability.” [National Journal, </w:t>
      </w:r>
      <w:hyperlink r:id="rId467" w:history="1">
        <w:r w:rsidRPr="002C319B">
          <w:rPr>
            <w:rStyle w:val="Hyperlink"/>
          </w:rPr>
          <w:t>3/21/13</w:t>
        </w:r>
      </w:hyperlink>
      <w:r>
        <w:t>]</w:t>
      </w:r>
    </w:p>
    <w:p w:rsidR="00567DFC" w:rsidRDefault="00567DFC" w:rsidP="00567DFC">
      <w:pPr>
        <w:tabs>
          <w:tab w:val="center" w:pos="4680"/>
        </w:tabs>
      </w:pPr>
    </w:p>
    <w:p w:rsidR="00567DFC" w:rsidRDefault="00567DFC" w:rsidP="00567DFC">
      <w:pPr>
        <w:tabs>
          <w:tab w:val="center" w:pos="4680"/>
        </w:tabs>
      </w:pPr>
      <w:r w:rsidRPr="00EA3649">
        <w:rPr>
          <w:b/>
          <w:u w:val="single"/>
        </w:rPr>
        <w:t>New York Times</w:t>
      </w:r>
      <w:r>
        <w:rPr>
          <w:b/>
        </w:rPr>
        <w:t xml:space="preserve">: </w:t>
      </w:r>
      <w:r w:rsidRPr="00A75776">
        <w:rPr>
          <w:b/>
        </w:rPr>
        <w:t xml:space="preserve">Secretary Clinton’s Behind </w:t>
      </w:r>
      <w:proofErr w:type="gramStart"/>
      <w:r w:rsidRPr="00A75776">
        <w:rPr>
          <w:b/>
        </w:rPr>
        <w:t>The</w:t>
      </w:r>
      <w:proofErr w:type="gramEnd"/>
      <w:r w:rsidRPr="00A75776">
        <w:rPr>
          <w:b/>
        </w:rPr>
        <w:t xml:space="preserve"> Scenes Work On Behalf Of Women Included Her Successful Intervention “When Saudi Arabian Courts Refused A Mother’s Pleas To Block The Marriage Of Her 8-Year-Old Daughter To A 50-Year-Old Man.”</w:t>
      </w:r>
      <w:r>
        <w:t xml:space="preserve"> “</w:t>
      </w:r>
      <w:r w:rsidRPr="00EA3649">
        <w:t>At the State Department, Mrs. Clinton emphasized how empowering women and girls could also enhance economies, national security and the overall progress of a country</w:t>
      </w:r>
      <w:r>
        <w:t>…</w:t>
      </w:r>
      <w:r w:rsidRPr="00EA3649">
        <w:t xml:space="preserve"> </w:t>
      </w:r>
      <w:r>
        <w:t>S</w:t>
      </w:r>
      <w:r w:rsidRPr="00EA3649">
        <w:t>ome of that work was behind the scenes, however.</w:t>
      </w:r>
      <w:r>
        <w:t xml:space="preserve"> </w:t>
      </w:r>
      <w:r w:rsidRPr="00EA3649">
        <w:t xml:space="preserve">In her memoir, </w:t>
      </w:r>
      <w:r>
        <w:t>‘</w:t>
      </w:r>
      <w:r w:rsidRPr="00EA3649">
        <w:t>Hard Choices,</w:t>
      </w:r>
      <w:r>
        <w:t>’</w:t>
      </w:r>
      <w:r w:rsidRPr="00EA3649">
        <w:t xml:space="preserve"> Mrs. Clinton tells of quietly intervening when Saudi Arabian courts refused a mother’s pleas to block the marriage of her 8-year-old daughter to a 50-year-old man. </w:t>
      </w:r>
      <w:r>
        <w:t>‘</w:t>
      </w:r>
      <w:r w:rsidRPr="00EA3649">
        <w:t>Fix this on your own, and I won’t say a word,</w:t>
      </w:r>
      <w:r>
        <w:t>’</w:t>
      </w:r>
      <w:r w:rsidRPr="00EA3649">
        <w:t xml:space="preserve"> she recalled telling the Saudis. A new judge, she wrote, quickly approved the divorce.</w:t>
      </w:r>
      <w:r>
        <w:t xml:space="preserve">” [New York Times, </w:t>
      </w:r>
      <w:hyperlink r:id="rId468" w:history="1">
        <w:r w:rsidRPr="00EA3649">
          <w:rPr>
            <w:rStyle w:val="Hyperlink"/>
          </w:rPr>
          <w:t>3/8/15</w:t>
        </w:r>
      </w:hyperlink>
      <w:r>
        <w:t>]</w:t>
      </w:r>
    </w:p>
    <w:p w:rsidR="00567DFC" w:rsidRDefault="00567DFC" w:rsidP="00567DFC"/>
    <w:p w:rsidR="00567DFC" w:rsidRDefault="00567DFC" w:rsidP="00567DFC">
      <w:r w:rsidRPr="002C319B">
        <w:rPr>
          <w:b/>
          <w:u w:val="single"/>
        </w:rPr>
        <w:t>National Journal</w:t>
      </w:r>
      <w:r>
        <w:rPr>
          <w:b/>
        </w:rPr>
        <w:t xml:space="preserve">: </w:t>
      </w:r>
      <w:r w:rsidRPr="002C319B">
        <w:rPr>
          <w:b/>
        </w:rPr>
        <w:t xml:space="preserve">Secretary Clinton “Placed Women’s Rights </w:t>
      </w:r>
      <w:proofErr w:type="gramStart"/>
      <w:r w:rsidRPr="002C319B">
        <w:rPr>
          <w:b/>
        </w:rPr>
        <w:t>And Needs On The Agenda At</w:t>
      </w:r>
      <w:proofErr w:type="gramEnd"/>
      <w:r w:rsidRPr="002C319B">
        <w:rPr>
          <w:b/>
        </w:rPr>
        <w:t xml:space="preserve"> International Conferences, On Trips, And Throughout The State Department Itself.”</w:t>
      </w:r>
      <w:r>
        <w:t xml:space="preserve"> “</w:t>
      </w:r>
      <w:r w:rsidRPr="002C319B">
        <w:t xml:space="preserve">Clinton and </w:t>
      </w:r>
      <w:proofErr w:type="gramStart"/>
      <w:r w:rsidRPr="002C319B">
        <w:t>her</w:t>
      </w:r>
      <w:proofErr w:type="gramEnd"/>
      <w:r w:rsidRPr="002C319B">
        <w:t xml:space="preserve"> handpicked ambassador-at-large for global women’s issues, </w:t>
      </w:r>
      <w:proofErr w:type="spellStart"/>
      <w:r w:rsidRPr="002C319B">
        <w:t>Melanne</w:t>
      </w:r>
      <w:proofErr w:type="spellEnd"/>
      <w:r w:rsidRPr="002C319B">
        <w:t xml:space="preserve"> </w:t>
      </w:r>
      <w:proofErr w:type="spellStart"/>
      <w:r w:rsidRPr="002C319B">
        <w:t>Verveer</w:t>
      </w:r>
      <w:proofErr w:type="spellEnd"/>
      <w:r w:rsidRPr="002C319B">
        <w:t xml:space="preserve">, placed women’s rights and needs on the agenda at international conferences, on trips, and throughout the State Department itself. Clinton institutionalized this way of conducting foreign policy in 2010 in a first-time </w:t>
      </w:r>
      <w:r>
        <w:t>‘</w:t>
      </w:r>
      <w:r w:rsidRPr="002C319B">
        <w:t>quadrennial review</w:t>
      </w:r>
      <w:r>
        <w:t xml:space="preserve">’ </w:t>
      </w:r>
      <w:r w:rsidRPr="002C319B">
        <w:t xml:space="preserve">that mentioned women more than 100 times, followed by a March 2012 directive billed as the </w:t>
      </w:r>
      <w:r w:rsidRPr="002C319B">
        <w:lastRenderedPageBreak/>
        <w:t>department’s first-ever guidance to embassies and bureaus on how to ad</w:t>
      </w:r>
      <w:r>
        <w:t>vance the ‘strategic imperative’</w:t>
      </w:r>
      <w:r w:rsidRPr="002C319B">
        <w:t xml:space="preserve"> of gender equality. </w:t>
      </w:r>
      <w:r>
        <w:t>‘</w:t>
      </w:r>
      <w:r w:rsidRPr="002C319B">
        <w:t>The department is focusing across all of our work to reduce disparities and proactive</w:t>
      </w:r>
      <w:r>
        <w:t>ly promote gender equality,’</w:t>
      </w:r>
      <w:r w:rsidRPr="002C319B">
        <w:t xml:space="preserve"> the directive said.</w:t>
      </w:r>
      <w:r>
        <w:t xml:space="preserve">” [National Journal, </w:t>
      </w:r>
      <w:hyperlink r:id="rId469" w:history="1">
        <w:r w:rsidRPr="002C319B">
          <w:rPr>
            <w:rStyle w:val="Hyperlink"/>
          </w:rPr>
          <w:t>3/21/13</w:t>
        </w:r>
      </w:hyperlink>
      <w:r>
        <w:t>]</w:t>
      </w:r>
    </w:p>
    <w:p w:rsidR="00567DFC" w:rsidRDefault="00567DFC" w:rsidP="00567DFC"/>
    <w:p w:rsidR="00567DFC" w:rsidRDefault="00567DFC" w:rsidP="00567DFC">
      <w:r w:rsidRPr="002C319B">
        <w:rPr>
          <w:b/>
          <w:u w:val="single"/>
        </w:rPr>
        <w:t>National Journal</w:t>
      </w:r>
      <w:r>
        <w:rPr>
          <w:b/>
        </w:rPr>
        <w:t xml:space="preserve">: </w:t>
      </w:r>
      <w:r w:rsidRPr="002C319B">
        <w:rPr>
          <w:b/>
        </w:rPr>
        <w:t xml:space="preserve">Secretary Clinton Issued “The Department’s First-Ever Guidance </w:t>
      </w:r>
      <w:proofErr w:type="gramStart"/>
      <w:r w:rsidRPr="002C319B">
        <w:rPr>
          <w:b/>
        </w:rPr>
        <w:t>To Embassies And Bureaus On How To</w:t>
      </w:r>
      <w:proofErr w:type="gramEnd"/>
      <w:r w:rsidRPr="002C319B">
        <w:rPr>
          <w:b/>
        </w:rPr>
        <w:t xml:space="preserve"> Advance The ‘Strategic Imperative’ Of Gender Equality.”</w:t>
      </w:r>
      <w:r>
        <w:t xml:space="preserve"> “</w:t>
      </w:r>
      <w:r w:rsidRPr="002C319B">
        <w:t xml:space="preserve">Clinton and </w:t>
      </w:r>
      <w:proofErr w:type="gramStart"/>
      <w:r w:rsidRPr="002C319B">
        <w:t>her</w:t>
      </w:r>
      <w:proofErr w:type="gramEnd"/>
      <w:r w:rsidRPr="002C319B">
        <w:t xml:space="preserve"> handpicked ambassador-at-large for global women’s issues, </w:t>
      </w:r>
      <w:proofErr w:type="spellStart"/>
      <w:r w:rsidRPr="002C319B">
        <w:t>Melanne</w:t>
      </w:r>
      <w:proofErr w:type="spellEnd"/>
      <w:r w:rsidRPr="002C319B">
        <w:t xml:space="preserve"> </w:t>
      </w:r>
      <w:proofErr w:type="spellStart"/>
      <w:r w:rsidRPr="002C319B">
        <w:t>Verveer</w:t>
      </w:r>
      <w:proofErr w:type="spellEnd"/>
      <w:r w:rsidRPr="002C319B">
        <w:t xml:space="preserve">, placed women’s rights and needs on the agenda at international conferences, on trips, and throughout the State Department itself. Clinton institutionalized this way of conducting foreign policy in 2010 in a first-time </w:t>
      </w:r>
      <w:r>
        <w:t>‘</w:t>
      </w:r>
      <w:r w:rsidRPr="002C319B">
        <w:t>quadrennial review</w:t>
      </w:r>
      <w:r>
        <w:t xml:space="preserve">’ </w:t>
      </w:r>
      <w:r w:rsidRPr="002C319B">
        <w:t>that mentioned women more than 100 times, followed by a March 2012 directive billed as the department’s first-ever guidance to embassies and</w:t>
      </w:r>
      <w:r>
        <w:t xml:space="preserve"> bureaus on how to advance the ‘strategic imperative’</w:t>
      </w:r>
      <w:r w:rsidRPr="002C319B">
        <w:t xml:space="preserve"> of gender equality. </w:t>
      </w:r>
      <w:r>
        <w:t>‘</w:t>
      </w:r>
      <w:r w:rsidRPr="002C319B">
        <w:t>The department is focusing across all of our work to reduce disparities and proactive</w:t>
      </w:r>
      <w:r>
        <w:t>ly promote gender equality,’</w:t>
      </w:r>
      <w:r w:rsidRPr="002C319B">
        <w:t xml:space="preserve"> the directive said.</w:t>
      </w:r>
      <w:r>
        <w:t xml:space="preserve">” [National Journal, </w:t>
      </w:r>
      <w:hyperlink r:id="rId470" w:history="1">
        <w:r w:rsidRPr="002C319B">
          <w:rPr>
            <w:rStyle w:val="Hyperlink"/>
          </w:rPr>
          <w:t>3/21/13</w:t>
        </w:r>
      </w:hyperlink>
      <w:r>
        <w:t>]</w:t>
      </w:r>
    </w:p>
    <w:p w:rsidR="00567DFC" w:rsidRDefault="00567DFC" w:rsidP="00567DFC"/>
    <w:p w:rsidR="00567DFC" w:rsidRPr="009D2B81" w:rsidRDefault="00567DFC" w:rsidP="00567DFC">
      <w:r w:rsidRPr="002C319B">
        <w:rPr>
          <w:b/>
          <w:u w:val="single"/>
        </w:rPr>
        <w:t>National Journal</w:t>
      </w:r>
      <w:r>
        <w:rPr>
          <w:b/>
        </w:rPr>
        <w:t xml:space="preserve">: </w:t>
      </w:r>
      <w:r w:rsidRPr="000A1EFC">
        <w:rPr>
          <w:b/>
        </w:rPr>
        <w:t xml:space="preserve">Secretary Clinton And Ambassador-At-Large </w:t>
      </w:r>
      <w:proofErr w:type="spellStart"/>
      <w:r w:rsidRPr="000A1EFC">
        <w:rPr>
          <w:b/>
        </w:rPr>
        <w:t>Verveer</w:t>
      </w:r>
      <w:proofErr w:type="spellEnd"/>
      <w:r w:rsidRPr="000A1EFC">
        <w:rPr>
          <w:b/>
        </w:rPr>
        <w:t xml:space="preserve"> “Were Insistent Advocates For Afghan Women, Making Sure They Had A Presence At Peace Talks And International Conferences About The Future Of Afghanistan.”</w:t>
      </w:r>
      <w:r>
        <w:t xml:space="preserve"> “</w:t>
      </w:r>
      <w:r w:rsidRPr="002C319B">
        <w:t xml:space="preserve">Clinton and her handpicked ambassador-at-large for global women’s issues, </w:t>
      </w:r>
      <w:proofErr w:type="spellStart"/>
      <w:r w:rsidRPr="002C319B">
        <w:t>Melanne</w:t>
      </w:r>
      <w:proofErr w:type="spellEnd"/>
      <w:r w:rsidRPr="002C319B">
        <w:t xml:space="preserve"> </w:t>
      </w:r>
      <w:proofErr w:type="spellStart"/>
      <w:r w:rsidRPr="002C319B">
        <w:t>Verveer</w:t>
      </w:r>
      <w:proofErr w:type="spellEnd"/>
      <w:r w:rsidRPr="002C319B">
        <w:t>, placed women’s rights and needs on the agenda at international conferences, on trips, and throughout the State Department itself</w:t>
      </w:r>
      <w:r>
        <w:t>…</w:t>
      </w:r>
      <w:r w:rsidRPr="002C319B">
        <w:t xml:space="preserve">Both Clinton and </w:t>
      </w:r>
      <w:proofErr w:type="spellStart"/>
      <w:r w:rsidRPr="002C319B">
        <w:t>Verveer</w:t>
      </w:r>
      <w:proofErr w:type="spellEnd"/>
      <w:r w:rsidRPr="002C319B">
        <w:t xml:space="preserve"> were insistent advocates for Afghan women, making sure they had a presence at peace talks and international conferences about the future of Afghanistan.</w:t>
      </w:r>
      <w:r>
        <w:t xml:space="preserve">” [National Journal, </w:t>
      </w:r>
      <w:hyperlink r:id="rId471" w:history="1">
        <w:r w:rsidRPr="002C319B">
          <w:rPr>
            <w:rStyle w:val="Hyperlink"/>
          </w:rPr>
          <w:t>3/21/13</w:t>
        </w:r>
      </w:hyperlink>
      <w:r>
        <w:t>]</w:t>
      </w:r>
    </w:p>
    <w:p w:rsidR="00567DFC" w:rsidRDefault="00567DFC" w:rsidP="00567DFC"/>
    <w:p w:rsidR="00567DFC" w:rsidRDefault="00567DFC" w:rsidP="00567DFC">
      <w:pPr>
        <w:pStyle w:val="Heading2"/>
      </w:pPr>
      <w:bookmarkStart w:id="195" w:name="_Toc422218153"/>
      <w:proofErr w:type="spellStart"/>
      <w:r>
        <w:t>LGBT</w:t>
      </w:r>
      <w:bookmarkEnd w:id="195"/>
      <w:proofErr w:type="spellEnd"/>
    </w:p>
    <w:p w:rsidR="00567DFC" w:rsidRDefault="00567DFC" w:rsidP="00567DFC"/>
    <w:p w:rsidR="00567DFC" w:rsidRDefault="00567DFC" w:rsidP="00567DFC">
      <w:pPr>
        <w:rPr>
          <w:b/>
          <w:u w:val="single"/>
        </w:rPr>
      </w:pPr>
      <w:r w:rsidRPr="00BE0EB7">
        <w:rPr>
          <w:b/>
          <w:u w:val="single"/>
        </w:rPr>
        <w:t>SECRETARY CLINTON DECLARED GAY RIGHTS AND HUMAN RIGHTS TO BE ONE IN THE SAME</w:t>
      </w:r>
      <w:r>
        <w:rPr>
          <w:b/>
          <w:u w:val="single"/>
        </w:rPr>
        <w:t>…</w:t>
      </w:r>
    </w:p>
    <w:p w:rsidR="00567DFC" w:rsidRDefault="00567DFC" w:rsidP="00567DFC">
      <w:pPr>
        <w:rPr>
          <w:b/>
          <w:u w:val="single"/>
        </w:rPr>
      </w:pPr>
    </w:p>
    <w:p w:rsidR="00567DFC" w:rsidRDefault="00567DFC" w:rsidP="00567DFC">
      <w:r w:rsidRPr="00D41AFD">
        <w:rPr>
          <w:b/>
          <w:u w:val="single"/>
        </w:rPr>
        <w:t>CNN</w:t>
      </w:r>
      <w:r>
        <w:rPr>
          <w:b/>
        </w:rPr>
        <w:t>: “</w:t>
      </w:r>
      <w:r w:rsidRPr="00D41AFD">
        <w:rPr>
          <w:b/>
        </w:rPr>
        <w:t xml:space="preserve">U.S. Secretary Of State Hillary Clinton Challenged Nations </w:t>
      </w:r>
      <w:proofErr w:type="gramStart"/>
      <w:r w:rsidRPr="00D41AFD">
        <w:rPr>
          <w:b/>
        </w:rPr>
        <w:t>Around</w:t>
      </w:r>
      <w:proofErr w:type="gramEnd"/>
      <w:r w:rsidRPr="00D41AFD">
        <w:rPr>
          <w:b/>
        </w:rPr>
        <w:t xml:space="preserve"> The World… </w:t>
      </w:r>
      <w:proofErr w:type="gramStart"/>
      <w:r w:rsidRPr="00D41AFD">
        <w:rPr>
          <w:b/>
        </w:rPr>
        <w:t>To Recognize That ‘Gay Rights Are Human Rights And Human Rights Are Gay Rights.’”</w:t>
      </w:r>
      <w:proofErr w:type="gramEnd"/>
      <w:r>
        <w:t xml:space="preserve"> “</w:t>
      </w:r>
      <w:r w:rsidRPr="00D41AFD">
        <w:t xml:space="preserve">U.S. Secretary of State Hillary Clinton challenged nations around the world Tuesday to recognize that </w:t>
      </w:r>
      <w:r>
        <w:t>‘</w:t>
      </w:r>
      <w:r w:rsidRPr="00D41AFD">
        <w:t>gay rights are human rights and human rights are gay rights,</w:t>
      </w:r>
      <w:r>
        <w:t>’</w:t>
      </w:r>
      <w:r w:rsidRPr="00D41AFD">
        <w:t xml:space="preserve"> building on an order by President Barack Obama directing all U.S. agencies to </w:t>
      </w:r>
      <w:r>
        <w:t>‘</w:t>
      </w:r>
      <w:r w:rsidRPr="00D41AFD">
        <w:t>promote and pr</w:t>
      </w:r>
      <w:r>
        <w:t xml:space="preserve">otect’ the rights of gay people.” [CNN, </w:t>
      </w:r>
      <w:hyperlink r:id="rId472" w:history="1">
        <w:r w:rsidRPr="00D41AFD">
          <w:rPr>
            <w:rStyle w:val="Hyperlink"/>
          </w:rPr>
          <w:t>12/6/11</w:t>
        </w:r>
      </w:hyperlink>
      <w:r>
        <w:t>]</w:t>
      </w:r>
    </w:p>
    <w:p w:rsidR="00567DFC" w:rsidRDefault="00567DFC" w:rsidP="00567DFC">
      <w:pPr>
        <w:rPr>
          <w:b/>
          <w:u w:val="single"/>
        </w:rPr>
      </w:pPr>
    </w:p>
    <w:p w:rsidR="00567DFC" w:rsidRDefault="00567DFC" w:rsidP="00567DFC">
      <w:pPr>
        <w:rPr>
          <w:b/>
          <w:u w:val="single"/>
        </w:rPr>
      </w:pPr>
      <w:r>
        <w:rPr>
          <w:b/>
          <w:u w:val="single"/>
        </w:rPr>
        <w:t>…AND WORKED TO PROMOTE THE CAUSE OF GAY RIGHTS AROUND THE WORLD</w:t>
      </w:r>
    </w:p>
    <w:p w:rsidR="00567DFC" w:rsidRDefault="00567DFC" w:rsidP="00567DFC">
      <w:pPr>
        <w:rPr>
          <w:b/>
          <w:u w:val="single"/>
        </w:rPr>
      </w:pPr>
    </w:p>
    <w:p w:rsidR="00567DFC" w:rsidRDefault="00567DFC" w:rsidP="00567DFC">
      <w:r w:rsidRPr="00AE4867">
        <w:rPr>
          <w:b/>
          <w:u w:val="single"/>
        </w:rPr>
        <w:t>CNN</w:t>
      </w:r>
      <w:r>
        <w:rPr>
          <w:b/>
        </w:rPr>
        <w:t xml:space="preserve">: </w:t>
      </w:r>
      <w:r w:rsidRPr="00AE4867">
        <w:rPr>
          <w:b/>
        </w:rPr>
        <w:t>In June 2011, The United Nations Human Rights Council “Passed A Resolution Supporting Equal Rights For All, Regardless Of Sexual Orientation” For Which “The State Department Lobbied Intensively.”</w:t>
      </w:r>
      <w:r>
        <w:t xml:space="preserve">  “In what the State Department is calling an ‘historic step’ the United Nations Human Rights Council in Geneva Friday passed a resolution supporting equal rights for all, regardless of sexual orientation. The resolution, introduced by South Africa, is the first-ever U.N. resolution on the human rights of lesbian, gay, bisexual and transgendered persons. It passed with 23 votes in favor, 19 opposed and three abstentions, amidst strong criticism of South Africa by some African nations…The State Department lobbied intensively for the resolution and </w:t>
      </w:r>
      <w:proofErr w:type="spellStart"/>
      <w:r>
        <w:t>Nossel</w:t>
      </w:r>
      <w:proofErr w:type="spellEnd"/>
      <w:r>
        <w:t xml:space="preserve"> says the U.S. was pleased to see African leadership, from South Africa in particular, as well as strong support from South America, Colombia and Brazil. The resolution also will commission the first-ever U.N. report on the challenges that </w:t>
      </w:r>
      <w:proofErr w:type="spellStart"/>
      <w:r>
        <w:t>LGBT</w:t>
      </w:r>
      <w:proofErr w:type="spellEnd"/>
      <w:r>
        <w:t xml:space="preserve"> persons face around the globe and </w:t>
      </w:r>
      <w:proofErr w:type="spellStart"/>
      <w:r>
        <w:t>Nossel</w:t>
      </w:r>
      <w:proofErr w:type="spellEnd"/>
      <w:r>
        <w:t xml:space="preserve"> says the Obama administration hopes it will ‘open a broader international discussion on how to best promote and protect the human rights of </w:t>
      </w:r>
      <w:proofErr w:type="spellStart"/>
      <w:r>
        <w:t>LGBT</w:t>
      </w:r>
      <w:proofErr w:type="spellEnd"/>
      <w:r>
        <w:t xml:space="preserve"> persons,’ </w:t>
      </w:r>
      <w:proofErr w:type="spellStart"/>
      <w:r>
        <w:t>Nossel</w:t>
      </w:r>
      <w:proofErr w:type="spellEnd"/>
      <w:r>
        <w:t xml:space="preserve"> says…</w:t>
      </w:r>
      <w:r w:rsidRPr="00560631">
        <w:t xml:space="preserve"> Secretary of State Hillary Clinton has made gay rights a key focus of the State Department’s human rights agenda, expressing her view that </w:t>
      </w:r>
      <w:r>
        <w:t>‘</w:t>
      </w:r>
      <w:r w:rsidRPr="00560631">
        <w:t>gay rights are human rights and human rights are gay rights.</w:t>
      </w:r>
      <w:r>
        <w:t xml:space="preserve">’” [CNN, </w:t>
      </w:r>
      <w:hyperlink r:id="rId473" w:history="1">
        <w:r w:rsidRPr="00AE4867">
          <w:rPr>
            <w:rStyle w:val="Hyperlink"/>
          </w:rPr>
          <w:t>6/17/11</w:t>
        </w:r>
      </w:hyperlink>
      <w:r>
        <w:t>]</w:t>
      </w:r>
    </w:p>
    <w:p w:rsidR="00567DFC" w:rsidRDefault="00567DFC" w:rsidP="00567DFC"/>
    <w:p w:rsidR="00567DFC" w:rsidRDefault="00567DFC" w:rsidP="00567DFC">
      <w:r w:rsidRPr="0078081F">
        <w:rPr>
          <w:b/>
          <w:u w:val="single"/>
        </w:rPr>
        <w:t>State Department</w:t>
      </w:r>
      <w:r w:rsidRPr="0078081F">
        <w:rPr>
          <w:b/>
        </w:rPr>
        <w:t>: “In December 2010, The State Department Led Efforts At The UN General Assembly To [Successfully] Reinsert Language On Sexual Orientation Into A Resolution On Extrajudicial, Summary, And Arbitrary Executions, After The Language’s Removal In Committee.”</w:t>
      </w:r>
      <w:r w:rsidRPr="0078081F">
        <w:t xml:space="preserve"> </w:t>
      </w:r>
      <w:r>
        <w:t>“</w:t>
      </w:r>
      <w:r w:rsidRPr="0078081F">
        <w:t xml:space="preserve">In December 2010, the State Department led efforts at the UN General Assembly to reinsert language on </w:t>
      </w:r>
      <w:r w:rsidRPr="0078081F">
        <w:lastRenderedPageBreak/>
        <w:t>sexual orientation into a resolution on extrajudicial, summary, and arbitrary executions, after the language’s removal in committee. The amendment was approved by a 93-55 margin.</w:t>
      </w:r>
      <w:r>
        <w:t xml:space="preserve">” [State Department, </w:t>
      </w:r>
      <w:hyperlink r:id="rId474" w:history="1">
        <w:r w:rsidRPr="00BF5152">
          <w:rPr>
            <w:rStyle w:val="Hyperlink"/>
          </w:rPr>
          <w:t>12/6/11</w:t>
        </w:r>
      </w:hyperlink>
      <w:r>
        <w:t>]</w:t>
      </w:r>
    </w:p>
    <w:p w:rsidR="00567DFC" w:rsidRDefault="00567DFC" w:rsidP="00567DFC"/>
    <w:p w:rsidR="00567DFC" w:rsidRDefault="00567DFC" w:rsidP="00567DFC">
      <w:pPr>
        <w:pStyle w:val="Heading2"/>
      </w:pPr>
      <w:bookmarkStart w:id="196" w:name="_Toc422218154"/>
      <w:r>
        <w:t>HUMAN RIGHTS</w:t>
      </w:r>
      <w:bookmarkEnd w:id="196"/>
    </w:p>
    <w:p w:rsidR="00567DFC" w:rsidRDefault="00567DFC" w:rsidP="00567DFC"/>
    <w:p w:rsidR="00567DFC" w:rsidRPr="00BE0EB7" w:rsidRDefault="00567DFC" w:rsidP="00567DFC">
      <w:pPr>
        <w:rPr>
          <w:b/>
          <w:u w:val="single"/>
        </w:rPr>
      </w:pPr>
      <w:r>
        <w:rPr>
          <w:b/>
          <w:u w:val="single"/>
        </w:rPr>
        <w:t>UNDER SECRETARY CLINTON, THE U.S. JOINED THE U.N. HUMAN RIGHTS COUNCIL...</w:t>
      </w:r>
    </w:p>
    <w:p w:rsidR="00567DFC" w:rsidRDefault="00567DFC" w:rsidP="00567DFC">
      <w:pPr>
        <w:rPr>
          <w:b/>
          <w:u w:val="single"/>
        </w:rPr>
      </w:pPr>
    </w:p>
    <w:p w:rsidR="00567DFC" w:rsidRPr="00BE0EB7" w:rsidRDefault="00567DFC" w:rsidP="00567DFC">
      <w:r w:rsidRPr="008E7E01">
        <w:rPr>
          <w:b/>
          <w:u w:val="single"/>
        </w:rPr>
        <w:t>Washington Post</w:t>
      </w:r>
      <w:r>
        <w:rPr>
          <w:b/>
        </w:rPr>
        <w:t xml:space="preserve">: </w:t>
      </w:r>
      <w:r w:rsidRPr="008E7E01">
        <w:rPr>
          <w:b/>
        </w:rPr>
        <w:t>Under Secretary Of State Clinton, The U.S. Joined “The U.N. Human Rights Council, Reversing A Decision By The Bush Administration To Shun The United Nations' Premier Rights Body.”</w:t>
      </w:r>
      <w:r>
        <w:t xml:space="preserve"> “</w:t>
      </w:r>
      <w:r w:rsidRPr="008E7E01">
        <w:t>The Obama administration decided Tuesday to seek a seat on the U.N. Human Rights Council, reversing a decision by the Bush administration to shun the United Nations' premier rights body to protest the influence of repressive states.</w:t>
      </w:r>
      <w:r>
        <w:t xml:space="preserve"> ‘</w:t>
      </w:r>
      <w:r w:rsidRPr="008E7E01">
        <w:t>Human rights are an essential element of American global foreign policy,</w:t>
      </w:r>
      <w:r>
        <w:t>’</w:t>
      </w:r>
      <w:r w:rsidRPr="008E7E01">
        <w:t xml:space="preserve"> Secretary of State Hillary Rodham Clinton said in a statement. </w:t>
      </w:r>
      <w:r>
        <w:t>‘</w:t>
      </w:r>
      <w:r w:rsidRPr="008E7E01">
        <w:t>With others, we will engage in the work of improving the U.N. human rights system. . . . We believe every nation must live by and help shape global rules that ensure people enjoy the right to live freely and participate fully in their societies.</w:t>
      </w:r>
      <w:r>
        <w:t xml:space="preserve">’” [Washington Post, </w:t>
      </w:r>
      <w:hyperlink r:id="rId475" w:history="1">
        <w:r>
          <w:rPr>
            <w:rStyle w:val="Hyperlink"/>
          </w:rPr>
          <w:t>3/31/09</w:t>
        </w:r>
      </w:hyperlink>
      <w:r>
        <w:t>]</w:t>
      </w:r>
    </w:p>
    <w:p w:rsidR="00567DFC" w:rsidRDefault="00567DFC" w:rsidP="00567DFC"/>
    <w:p w:rsidR="00567DFC" w:rsidRDefault="00567DFC" w:rsidP="00567DFC">
      <w:pPr>
        <w:rPr>
          <w:b/>
          <w:u w:val="single"/>
        </w:rPr>
      </w:pPr>
      <w:r>
        <w:rPr>
          <w:b/>
          <w:u w:val="single"/>
        </w:rPr>
        <w:t>…PLEDGED $17 MILLION TO COMBAT SEXUAL VIOLENCE IN THE CONGO…</w:t>
      </w:r>
    </w:p>
    <w:p w:rsidR="00567DFC" w:rsidRDefault="00567DFC" w:rsidP="00567DFC">
      <w:pPr>
        <w:rPr>
          <w:b/>
          <w:u w:val="single"/>
        </w:rPr>
      </w:pPr>
    </w:p>
    <w:p w:rsidR="00567DFC" w:rsidRDefault="00567DFC" w:rsidP="00567DFC">
      <w:r w:rsidRPr="005008F6">
        <w:rPr>
          <w:b/>
          <w:u w:val="single"/>
        </w:rPr>
        <w:t>New York Times</w:t>
      </w:r>
      <w:r>
        <w:rPr>
          <w:b/>
        </w:rPr>
        <w:t xml:space="preserve">: </w:t>
      </w:r>
      <w:r w:rsidRPr="005008F6">
        <w:rPr>
          <w:b/>
        </w:rPr>
        <w:t xml:space="preserve">In Her Visit </w:t>
      </w:r>
      <w:proofErr w:type="gramStart"/>
      <w:r w:rsidRPr="005008F6">
        <w:rPr>
          <w:b/>
        </w:rPr>
        <w:t>To The</w:t>
      </w:r>
      <w:proofErr w:type="gramEnd"/>
      <w:r w:rsidRPr="005008F6">
        <w:rPr>
          <w:b/>
        </w:rPr>
        <w:t xml:space="preserve"> Democratic Republic Of The Congo In 2009, Secretary Clinton Unveiled “A $17 Million Plan To Fight Congo’s Stunning Levels Of Sexual Violence, A Problem She Called ‘Evil In Its Basest Form.’”</w:t>
      </w:r>
      <w:r>
        <w:t xml:space="preserve"> “</w:t>
      </w:r>
      <w:r w:rsidRPr="005008F6">
        <w:t>Secretary of State Hillary Rodham Clinton came face to face with the consequences of the brutality in eastern Congo on Tuesday afternoon when she met a Congolese woman who had been gang-raped while she was eight months pregnant</w:t>
      </w:r>
      <w:r>
        <w:t>…</w:t>
      </w:r>
      <w:r w:rsidRPr="005008F6">
        <w:t xml:space="preserve"> </w:t>
      </w:r>
      <w:r>
        <w:t xml:space="preserve">Mrs. Clinton used her unprecedented visit — she is the first secretary of state to venture into the war zone here — to unveil a $17 million plan to fight Congo’s stunning levels of sexual violence, a problem she called ‘evil in its basest form.’ She announced that the American government would train doctors, supply rape victims with video cameras to document violence, send American military engineers to help build facilities and train Congolese police officers, especially female police officers, to crack down on rapists.” [New York Times, </w:t>
      </w:r>
      <w:hyperlink r:id="rId476" w:history="1">
        <w:r>
          <w:rPr>
            <w:rStyle w:val="Hyperlink"/>
          </w:rPr>
          <w:t>8/11/09</w:t>
        </w:r>
      </w:hyperlink>
      <w:r>
        <w:t>]</w:t>
      </w:r>
    </w:p>
    <w:p w:rsidR="00567DFC" w:rsidRDefault="00567DFC" w:rsidP="00567DFC"/>
    <w:p w:rsidR="00567DFC" w:rsidRPr="00BE0EB7" w:rsidRDefault="00567DFC" w:rsidP="00567DFC">
      <w:pPr>
        <w:rPr>
          <w:b/>
          <w:u w:val="single"/>
        </w:rPr>
      </w:pPr>
      <w:r>
        <w:rPr>
          <w:b/>
          <w:u w:val="single"/>
        </w:rPr>
        <w:t>...CREATED AN INTERNATIONAL FUND TO SUPPORT EMBATTLED NGOS…</w:t>
      </w:r>
    </w:p>
    <w:p w:rsidR="00567DFC" w:rsidRDefault="00567DFC" w:rsidP="00567DFC"/>
    <w:p w:rsidR="00567DFC" w:rsidRDefault="00567DFC" w:rsidP="00567DFC">
      <w:r w:rsidRPr="005202DD">
        <w:rPr>
          <w:b/>
          <w:u w:val="single"/>
        </w:rPr>
        <w:t>State Department</w:t>
      </w:r>
      <w:r>
        <w:rPr>
          <w:b/>
        </w:rPr>
        <w:t xml:space="preserve">: </w:t>
      </w:r>
      <w:r w:rsidRPr="005202DD">
        <w:rPr>
          <w:b/>
        </w:rPr>
        <w:t xml:space="preserve">Under Secretary Clinton, The State Department Created “An International Fund To Support Embattled </w:t>
      </w:r>
      <w:proofErr w:type="spellStart"/>
      <w:r w:rsidRPr="005202DD">
        <w:rPr>
          <w:b/>
        </w:rPr>
        <w:t>Non Governmental</w:t>
      </w:r>
      <w:proofErr w:type="spellEnd"/>
      <w:r w:rsidRPr="005202DD">
        <w:rPr>
          <w:b/>
        </w:rPr>
        <w:t xml:space="preserve"> Organizations” With Emergency Assistance And “Discrete Advocacy Initiatives.”</w:t>
      </w:r>
      <w:r>
        <w:t xml:space="preserve"> “</w:t>
      </w:r>
      <w:r w:rsidRPr="005202DD">
        <w:t xml:space="preserve">Last July at the Community of Democracies meeting in Krakow, Secretary Clinton announced that the United States would create an international fund to support embattled </w:t>
      </w:r>
      <w:proofErr w:type="spellStart"/>
      <w:r w:rsidRPr="005202DD">
        <w:t>Non Governmental</w:t>
      </w:r>
      <w:proofErr w:type="spellEnd"/>
      <w:r w:rsidRPr="005202DD">
        <w:t xml:space="preserve"> Organizations (NGOs) and invited like-minded governments to join in this global effort</w:t>
      </w:r>
      <w:r>
        <w:t xml:space="preserve">. </w:t>
      </w:r>
      <w:r w:rsidRPr="005202DD">
        <w:t>One year later, the Department of State, together with twelve other democratic nations spanning the globe, launched the Lifeline: Embattled NGOs Assistance Fund in a meeting in Vilnius with the international consortium of organizations who will be implementing the Fund’s activities</w:t>
      </w:r>
      <w:r>
        <w:t xml:space="preserve">…Located around the world from Johannesburg to Prague to Bangkok, the seven consortium members </w:t>
      </w:r>
      <w:proofErr w:type="spellStart"/>
      <w:r>
        <w:t>CIVICUS</w:t>
      </w:r>
      <w:proofErr w:type="spellEnd"/>
      <w:r>
        <w:t xml:space="preserve">, FORUM-ASIA, Freedom House, Front Line, the International Center for Not-for-Profit Law, People in Need, and the Swedish International Liberal Centre will carry out the programs of the Fund, which are to: Provide emergency assistance to embattled NGOs for needs including, legal representation, appeals, and trial monitoring; medical bills arising from abuse; transportation costs for prison visitation of incarcerated members; and replacement of equipment damaged or confiscated as a result of harassment and…Support discrete advocacy initiatives that raise awareness of the difficult, often hostile environments in which NGOs and civil society operate and to address the barriers to their freedom of association.” [State Department, </w:t>
      </w:r>
      <w:hyperlink r:id="rId477" w:history="1">
        <w:r w:rsidRPr="005202DD">
          <w:rPr>
            <w:rStyle w:val="Hyperlink"/>
          </w:rPr>
          <w:t>7/1/11</w:t>
        </w:r>
      </w:hyperlink>
      <w:r>
        <w:t>]</w:t>
      </w:r>
    </w:p>
    <w:p w:rsidR="00567DFC" w:rsidRDefault="00567DFC" w:rsidP="00567DFC"/>
    <w:p w:rsidR="00567DFC" w:rsidRPr="00685FE2" w:rsidRDefault="00567DFC" w:rsidP="00567DFC">
      <w:pPr>
        <w:rPr>
          <w:b/>
          <w:u w:val="single"/>
        </w:rPr>
      </w:pPr>
      <w:r>
        <w:rPr>
          <w:b/>
          <w:u w:val="single"/>
        </w:rPr>
        <w:t>…</w:t>
      </w:r>
      <w:r w:rsidRPr="00685FE2">
        <w:rPr>
          <w:b/>
          <w:u w:val="single"/>
        </w:rPr>
        <w:t>DENOUNCED HUMAN RIGHTS ABUSES IN RUSSIA…</w:t>
      </w:r>
    </w:p>
    <w:p w:rsidR="00567DFC" w:rsidRDefault="00567DFC" w:rsidP="00567DFC"/>
    <w:p w:rsidR="00567DFC" w:rsidRDefault="00567DFC" w:rsidP="00567DFC">
      <w:r w:rsidRPr="00E54010">
        <w:rPr>
          <w:b/>
          <w:u w:val="single"/>
        </w:rPr>
        <w:lastRenderedPageBreak/>
        <w:t>State Department</w:t>
      </w:r>
      <w:r>
        <w:rPr>
          <w:b/>
        </w:rPr>
        <w:t xml:space="preserve">: </w:t>
      </w:r>
      <w:r w:rsidRPr="001D2DB0">
        <w:rPr>
          <w:b/>
        </w:rPr>
        <w:t xml:space="preserve">Secretary Clinton Appeared On Russian Radio To Denounce The Killing Of Journalists And Urged Russia To Adopt “[Respect For] Human Rights, An Independent Judiciary, </w:t>
      </w:r>
      <w:proofErr w:type="gramStart"/>
      <w:r w:rsidRPr="001D2DB0">
        <w:rPr>
          <w:b/>
        </w:rPr>
        <w:t>A</w:t>
      </w:r>
      <w:proofErr w:type="gramEnd"/>
      <w:r w:rsidRPr="001D2DB0">
        <w:rPr>
          <w:b/>
        </w:rPr>
        <w:t xml:space="preserve"> Free Media.”</w:t>
      </w:r>
      <w:r>
        <w:t xml:space="preserve"> “Yesterday at </w:t>
      </w:r>
      <w:proofErr w:type="spellStart"/>
      <w:r>
        <w:t>Spaso</w:t>
      </w:r>
      <w:proofErr w:type="spellEnd"/>
      <w:r>
        <w:t xml:space="preserve"> House, I was honored to address a group of activists on behalf of civil society, democracy, anticorruption, human rights, and very clearly said the United States stands by our values. We support those who are struggling on behalf of the universal rights of men and women and who want to see their country improve and become even stronger and better. So we are very clearly committed to supporting people who are democracy advocates in every sense of the world. We also believe that we can have a broader, more effective relationship, government-to-government, than perhaps the prior administration did, because we think we have a lot to work on together…I have no doubt in my mind that democracy is in Russia’s best interests, that respecting human rights, an independent judiciary, a free media are in the interests of building a strong, stable political system that provides a platform for broadly shared prosperity. We will continue to say that and we will continue to support those who also stand for those values….</w:t>
      </w:r>
      <w:r w:rsidRPr="001D2DB0">
        <w:t xml:space="preserve"> I mentioned the killings of journalists, and I said that this is a matter of grave concern not just to the United States, but to the people of Russia, and not just to the activists, but to people who worry that unsolved killings are a very serious challenge to order and to the fair functioning of society, and that we did not believe that enough was being done to make sure that no one had impunity from prosecution who might have been involved in any such criminal acts.</w:t>
      </w:r>
      <w:r>
        <w:t xml:space="preserve">” [State Department, </w:t>
      </w:r>
      <w:hyperlink r:id="rId478" w:history="1">
        <w:r w:rsidRPr="001D2DB0">
          <w:rPr>
            <w:rStyle w:val="Hyperlink"/>
          </w:rPr>
          <w:t>10/14/09</w:t>
        </w:r>
      </w:hyperlink>
      <w:r>
        <w:t>]</w:t>
      </w:r>
    </w:p>
    <w:p w:rsidR="00567DFC" w:rsidRDefault="00567DFC" w:rsidP="00567DFC"/>
    <w:p w:rsidR="00567DFC" w:rsidRPr="00BE0EB7" w:rsidRDefault="00567DFC" w:rsidP="00567DFC">
      <w:r>
        <w:rPr>
          <w:b/>
          <w:u w:val="single"/>
        </w:rPr>
        <w:t>…AND WORKED TO FORWARD RELIGIOUS FREEDOM IN THE ISLAMIC WORLD</w:t>
      </w:r>
    </w:p>
    <w:p w:rsidR="00567DFC" w:rsidRDefault="00567DFC" w:rsidP="00567DFC"/>
    <w:p w:rsidR="00567DFC" w:rsidRDefault="00567DFC" w:rsidP="00567DFC">
      <w:r w:rsidRPr="006F1111">
        <w:rPr>
          <w:b/>
          <w:u w:val="single"/>
        </w:rPr>
        <w:t>State Department</w:t>
      </w:r>
      <w:r>
        <w:rPr>
          <w:b/>
        </w:rPr>
        <w:t xml:space="preserve">: </w:t>
      </w:r>
      <w:r w:rsidRPr="006F1111">
        <w:rPr>
          <w:b/>
        </w:rPr>
        <w:t xml:space="preserve">Under Secretary Clinton, </w:t>
      </w:r>
      <w:proofErr w:type="gramStart"/>
      <w:r w:rsidRPr="006F1111">
        <w:rPr>
          <w:b/>
        </w:rPr>
        <w:t>The</w:t>
      </w:r>
      <w:proofErr w:type="gramEnd"/>
      <w:r w:rsidRPr="006F1111">
        <w:rPr>
          <w:b/>
        </w:rPr>
        <w:t xml:space="preserve"> State Department Worked With The Organization Of Islamic Cooperation To Pass A Resolution That “Call[</w:t>
      </w:r>
      <w:proofErr w:type="spellStart"/>
      <w:r>
        <w:rPr>
          <w:b/>
        </w:rPr>
        <w:t>e</w:t>
      </w:r>
      <w:r w:rsidRPr="006F1111">
        <w:rPr>
          <w:b/>
        </w:rPr>
        <w:t>d</w:t>
      </w:r>
      <w:proofErr w:type="spellEnd"/>
      <w:r w:rsidRPr="006F1111">
        <w:rPr>
          <w:b/>
        </w:rPr>
        <w:t>] On All States To Take Concrete Action Against Religious Bigotry Through Tolerance, Education, Government Outreach, Service Projects, And Interfaith Dialogue.”</w:t>
      </w:r>
      <w:r>
        <w:t xml:space="preserve"> “Shining a spotlight on violations of religious freedom around the world, such as those I just mentioned, is one of our goals in releasing this report. We also call attention to some of the steps being taken to improve religious freedom and promote religious tolerance. One of those is UN Human Rights Council Resolution 1618, which was introduced by the Organization of Islamic Cooperation and adopted by consensus in March. It calls on all states to take concrete action against religious bigotry through tolerance, education, government outreach, service projects, and interfaith dialogue. And we worked very hard with a number of nations and with the </w:t>
      </w:r>
      <w:proofErr w:type="spellStart"/>
      <w:r>
        <w:t>OIC</w:t>
      </w:r>
      <w:proofErr w:type="spellEnd"/>
      <w:r>
        <w:t xml:space="preserve"> to pass this </w:t>
      </w:r>
      <w:proofErr w:type="gramStart"/>
      <w:r>
        <w:t>resolution,</w:t>
      </w:r>
      <w:proofErr w:type="gramEnd"/>
      <w:r>
        <w:t xml:space="preserve"> and we will be working with our </w:t>
      </w:r>
      <w:proofErr w:type="spellStart"/>
      <w:r>
        <w:t>OIC</w:t>
      </w:r>
      <w:proofErr w:type="spellEnd"/>
      <w:r>
        <w:t xml:space="preserve"> and European counterparts on implementing it. And Ambassador Johnson Cook is leading our efforts.” [State Department, </w:t>
      </w:r>
      <w:hyperlink r:id="rId479" w:history="1">
        <w:r>
          <w:rPr>
            <w:rStyle w:val="Hyperlink"/>
          </w:rPr>
          <w:t>9/13/11</w:t>
        </w:r>
      </w:hyperlink>
      <w:r>
        <w:t>]</w:t>
      </w:r>
    </w:p>
    <w:p w:rsidR="00567DFC" w:rsidRDefault="00567DFC" w:rsidP="00567DFC"/>
    <w:p w:rsidR="00567DFC" w:rsidRPr="00BE0EB7" w:rsidRDefault="00567DFC" w:rsidP="00567DFC">
      <w:pPr>
        <w:rPr>
          <w:b/>
          <w:u w:val="single"/>
        </w:rPr>
      </w:pPr>
      <w:r w:rsidRPr="00BE0EB7">
        <w:rPr>
          <w:b/>
          <w:u w:val="single"/>
        </w:rPr>
        <w:t>SECRETARY CLINTON DECLARED GAY RIGHTS AND HUMAN RIGHTS TO BE ONE IN THE SAME</w:t>
      </w:r>
    </w:p>
    <w:p w:rsidR="00567DFC" w:rsidRDefault="00567DFC" w:rsidP="00567DFC"/>
    <w:p w:rsidR="00567DFC" w:rsidRPr="00BE0EB7" w:rsidRDefault="00567DFC" w:rsidP="00567DFC">
      <w:r w:rsidRPr="00D41AFD">
        <w:rPr>
          <w:b/>
          <w:u w:val="single"/>
        </w:rPr>
        <w:t>CNN</w:t>
      </w:r>
      <w:r>
        <w:rPr>
          <w:b/>
        </w:rPr>
        <w:t>: “</w:t>
      </w:r>
      <w:r w:rsidRPr="00D41AFD">
        <w:rPr>
          <w:b/>
        </w:rPr>
        <w:t xml:space="preserve">U.S. Secretary Of State Hillary Clinton Challenged Nations </w:t>
      </w:r>
      <w:proofErr w:type="gramStart"/>
      <w:r w:rsidRPr="00D41AFD">
        <w:rPr>
          <w:b/>
        </w:rPr>
        <w:t>Around</w:t>
      </w:r>
      <w:proofErr w:type="gramEnd"/>
      <w:r w:rsidRPr="00D41AFD">
        <w:rPr>
          <w:b/>
        </w:rPr>
        <w:t xml:space="preserve"> The World… </w:t>
      </w:r>
      <w:proofErr w:type="gramStart"/>
      <w:r w:rsidRPr="00D41AFD">
        <w:rPr>
          <w:b/>
        </w:rPr>
        <w:t>To Recognize That ‘Gay Rights Are Human Rights And Human Rights Are Gay Rights.’”</w:t>
      </w:r>
      <w:proofErr w:type="gramEnd"/>
      <w:r>
        <w:t xml:space="preserve"> </w:t>
      </w:r>
      <w:r w:rsidRPr="00D41AFD">
        <w:t xml:space="preserve">U.S. Secretary of State Hillary Clinton challenged nations around the world Tuesday to recognize that </w:t>
      </w:r>
      <w:r>
        <w:t>‘</w:t>
      </w:r>
      <w:r w:rsidRPr="00D41AFD">
        <w:t>gay rights are human rights and human rights are gay rights,</w:t>
      </w:r>
      <w:r>
        <w:t>’</w:t>
      </w:r>
      <w:r w:rsidRPr="00D41AFD">
        <w:t xml:space="preserve"> building on an order by President Barack Obama directing all U.S. agencies to "promote and pr</w:t>
      </w:r>
      <w:r>
        <w:t xml:space="preserve">otect" the rights of gay people.” [CNN, </w:t>
      </w:r>
      <w:hyperlink r:id="rId480" w:history="1">
        <w:r w:rsidRPr="00D41AFD">
          <w:rPr>
            <w:rStyle w:val="Hyperlink"/>
          </w:rPr>
          <w:t>12/6/11</w:t>
        </w:r>
      </w:hyperlink>
      <w:r>
        <w:t>]</w:t>
      </w:r>
    </w:p>
    <w:p w:rsidR="00567DFC" w:rsidRDefault="00567DFC" w:rsidP="00567DFC"/>
    <w:p w:rsidR="00567DFC" w:rsidRDefault="00567DFC" w:rsidP="00567DFC">
      <w:pPr>
        <w:pStyle w:val="Heading2"/>
      </w:pPr>
      <w:bookmarkStart w:id="197" w:name="_Toc422218155"/>
      <w:r>
        <w:t>TRADE</w:t>
      </w:r>
      <w:bookmarkEnd w:id="197"/>
    </w:p>
    <w:p w:rsidR="00567DFC" w:rsidRDefault="00567DFC" w:rsidP="00567DFC"/>
    <w:p w:rsidR="00567DFC" w:rsidRDefault="00567DFC" w:rsidP="00567DFC">
      <w:pPr>
        <w:rPr>
          <w:b/>
          <w:u w:val="single"/>
        </w:rPr>
      </w:pPr>
      <w:r>
        <w:rPr>
          <w:b/>
          <w:u w:val="single"/>
        </w:rPr>
        <w:t xml:space="preserve">SECRETARY CLINTON WORKED </w:t>
      </w:r>
      <w:proofErr w:type="gramStart"/>
      <w:r>
        <w:rPr>
          <w:b/>
          <w:u w:val="single"/>
        </w:rPr>
        <w:t>TO  ADDRESS</w:t>
      </w:r>
      <w:proofErr w:type="gramEnd"/>
      <w:r>
        <w:rPr>
          <w:b/>
          <w:u w:val="single"/>
        </w:rPr>
        <w:t xml:space="preserve"> CONCERNS OVER FREE TRADE AGREEMENTS WITH SOUTH KOREA, COLOMBIA, AND PANAMA IN ORDER TO SECURE CONGRESSIONAL AUTHORIZATION…</w:t>
      </w:r>
    </w:p>
    <w:p w:rsidR="00567DFC" w:rsidRDefault="00567DFC" w:rsidP="00567DFC">
      <w:pPr>
        <w:rPr>
          <w:b/>
          <w:u w:val="single"/>
        </w:rPr>
      </w:pPr>
    </w:p>
    <w:p w:rsidR="00567DFC" w:rsidRDefault="00567DFC" w:rsidP="00567DFC">
      <w:r w:rsidRPr="00807375">
        <w:rPr>
          <w:b/>
          <w:u w:val="single"/>
        </w:rPr>
        <w:t>Reuters</w:t>
      </w:r>
      <w:r>
        <w:rPr>
          <w:b/>
        </w:rPr>
        <w:t xml:space="preserve">: </w:t>
      </w:r>
      <w:r w:rsidRPr="00807375">
        <w:rPr>
          <w:b/>
        </w:rPr>
        <w:t>Secretary Clinton Advocated For Resolution Of A Free Trade Agreement With South Korea, Saying On A Visit To The Country, “I Want To State As Strongly As I Can How Committed The Obama Administration Is To Passing The Korea-U.S. Free Trade Agreement This Year</w:t>
      </w:r>
      <w:r>
        <w:rPr>
          <w:b/>
        </w:rPr>
        <w:t>.”</w:t>
      </w:r>
      <w:r>
        <w:t xml:space="preserve"> “U.S. and South Korean trade negotiators struck a deal in December on a free trade pact, which was signed in 2007 but had not been ratified for three years because of U.S. auto and beef industry concerns. Both the U.S. Congress and the South Korean parliament have yet to pass bills to approve the pact, despite U.S. President Barack Obama's renewed push for ratification. ‘I want to state as strongly as I can how </w:t>
      </w:r>
      <w:r>
        <w:lastRenderedPageBreak/>
        <w:t xml:space="preserve">committed the Obama Administration is to passing the Korea-U.S. Free Trade Agreement this year,’ she told a gathering of business leaders in Seoul during a whirlwind trip through South Korea and Japan.” [Reuters, </w:t>
      </w:r>
      <w:hyperlink r:id="rId481" w:history="1">
        <w:r w:rsidRPr="00807375">
          <w:rPr>
            <w:rStyle w:val="Hyperlink"/>
          </w:rPr>
          <w:t>4/16/11</w:t>
        </w:r>
      </w:hyperlink>
      <w:r>
        <w:t>]</w:t>
      </w:r>
    </w:p>
    <w:p w:rsidR="00567DFC" w:rsidRDefault="00567DFC" w:rsidP="00567DFC"/>
    <w:p w:rsidR="00567DFC" w:rsidRDefault="00567DFC" w:rsidP="00567DFC">
      <w:r w:rsidRPr="00807375">
        <w:rPr>
          <w:b/>
        </w:rPr>
        <w:t>Secretary Clinton: “We Have Worked With Our Panamanian And Colombian Partners To Address Key Concerns And Forge Broader Bipartisan Support In The Congress.”</w:t>
      </w:r>
      <w:r>
        <w:t xml:space="preserve"> “Speaking at the annual Conference on the Americas, Clinton reported ‘great progress’ on the trade deals. ‘We have worked with our Panamanian and Colombian partners to address key concerns and forge broader bipartisan support in the Congress, just as we did with the South Korean free-trade agreement,’ she said. ‘Panama passed important new laws on labor rights and tax transparency.  With Colombia we have established an action plan to address concerns about labor rights, violence and impunity.  And Colombia has already taken important steps to implement this plan, and we are working hard to execute the next phase by June 15th,’ she added.” [Voice Of America, </w:t>
      </w:r>
      <w:hyperlink r:id="rId482" w:history="1">
        <w:r w:rsidRPr="00807375">
          <w:rPr>
            <w:rStyle w:val="Hyperlink"/>
          </w:rPr>
          <w:t>5/10/11</w:t>
        </w:r>
      </w:hyperlink>
      <w:r>
        <w:t>]</w:t>
      </w:r>
    </w:p>
    <w:p w:rsidR="00567DFC" w:rsidRDefault="00567DFC" w:rsidP="00567DFC"/>
    <w:p w:rsidR="00567DFC" w:rsidRDefault="00567DFC" w:rsidP="00567DFC">
      <w:r w:rsidRPr="00807375">
        <w:rPr>
          <w:b/>
        </w:rPr>
        <w:t>Secretary Clinton On The Passage Of Three Free Trade Deals In Congress: “By Opening New Markets To American Exports And Attracting New Investments To American Communities, Our Economic Statecraft Is Creating Jobs And Spurring Growth Here At Home.”</w:t>
      </w:r>
      <w:r>
        <w:t xml:space="preserve"> “</w:t>
      </w:r>
      <w:r w:rsidRPr="00807375">
        <w:t xml:space="preserve">Secretary of State Hillary Rodham Clinton hailed the deals Wednesday as an important victory for American foreign policy. And she said she expected that the South Korea pact alone would create 70,000 American jobs. </w:t>
      </w:r>
      <w:r>
        <w:t>‘</w:t>
      </w:r>
      <w:r w:rsidRPr="00807375">
        <w:t>By opening new markets to American exports and attracting new investments to American communities, our economic statecraft is creating jobs and spurring growth here at home,</w:t>
      </w:r>
      <w:r>
        <w:t>’</w:t>
      </w:r>
      <w:r w:rsidRPr="00807375">
        <w:t xml:space="preserve"> Ms. Clinton said at a Washington event.</w:t>
      </w:r>
      <w:r>
        <w:t xml:space="preserve">” [New York Times, </w:t>
      </w:r>
      <w:hyperlink r:id="rId483" w:history="1">
        <w:r w:rsidRPr="00807375">
          <w:rPr>
            <w:rStyle w:val="Hyperlink"/>
          </w:rPr>
          <w:t>10/12/11</w:t>
        </w:r>
      </w:hyperlink>
      <w:r>
        <w:t>]</w:t>
      </w:r>
    </w:p>
    <w:p w:rsidR="00567DFC" w:rsidRDefault="00567DFC" w:rsidP="00567DFC"/>
    <w:p w:rsidR="00567DFC" w:rsidRDefault="00567DFC" w:rsidP="00567DFC"/>
    <w:p w:rsidR="00567DFC" w:rsidRDefault="00567DFC" w:rsidP="00567DFC">
      <w:r w:rsidRPr="006068BA">
        <w:rPr>
          <w:b/>
          <w:u w:val="single"/>
        </w:rPr>
        <w:t xml:space="preserve">…AND </w:t>
      </w:r>
      <w:r>
        <w:rPr>
          <w:b/>
          <w:u w:val="single"/>
        </w:rPr>
        <w:t xml:space="preserve">HER STATE DEPARTMENT </w:t>
      </w:r>
      <w:r w:rsidRPr="006068BA">
        <w:rPr>
          <w:b/>
          <w:u w:val="single"/>
        </w:rPr>
        <w:t xml:space="preserve">FORGED NEW OPEN SKIES PARTNERSHIPS WITH STRATEGIC </w:t>
      </w:r>
      <w:r>
        <w:rPr>
          <w:b/>
          <w:u w:val="single"/>
        </w:rPr>
        <w:t>PARTNERS</w:t>
      </w:r>
    </w:p>
    <w:p w:rsidR="00567DFC" w:rsidRDefault="00567DFC" w:rsidP="00567DFC"/>
    <w:p w:rsidR="00567DFC" w:rsidRDefault="00567DFC" w:rsidP="00567DFC">
      <w:r w:rsidRPr="00C34E6E">
        <w:rPr>
          <w:b/>
        </w:rPr>
        <w:t xml:space="preserve">Under Secretary Clinton, The U.S. Signed 15 New Open Skies Agreements With Foreign Partners Including Israel, Japan, Colombia, Brazil, </w:t>
      </w:r>
      <w:r>
        <w:rPr>
          <w:b/>
        </w:rPr>
        <w:t xml:space="preserve">And </w:t>
      </w:r>
      <w:r w:rsidRPr="00C34E6E">
        <w:rPr>
          <w:b/>
        </w:rPr>
        <w:t>Saudi Arabia.</w:t>
      </w:r>
      <w:r>
        <w:rPr>
          <w:b/>
        </w:rPr>
        <w:t xml:space="preserve"> </w:t>
      </w:r>
      <w:r>
        <w:t xml:space="preserve">[State Department, </w:t>
      </w:r>
      <w:hyperlink r:id="rId484" w:history="1">
        <w:r w:rsidRPr="00C34E6E">
          <w:rPr>
            <w:rStyle w:val="Hyperlink"/>
          </w:rPr>
          <w:t>1/12/15</w:t>
        </w:r>
      </w:hyperlink>
      <w:r>
        <w:t>]</w:t>
      </w:r>
    </w:p>
    <w:p w:rsidR="00567DFC" w:rsidRDefault="00567DFC" w:rsidP="00567DFC"/>
    <w:p w:rsidR="00567DFC" w:rsidRDefault="00567DFC" w:rsidP="00567DFC">
      <w:r>
        <w:rPr>
          <w:b/>
        </w:rPr>
        <w:t xml:space="preserve">Secretary Clinton: </w:t>
      </w:r>
      <w:r w:rsidRPr="00D65038">
        <w:rPr>
          <w:b/>
        </w:rPr>
        <w:t>“An Open Skies Agreement Has Powerful Benefits – Fewer Government Restrictions, More Competition, More Jobs In The Air And On The Ground; More People Trading, Exchanging And Interacting; Cheaper Flights, More Tourists, New Routes To New Cities.”</w:t>
      </w:r>
      <w:r>
        <w:t xml:space="preserve"> “I</w:t>
      </w:r>
      <w:r w:rsidRPr="00C34E6E">
        <w:t>n each case, an Open Skies agreement has powerful benefits – fewer government restrictions, more competition, more jobs in the air and on the ground; more people trading, exchanging and interacting; cheaper flights, more tourists, new routes to new cities – so that we now have passengers and shippers enjoying direct services between cities like Las Vegas and Seoul, or Phoenix and Montreal.</w:t>
      </w:r>
      <w:r>
        <w:t xml:space="preserve">” [State Department, </w:t>
      </w:r>
      <w:hyperlink r:id="rId485" w:history="1">
        <w:r w:rsidRPr="00D65038">
          <w:rPr>
            <w:rStyle w:val="Hyperlink"/>
          </w:rPr>
          <w:t>3/30/11</w:t>
        </w:r>
      </w:hyperlink>
      <w:r>
        <w:t>]</w:t>
      </w:r>
    </w:p>
    <w:p w:rsidR="00567DFC" w:rsidRDefault="00567DFC" w:rsidP="00567DFC"/>
    <w:p w:rsidR="00567DFC" w:rsidRPr="00D2476A" w:rsidRDefault="00567DFC" w:rsidP="00567DFC">
      <w:pPr>
        <w:pStyle w:val="Heading2"/>
      </w:pPr>
      <w:bookmarkStart w:id="198" w:name="_Toc422218156"/>
      <w:r>
        <w:t>IRAN</w:t>
      </w:r>
      <w:bookmarkEnd w:id="198"/>
    </w:p>
    <w:p w:rsidR="00567DFC" w:rsidRDefault="00567DFC" w:rsidP="00567DFC"/>
    <w:p w:rsidR="00567DFC" w:rsidRPr="00E92332" w:rsidRDefault="00567DFC" w:rsidP="00567DFC">
      <w:pPr>
        <w:rPr>
          <w:b/>
          <w:u w:val="single"/>
        </w:rPr>
      </w:pPr>
      <w:r w:rsidRPr="00E92332">
        <w:rPr>
          <w:b/>
          <w:u w:val="single"/>
        </w:rPr>
        <w:t>UNDER SECRETARY CLINTON, THE U.S. SECURED RUSSIAN</w:t>
      </w:r>
      <w:r>
        <w:rPr>
          <w:b/>
          <w:u w:val="single"/>
        </w:rPr>
        <w:t xml:space="preserve"> AND CHINESE</w:t>
      </w:r>
      <w:r w:rsidRPr="00E92332">
        <w:rPr>
          <w:b/>
          <w:u w:val="single"/>
        </w:rPr>
        <w:t xml:space="preserve"> COOPERATION ON IRAN SANCTIONS </w:t>
      </w:r>
    </w:p>
    <w:p w:rsidR="00567DFC" w:rsidRDefault="00567DFC" w:rsidP="00567DFC"/>
    <w:p w:rsidR="00567DFC" w:rsidRDefault="00567DFC" w:rsidP="00567DFC">
      <w:r w:rsidRPr="006D0D2B">
        <w:rPr>
          <w:b/>
        </w:rPr>
        <w:t>Secretary Clinton Announced In May 2010 That China And Russia Had Agreed To Back Sanctions Against Iran Over Its Nuclear Program.</w:t>
      </w:r>
      <w:r>
        <w:t xml:space="preserve"> “The United States is to begin circulating today at the United Nations in New York a new resolution of sanctions on Iran over its nuclear program and continued enrichment of uranium. Secretary of State Hillary Rodham Clinton’s surprise announcement during Senate testimony Tuesday morning – and her elaboration that both Russia and China are on board in supporting the new resolution – is seen in part as a Big Powers’ response to a deal struck with Iran Monday by Brazil and Turkey to move a portion of Iran’s enriched uranium stockpile out of the country.” [Christian Science Monitor, </w:t>
      </w:r>
      <w:hyperlink r:id="rId486" w:history="1">
        <w:r w:rsidRPr="006D0D2B">
          <w:rPr>
            <w:rStyle w:val="Hyperlink"/>
          </w:rPr>
          <w:t>5/18/10</w:t>
        </w:r>
      </w:hyperlink>
      <w:r>
        <w:t>]</w:t>
      </w:r>
    </w:p>
    <w:p w:rsidR="00567DFC" w:rsidRDefault="00567DFC" w:rsidP="00567DFC"/>
    <w:p w:rsidR="00567DFC" w:rsidRPr="0080175A" w:rsidRDefault="00567DFC" w:rsidP="00567DFC">
      <w:r w:rsidRPr="007920CD">
        <w:rPr>
          <w:b/>
        </w:rPr>
        <w:t xml:space="preserve">The U.N. Security Council Imposed Sanctions </w:t>
      </w:r>
      <w:proofErr w:type="gramStart"/>
      <w:r w:rsidRPr="007920CD">
        <w:rPr>
          <w:b/>
        </w:rPr>
        <w:t>On</w:t>
      </w:r>
      <w:proofErr w:type="gramEnd"/>
      <w:r w:rsidRPr="007920CD">
        <w:rPr>
          <w:b/>
        </w:rPr>
        <w:t xml:space="preserve"> Iran In June 2010 With The Support Of China And Russia.</w:t>
      </w:r>
      <w:r>
        <w:t xml:space="preserve"> “</w:t>
      </w:r>
      <w:r w:rsidRPr="006D0D2B">
        <w:t xml:space="preserve">After several months of grueling diplomacy, the U.N. Security Council on Wednesday imposed a fourth round of sanctions on Iran's military establishment -- a move that the United States and </w:t>
      </w:r>
      <w:r w:rsidRPr="006D0D2B">
        <w:lastRenderedPageBreak/>
        <w:t>other major powers said should prompt the Islamic Republic to restart stalled political talks over the future of its nuclear program</w:t>
      </w:r>
      <w:r>
        <w:t>…</w:t>
      </w:r>
      <w:r w:rsidRPr="006D0D2B">
        <w:t>The administration did succeed in preserving support from China and Russia, although only after assuring them that the measures would not impair their ability to continue trading with Tehran.</w:t>
      </w:r>
      <w:r>
        <w:t xml:space="preserve">” [Washington Post, </w:t>
      </w:r>
      <w:hyperlink r:id="rId487" w:history="1">
        <w:r w:rsidRPr="007920CD">
          <w:rPr>
            <w:rStyle w:val="Hyperlink"/>
          </w:rPr>
          <w:t>6/10/10</w:t>
        </w:r>
      </w:hyperlink>
      <w:r>
        <w:t>]</w:t>
      </w:r>
    </w:p>
    <w:p w:rsidR="00567DFC" w:rsidRDefault="00567DFC" w:rsidP="00567DFC">
      <w:pPr>
        <w:rPr>
          <w:b/>
          <w:u w:val="single"/>
        </w:rPr>
      </w:pPr>
    </w:p>
    <w:p w:rsidR="00567DFC" w:rsidRDefault="00567DFC" w:rsidP="00567DFC">
      <w:r w:rsidRPr="0080175A">
        <w:rPr>
          <w:b/>
          <w:u w:val="single"/>
        </w:rPr>
        <w:t>Wall Street Journal</w:t>
      </w:r>
      <w:r w:rsidRPr="0080175A">
        <w:rPr>
          <w:b/>
        </w:rPr>
        <w:t xml:space="preserve"> Editorial: Secretary Clinton’s Success </w:t>
      </w:r>
      <w:proofErr w:type="gramStart"/>
      <w:r w:rsidRPr="0080175A">
        <w:rPr>
          <w:b/>
        </w:rPr>
        <w:t>In Getting Russia And China To Agree To A U.N. Security Resolution Tightening Sanctions On</w:t>
      </w:r>
      <w:proofErr w:type="gramEnd"/>
      <w:r w:rsidRPr="0080175A">
        <w:rPr>
          <w:b/>
        </w:rPr>
        <w:t xml:space="preserve"> Iran Was “A Diplomatic Victory We Didn’t Expect.” </w:t>
      </w:r>
      <w:r>
        <w:t>“Give Hillary Clinton credit for hitting a half-court shot at the buzzer. A day after Iran agreed to a nuclear deal with Brazil and Turkey that threatened to derail the U.S. sanctions effort, the Secretary of State announced that China and Russia had agreed to a ‘strong draft’ of a U.N. Security Council resolution. Assuming the vote comes off, that's a diplomatic victory we didn't expect—but it's still only halftime. Mrs. Clinton surely pulled out every stop to get Russia and particularly China—which initially welcomed the Turkish-Brazilian proposal—on board...</w:t>
      </w:r>
      <w:r w:rsidRPr="0080175A">
        <w:t xml:space="preserve"> As it is, the main utility of U.N. sanctions is symbolic—a demonstration that the world is united against Iran's nuclear defiance.</w:t>
      </w:r>
      <w:r>
        <w:t xml:space="preserve">” [Editorial, Wall Street Journal, </w:t>
      </w:r>
      <w:hyperlink r:id="rId488" w:history="1">
        <w:r w:rsidRPr="0080175A">
          <w:rPr>
            <w:rStyle w:val="Hyperlink"/>
          </w:rPr>
          <w:t>5/19/10</w:t>
        </w:r>
      </w:hyperlink>
      <w:r>
        <w:t>]</w:t>
      </w:r>
    </w:p>
    <w:p w:rsidR="00567DFC" w:rsidRDefault="00567DFC" w:rsidP="00567DFC"/>
    <w:p w:rsidR="00567DFC" w:rsidRPr="008D7722" w:rsidRDefault="00567DFC" w:rsidP="00567DFC">
      <w:pPr>
        <w:rPr>
          <w:b/>
          <w:u w:val="single"/>
        </w:rPr>
      </w:pPr>
      <w:r w:rsidRPr="008D7722">
        <w:rPr>
          <w:b/>
          <w:u w:val="single"/>
        </w:rPr>
        <w:t>SECRET NEGOTIATIONS BEGAN UNDER SE</w:t>
      </w:r>
      <w:r>
        <w:rPr>
          <w:b/>
          <w:u w:val="single"/>
        </w:rPr>
        <w:t>CRETARY CLINTON’S WATCH THAT</w:t>
      </w:r>
      <w:r w:rsidRPr="008D7722">
        <w:rPr>
          <w:b/>
          <w:u w:val="single"/>
        </w:rPr>
        <w:t xml:space="preserve"> LED TO AN AGREEMENT ON KEY PARAMETERS FOR A DEAL BETWEEN THE P5+1, </w:t>
      </w:r>
      <w:proofErr w:type="spellStart"/>
      <w:r w:rsidRPr="008D7722">
        <w:rPr>
          <w:b/>
          <w:u w:val="single"/>
        </w:rPr>
        <w:t>E.U</w:t>
      </w:r>
      <w:proofErr w:type="spellEnd"/>
      <w:r w:rsidRPr="008D7722">
        <w:rPr>
          <w:b/>
          <w:u w:val="single"/>
        </w:rPr>
        <w:t>., AND IRAN THAT WOULD RESOLVE CONCERNS OVER IRAN’S NUCLEAR PROGRAM</w:t>
      </w:r>
    </w:p>
    <w:p w:rsidR="00567DFC" w:rsidRDefault="00567DFC" w:rsidP="00567DFC"/>
    <w:p w:rsidR="00567DFC" w:rsidRDefault="00567DFC" w:rsidP="00567DFC">
      <w:r w:rsidRPr="00CF1BA1">
        <w:rPr>
          <w:b/>
          <w:u w:val="single"/>
        </w:rPr>
        <w:t>Associated Press</w:t>
      </w:r>
      <w:r>
        <w:rPr>
          <w:b/>
        </w:rPr>
        <w:t xml:space="preserve">: </w:t>
      </w:r>
      <w:r w:rsidRPr="00CF1BA1">
        <w:rPr>
          <w:b/>
        </w:rPr>
        <w:t>“Hillary Rodham Clinton Can Claim A Piece Of The Victory If The U.S. And Other World Powers Ultimately Complete A Final Nuclear Deal With Iran.”</w:t>
      </w:r>
      <w:r>
        <w:t xml:space="preserve"> “</w:t>
      </w:r>
      <w:r w:rsidRPr="00FC255E">
        <w:t>Hillary Rodham Clinton can claim a piece of the victory if the U.S. and other world powers ultimately complete a final nuclear deal with Iran</w:t>
      </w:r>
      <w:r>
        <w:t>…</w:t>
      </w:r>
      <w:r w:rsidRPr="00FC255E">
        <w:t xml:space="preserve"> Clinton occupies a unique space on the nuclear issue because of her role in Obama’s Cabinet. She sent a close adviser, Jake Sullivan, to participate in the secret talks with Iran that led to the start of the international negotiations over the country’s nuclear ambitions.</w:t>
      </w:r>
      <w:r>
        <w:t xml:space="preserve">” [Associated Press, </w:t>
      </w:r>
      <w:hyperlink r:id="rId489" w:history="1">
        <w:r w:rsidRPr="00FC255E">
          <w:rPr>
            <w:rStyle w:val="Hyperlink"/>
          </w:rPr>
          <w:t>4/5/15</w:t>
        </w:r>
      </w:hyperlink>
      <w:r>
        <w:t>]</w:t>
      </w:r>
    </w:p>
    <w:p w:rsidR="00567DFC" w:rsidRDefault="00567DFC" w:rsidP="00567DFC"/>
    <w:p w:rsidR="00567DFC" w:rsidRDefault="00567DFC" w:rsidP="00567DFC">
      <w:r w:rsidRPr="00CF1BA1">
        <w:rPr>
          <w:b/>
          <w:u w:val="single"/>
        </w:rPr>
        <w:t>Associated Press</w:t>
      </w:r>
      <w:r>
        <w:rPr>
          <w:b/>
        </w:rPr>
        <w:t>:</w:t>
      </w:r>
      <w:r>
        <w:t xml:space="preserve"> </w:t>
      </w:r>
      <w:r w:rsidRPr="00CF1BA1">
        <w:rPr>
          <w:b/>
        </w:rPr>
        <w:t xml:space="preserve">Secretary Clinton “Sent </w:t>
      </w:r>
      <w:proofErr w:type="gramStart"/>
      <w:r w:rsidRPr="00CF1BA1">
        <w:rPr>
          <w:b/>
        </w:rPr>
        <w:t>A</w:t>
      </w:r>
      <w:proofErr w:type="gramEnd"/>
      <w:r w:rsidRPr="00CF1BA1">
        <w:rPr>
          <w:b/>
        </w:rPr>
        <w:t xml:space="preserve"> Close Adviser, Jake Sullivan, To Participate In The Secret Talks With Iran That Led To The Start Of The International Negotiations Over The Country’s Nuclear Ambitions.”</w:t>
      </w:r>
      <w:r>
        <w:t xml:space="preserve"> “</w:t>
      </w:r>
      <w:r w:rsidRPr="00FC255E">
        <w:t>Hillary Rodham Clinton can claim a piece of the victory if the U.S. and other world powers ultimately complete a final nuclear deal with Iran</w:t>
      </w:r>
      <w:r>
        <w:t>…</w:t>
      </w:r>
      <w:r w:rsidRPr="00FC255E">
        <w:t xml:space="preserve"> Clinton occupies a unique space on the nuclear issue because of her role in Obama’s Cabinet. She sent a close adviser, Jake Sullivan, to participate in the secret talks with Iran that led to the start of the international negotiations over the country’s nuclear ambitions.</w:t>
      </w:r>
      <w:r>
        <w:t xml:space="preserve">” [Associated Press, </w:t>
      </w:r>
      <w:hyperlink r:id="rId490" w:history="1">
        <w:r w:rsidRPr="00FC255E">
          <w:rPr>
            <w:rStyle w:val="Hyperlink"/>
          </w:rPr>
          <w:t>4/5/15</w:t>
        </w:r>
      </w:hyperlink>
      <w:r>
        <w:t>]</w:t>
      </w:r>
    </w:p>
    <w:p w:rsidR="00567DFC" w:rsidRDefault="00567DFC" w:rsidP="00567DFC"/>
    <w:p w:rsidR="00567DFC" w:rsidRDefault="00567DFC" w:rsidP="00567DFC">
      <w:pPr>
        <w:pStyle w:val="Sub-Bullet"/>
      </w:pPr>
      <w:r w:rsidRPr="005D3D8F">
        <w:rPr>
          <w:b/>
          <w:u w:val="single"/>
        </w:rPr>
        <w:t>Associated Press</w:t>
      </w:r>
      <w:r w:rsidRPr="005D3D8F">
        <w:rPr>
          <w:b/>
        </w:rPr>
        <w:t xml:space="preserve">: Secretary Clinton “Tapped Sullivan </w:t>
      </w:r>
      <w:proofErr w:type="gramStart"/>
      <w:r w:rsidRPr="005D3D8F">
        <w:rPr>
          <w:b/>
        </w:rPr>
        <w:t>To Establish Contact With The</w:t>
      </w:r>
      <w:proofErr w:type="gramEnd"/>
      <w:r w:rsidRPr="005D3D8F">
        <w:rPr>
          <w:b/>
        </w:rPr>
        <w:t xml:space="preserve"> Iranians In 2012, An Important Step In The Path To Thursday’s Preliminary Agreement.” </w:t>
      </w:r>
      <w:r>
        <w:t xml:space="preserve">[Associated Press, </w:t>
      </w:r>
      <w:hyperlink r:id="rId491" w:history="1">
        <w:r w:rsidRPr="00FC255E">
          <w:rPr>
            <w:rStyle w:val="Hyperlink"/>
          </w:rPr>
          <w:t>4/5/15</w:t>
        </w:r>
      </w:hyperlink>
      <w:r>
        <w:t>]</w:t>
      </w:r>
    </w:p>
    <w:p w:rsidR="00567DFC" w:rsidRDefault="00567DFC" w:rsidP="00567DFC"/>
    <w:p w:rsidR="00567DFC" w:rsidRDefault="00567DFC" w:rsidP="00567DFC">
      <w:r w:rsidRPr="00C742BF">
        <w:rPr>
          <w:b/>
          <w:u w:val="single"/>
        </w:rPr>
        <w:t>Associated Press</w:t>
      </w:r>
      <w:r w:rsidRPr="00C742BF">
        <w:rPr>
          <w:b/>
        </w:rPr>
        <w:t>: Secretary Clinton “Wrote In Her Memoir Of How She Set The Negotiations In Motion By Facilitating Back-Channel Discussions With Iran Through The Sultan Of Oman.”</w:t>
      </w:r>
      <w:r>
        <w:t xml:space="preserve"> “</w:t>
      </w:r>
      <w:r w:rsidRPr="00FC255E">
        <w:t>Clinton wrote in her memoir of how she set the negotiations in motion by facilitating back-channel discussions with Iran through the sultan of Oman, who suggested the talks after he helped free an American hiker held by Iran. Clinton tapped Sullivan to establish contact with the Iranians in 2012, an important step in the path to Thursday’s preliminary agreement.</w:t>
      </w:r>
      <w:r>
        <w:t xml:space="preserve">” [Associated Press, </w:t>
      </w:r>
      <w:hyperlink r:id="rId492" w:history="1">
        <w:r w:rsidRPr="00FC255E">
          <w:rPr>
            <w:rStyle w:val="Hyperlink"/>
          </w:rPr>
          <w:t>4/5/15</w:t>
        </w:r>
      </w:hyperlink>
      <w:r>
        <w:t>]</w:t>
      </w:r>
    </w:p>
    <w:p w:rsidR="00567DFC" w:rsidRDefault="00567DFC" w:rsidP="00567DFC"/>
    <w:p w:rsidR="00567DFC" w:rsidRDefault="00567DFC" w:rsidP="00567DFC">
      <w:r w:rsidRPr="00364FFF">
        <w:rPr>
          <w:b/>
        </w:rPr>
        <w:t>Secretary Clinton: “We Decided To Use Both Engagement And Pressure To Present Iran's Leaders With A Hard Choice Of Their Own: Comply And Reap The Benefits Of Improved Relations Or Refuse And Face Increased Isolation And Ever More Painful Consequences.”</w:t>
      </w:r>
      <w:r>
        <w:t xml:space="preserve"> “In 2008, she recalled, many believed Iran was ‘on the rise’ -- its regional rival Iraq had been incapacitated by the 2003 U.S. invasion, and oil exports were booming. To arrest that rise, Clinton said, she and the president decided to ‘tear up the old playbook and devise a new strategy.’ ‘We decided to use both engagement and pressure to present Iran's leaders with a hard choice of their own: comply and reap the benefits of improved relations or refuse and face increased isolation and ever more painful consequences,’ she said. ‘We believed that the effort of seeking engagement would actually strengthen our hand if Iran rejected our </w:t>
      </w:r>
      <w:r>
        <w:lastRenderedPageBreak/>
        <w:t xml:space="preserve">initiatives. The rest of the world would see that the Iranians were the intransigent ones, not us.’” [CBS News, </w:t>
      </w:r>
      <w:hyperlink r:id="rId493" w:history="1">
        <w:r w:rsidRPr="00364FFF">
          <w:rPr>
            <w:rStyle w:val="Hyperlink"/>
          </w:rPr>
          <w:t>5/14/14</w:t>
        </w:r>
      </w:hyperlink>
      <w:r>
        <w:t>]</w:t>
      </w:r>
    </w:p>
    <w:p w:rsidR="00567DFC" w:rsidRDefault="00567DFC" w:rsidP="00567DFC"/>
    <w:p w:rsidR="00567DFC" w:rsidRPr="00FE045C" w:rsidRDefault="00567DFC" w:rsidP="00567DFC">
      <w:pPr>
        <w:rPr>
          <w:b/>
          <w:u w:val="single"/>
        </w:rPr>
      </w:pPr>
      <w:r w:rsidRPr="00FE045C">
        <w:rPr>
          <w:b/>
          <w:u w:val="single"/>
        </w:rPr>
        <w:t>SECRETARY CLINTON HELPED ORCHESTRATE A SIGNIFICANT INTERNATIONAL CUTBACK IN IRANIAN OIL IMPORTS</w:t>
      </w:r>
    </w:p>
    <w:p w:rsidR="00567DFC" w:rsidRDefault="00567DFC" w:rsidP="00567DFC"/>
    <w:p w:rsidR="00567DFC" w:rsidRDefault="00567DFC" w:rsidP="00567DFC">
      <w:r w:rsidRPr="005A19B4">
        <w:rPr>
          <w:b/>
        </w:rPr>
        <w:t>Secretary Clinton: “We Convinced All 27 Nations Of The European Union To Stop Importing Iranian Oil And All 20 Major Global Importers Of Iranian Oil – Including Japan, India, China, And Turkey – To Make Significant Cuts.”</w:t>
      </w:r>
      <w:r>
        <w:t xml:space="preserve"> “T</w:t>
      </w:r>
      <w:r w:rsidRPr="005A19B4">
        <w:t>he United States is ratcheting up the pressure to sharpen the choices facing Iran’s leadership. We’ve had our own sanctions in place for many years. But we never had a coalition like the one we have built over the last four years. We convinced all 27 nations of the European Union to stop importing Iranian oil and all 20 major global importers of Iranian oil – including Japan, India, China, and Turkey – to make significant cuts. Iran today exports more than one million fewer barrels of crude each day than it did just last year. Iran’s currency is worth less than half of what it was last November. The pressure is real and it is growing.</w:t>
      </w:r>
      <w:r>
        <w:t xml:space="preserve">” [Remarks at the </w:t>
      </w:r>
      <w:proofErr w:type="spellStart"/>
      <w:r>
        <w:t>Saban</w:t>
      </w:r>
      <w:proofErr w:type="spellEnd"/>
      <w:r>
        <w:t xml:space="preserve"> Center, State Department, </w:t>
      </w:r>
      <w:hyperlink r:id="rId494" w:history="1">
        <w:r w:rsidRPr="005A19B4">
          <w:rPr>
            <w:rStyle w:val="Hyperlink"/>
          </w:rPr>
          <w:t>11/30/12</w:t>
        </w:r>
      </w:hyperlink>
      <w:r>
        <w:t>]</w:t>
      </w:r>
    </w:p>
    <w:p w:rsidR="00567DFC" w:rsidRDefault="00567DFC" w:rsidP="00567DFC"/>
    <w:p w:rsidR="00567DFC" w:rsidRDefault="00567DFC" w:rsidP="00567DFC">
      <w:pPr>
        <w:pStyle w:val="Sub-Bullet"/>
      </w:pPr>
      <w:r w:rsidRPr="000D108C">
        <w:rPr>
          <w:b/>
        </w:rPr>
        <w:t xml:space="preserve">Secretary Clinton On The European Union Embargo Of Iranian Oil: “The Measures Agreed To Today By The </w:t>
      </w:r>
      <w:proofErr w:type="spellStart"/>
      <w:r w:rsidRPr="000D108C">
        <w:rPr>
          <w:b/>
        </w:rPr>
        <w:t>E.U</w:t>
      </w:r>
      <w:proofErr w:type="spellEnd"/>
      <w:r w:rsidRPr="000D108C">
        <w:rPr>
          <w:b/>
        </w:rPr>
        <w:t>. Foreign Affairs Council Are Another Strong Step In The International Effort To Dramatically Increase The Pressure On Iran.”</w:t>
      </w:r>
      <w:r>
        <w:t xml:space="preserve"> “</w:t>
      </w:r>
      <w:r w:rsidRPr="002C3678">
        <w:t>The European Union agreed Monday to impose a phased ban on oil purchases from Iran that officials said was needed to help force a shift in policy and avert the risk of military strikes against Tehran, as the United States expanded its sanctions to include the country’s third-largest bank</w:t>
      </w:r>
      <w:r>
        <w:t>…‘</w:t>
      </w:r>
      <w:r w:rsidRPr="002C3678">
        <w:t xml:space="preserve">The measures agreed to today by the </w:t>
      </w:r>
      <w:proofErr w:type="spellStart"/>
      <w:r w:rsidRPr="002C3678">
        <w:t>E.U</w:t>
      </w:r>
      <w:proofErr w:type="spellEnd"/>
      <w:r w:rsidRPr="002C3678">
        <w:t>. Foreign Affairs Council are another strong step in the international effort to dramatically increase the pressure on Iran,</w:t>
      </w:r>
      <w:r>
        <w:t>’</w:t>
      </w:r>
      <w:r w:rsidRPr="002C3678">
        <w:t xml:space="preserve"> said a statement released by Treasury Secretary Timothy F. Geithner and Secretary of State Hillary Rodham Clinton. </w:t>
      </w:r>
      <w:r>
        <w:t>‘</w:t>
      </w:r>
      <w:r w:rsidRPr="002C3678">
        <w:t>This new, concerted pressure will sharpen the choice for Iran’s leaders and increase their cost of defiance of basic international obligations,</w:t>
      </w:r>
      <w:r>
        <w:t>’</w:t>
      </w:r>
      <w:r w:rsidRPr="002C3678">
        <w:t xml:space="preserve"> they added.</w:t>
      </w:r>
      <w:r>
        <w:t xml:space="preserve">” [New York Times, </w:t>
      </w:r>
      <w:hyperlink r:id="rId495" w:history="1">
        <w:r w:rsidRPr="000D108C">
          <w:rPr>
            <w:rStyle w:val="Hyperlink"/>
          </w:rPr>
          <w:t>1/23/12</w:t>
        </w:r>
      </w:hyperlink>
      <w:r>
        <w:t>]</w:t>
      </w:r>
    </w:p>
    <w:p w:rsidR="00567DFC" w:rsidRDefault="00567DFC" w:rsidP="00567DFC"/>
    <w:p w:rsidR="00567DFC" w:rsidRDefault="00567DFC" w:rsidP="00567DFC">
      <w:pPr>
        <w:pStyle w:val="Heading2"/>
      </w:pPr>
      <w:bookmarkStart w:id="199" w:name="_Toc422218157"/>
      <w:r>
        <w:t>ISRAEL</w:t>
      </w:r>
      <w:bookmarkEnd w:id="199"/>
    </w:p>
    <w:p w:rsidR="00567DFC" w:rsidRDefault="00567DFC" w:rsidP="00567DFC"/>
    <w:p w:rsidR="00567DFC" w:rsidRPr="00393A8D" w:rsidRDefault="00567DFC" w:rsidP="00567DFC">
      <w:pPr>
        <w:rPr>
          <w:b/>
          <w:u w:val="single"/>
        </w:rPr>
      </w:pPr>
      <w:r w:rsidRPr="00393A8D">
        <w:rPr>
          <w:b/>
          <w:u w:val="single"/>
        </w:rPr>
        <w:t>UNDER SECRETARY CLINTON, THE U.S. EXPANDED SECURITY COOPERATION AND INVESTMENT IN ISRAEL’S IRON DOME</w:t>
      </w:r>
    </w:p>
    <w:p w:rsidR="00567DFC" w:rsidRDefault="00567DFC" w:rsidP="00567DFC">
      <w:pPr>
        <w:rPr>
          <w:b/>
        </w:rPr>
      </w:pPr>
    </w:p>
    <w:p w:rsidR="00567DFC" w:rsidRDefault="00567DFC" w:rsidP="00567DFC">
      <w:r w:rsidRPr="007526EF">
        <w:rPr>
          <w:b/>
        </w:rPr>
        <w:t>According To Her Memoir, Secretary Clinton And President Obama “Got To Work Expanding Security Cooperation And Investing In Key Joint Defense Projects, Including Iron Dome.”</w:t>
      </w:r>
      <w:r>
        <w:t xml:space="preserve"> “</w:t>
      </w:r>
      <w:r w:rsidRPr="007526EF">
        <w:t>President Obama and I wanted to take it to the next level. Right away, we got to work expanding security cooperation and investing in key joint defense projects, including Iron Dome, a short-range missile defense system to help protect Israeli cities and homes from rockets.</w:t>
      </w:r>
      <w:r>
        <w:t>” [Hillary Clinton, Hard Choices, 6/10/14]</w:t>
      </w:r>
    </w:p>
    <w:p w:rsidR="00567DFC" w:rsidRDefault="00567DFC" w:rsidP="00567DFC"/>
    <w:p w:rsidR="00567DFC" w:rsidRDefault="00567DFC" w:rsidP="00567DFC">
      <w:pPr>
        <w:pStyle w:val="Sub-Bullet"/>
      </w:pPr>
      <w:r w:rsidRPr="00CD1C5F">
        <w:rPr>
          <w:b/>
        </w:rPr>
        <w:t>Assistant Secretary Of State For Political-Military Affairs Andrew Shapiro: “Since Day One, President Obama And Secretary Clinton Have Not Only Honored And Re-Energized America's Enduring Commitment To Israel's Security, But Have Taken Action To Expand It To An Unprecedented Level.”</w:t>
      </w:r>
      <w:r>
        <w:t xml:space="preserve"> “</w:t>
      </w:r>
      <w:r w:rsidRPr="005C4043">
        <w:t>Since day one, President Obama and Secretary Clinton have not only honored and re-energized America's enduring commitment to Israel's security, but have taken action to expand it to an unprecedented level. Our work is rooted in knowledge shared across the decades by presidents and policymakers on both sides of the aisle that a strong and secure Israel -- and an Israel at peace with its neighbors -- is critical not only to the interests of Israelis and Palestinians, but also to America's strategic interests.</w:t>
      </w:r>
      <w:r>
        <w:t xml:space="preserve">” [Assistant Secretary Shapiro Remarks at the Brookings </w:t>
      </w:r>
      <w:proofErr w:type="spellStart"/>
      <w:r>
        <w:t>Saban</w:t>
      </w:r>
      <w:proofErr w:type="spellEnd"/>
      <w:r>
        <w:t xml:space="preserve"> Center, State Department, </w:t>
      </w:r>
      <w:hyperlink r:id="rId496" w:history="1">
        <w:r w:rsidRPr="005C4043">
          <w:rPr>
            <w:rStyle w:val="Hyperlink"/>
          </w:rPr>
          <w:t>7/16/10</w:t>
        </w:r>
      </w:hyperlink>
      <w:r>
        <w:t>]</w:t>
      </w:r>
    </w:p>
    <w:p w:rsidR="00567DFC" w:rsidRDefault="00567DFC" w:rsidP="00567DFC">
      <w:pPr>
        <w:pStyle w:val="Sub-Bullet"/>
        <w:numPr>
          <w:ilvl w:val="0"/>
          <w:numId w:val="0"/>
        </w:numPr>
        <w:ind w:left="360"/>
      </w:pPr>
    </w:p>
    <w:p w:rsidR="00567DFC" w:rsidRDefault="00567DFC" w:rsidP="00567DFC">
      <w:pPr>
        <w:pStyle w:val="Sub-Bullet"/>
      </w:pPr>
      <w:r w:rsidRPr="00CD1C5F">
        <w:rPr>
          <w:b/>
        </w:rPr>
        <w:t>Assistant Secretary Of State For Political-Military Affairs Shapiro:</w:t>
      </w:r>
      <w:r>
        <w:rPr>
          <w:b/>
        </w:rPr>
        <w:t xml:space="preserve"> </w:t>
      </w:r>
      <w:r w:rsidRPr="00CD1C5F">
        <w:rPr>
          <w:b/>
        </w:rPr>
        <w:t xml:space="preserve">The President Asked Congress For $205 Million To Support Iron Dome Because He And Secretary Clinton Understood That “The Rocket Threats From Hezbollah And Hamas Represent The Most </w:t>
      </w:r>
      <w:r w:rsidRPr="00CD1C5F">
        <w:rPr>
          <w:b/>
        </w:rPr>
        <w:lastRenderedPageBreak/>
        <w:t>Immediate Challenge” To Israeli Security.</w:t>
      </w:r>
      <w:r>
        <w:t xml:space="preserve"> “Let me now turn to another area where we are deepening our security relationship with Israel. The rocket threats from Hezbollah and Hamas represent the most immediate challenge. This is a very real daily concern for ordinary Israelis living in border towns such as </w:t>
      </w:r>
      <w:proofErr w:type="spellStart"/>
      <w:r>
        <w:t>Sderot</w:t>
      </w:r>
      <w:proofErr w:type="spellEnd"/>
      <w:r>
        <w:t xml:space="preserve">, who know that a rocket fired from Gaza may come crashing down at any moment. As a Senator, President Obama travelled to Israel and met with families whose homes had been destroyed by rockets. So the President understands this threat. Secretary Clinton understands it. And I understand it. That is why earlier this spring, the President asked Congress to authorize $205 million to support the production of an Israeli-developed short range rocket defense system called Iron Dome.” [Assistant Secretary Shapiro Remarks at the Brookings </w:t>
      </w:r>
      <w:proofErr w:type="spellStart"/>
      <w:r>
        <w:t>Saban</w:t>
      </w:r>
      <w:proofErr w:type="spellEnd"/>
      <w:r>
        <w:t xml:space="preserve"> Center, State Department, </w:t>
      </w:r>
      <w:hyperlink r:id="rId497" w:history="1">
        <w:r w:rsidRPr="005C4043">
          <w:rPr>
            <w:rStyle w:val="Hyperlink"/>
          </w:rPr>
          <w:t>7/16/10</w:t>
        </w:r>
      </w:hyperlink>
      <w:r>
        <w:t>]</w:t>
      </w:r>
    </w:p>
    <w:p w:rsidR="00567DFC" w:rsidRDefault="00567DFC" w:rsidP="00567DFC"/>
    <w:p w:rsidR="00567DFC" w:rsidRPr="00C129A8" w:rsidRDefault="00567DFC" w:rsidP="00567DFC">
      <w:pPr>
        <w:rPr>
          <w:b/>
          <w:u w:val="single"/>
        </w:rPr>
      </w:pPr>
      <w:r w:rsidRPr="00C129A8">
        <w:rPr>
          <w:b/>
          <w:u w:val="single"/>
        </w:rPr>
        <w:t xml:space="preserve">SECRETARY CLINTON SUCCESSFULLY NEGOTIATED THE 2012 ISRAEL-GAZA CEASE-FIRE WITH THE HELP OF </w:t>
      </w:r>
      <w:commentRangeStart w:id="200"/>
      <w:r w:rsidRPr="00C129A8">
        <w:rPr>
          <w:b/>
          <w:u w:val="single"/>
        </w:rPr>
        <w:t>EGYPT</w:t>
      </w:r>
      <w:commentRangeEnd w:id="200"/>
      <w:r>
        <w:rPr>
          <w:rStyle w:val="CommentReference"/>
        </w:rPr>
        <w:commentReference w:id="200"/>
      </w:r>
    </w:p>
    <w:p w:rsidR="00567DFC" w:rsidRDefault="00567DFC" w:rsidP="00567DFC"/>
    <w:p w:rsidR="00567DFC" w:rsidRDefault="00567DFC" w:rsidP="00567DFC">
      <w:r w:rsidRPr="00C217D5">
        <w:rPr>
          <w:b/>
          <w:u w:val="single"/>
        </w:rPr>
        <w:t>Politico</w:t>
      </w:r>
      <w:r>
        <w:rPr>
          <w:b/>
        </w:rPr>
        <w:t xml:space="preserve">: </w:t>
      </w:r>
      <w:r w:rsidRPr="00C217D5">
        <w:rPr>
          <w:b/>
        </w:rPr>
        <w:t xml:space="preserve">“Secretary Of State Hillary Clinton Got A Gaza Cease-Fire Right </w:t>
      </w:r>
      <w:proofErr w:type="gramStart"/>
      <w:r w:rsidRPr="00C217D5">
        <w:rPr>
          <w:b/>
        </w:rPr>
        <w:t>At</w:t>
      </w:r>
      <w:proofErr w:type="gramEnd"/>
      <w:r w:rsidRPr="00C217D5">
        <w:rPr>
          <w:b/>
        </w:rPr>
        <w:t xml:space="preserve"> The Moment Hope Seemed Dead For A Rapid End To The Violence.”</w:t>
      </w:r>
      <w:r>
        <w:t xml:space="preserve"> [Politico, </w:t>
      </w:r>
      <w:hyperlink r:id="rId498" w:history="1">
        <w:r w:rsidRPr="00C461B7">
          <w:rPr>
            <w:rStyle w:val="Hyperlink"/>
          </w:rPr>
          <w:t>11/21/12</w:t>
        </w:r>
      </w:hyperlink>
      <w:r>
        <w:t>]</w:t>
      </w:r>
    </w:p>
    <w:p w:rsidR="00567DFC" w:rsidRDefault="00567DFC" w:rsidP="00567DFC"/>
    <w:p w:rsidR="00567DFC" w:rsidRDefault="00567DFC" w:rsidP="00567DFC">
      <w:r w:rsidRPr="00C217D5">
        <w:rPr>
          <w:b/>
          <w:u w:val="single"/>
        </w:rPr>
        <w:t>Politico</w:t>
      </w:r>
      <w:r>
        <w:rPr>
          <w:b/>
        </w:rPr>
        <w:t xml:space="preserve">: </w:t>
      </w:r>
      <w:r w:rsidRPr="00DA035D">
        <w:rPr>
          <w:b/>
        </w:rPr>
        <w:t>The 2012 Israel-Gaza Cease-Fire Was “Brokered By Clinton And Top Egyptian Officials.”</w:t>
      </w:r>
      <w:r>
        <w:t xml:space="preserve"> “Secretary of State Hillary Clinton got a Gaza cease-fire right at the moment hope seemed dead for a rapid end to the violence — and next time, President Barack Obama will probably have to do it without her…Clinton even announced the agreement standing next to Egyptian Foreign Minister Mohamed </w:t>
      </w:r>
      <w:proofErr w:type="spellStart"/>
      <w:r>
        <w:t>Kamel</w:t>
      </w:r>
      <w:proofErr w:type="spellEnd"/>
      <w:r>
        <w:t xml:space="preserve"> Amr. She hailed the agreement as an important step to bringing stability and peace to a region that has seen major upheaval and transformation in the past two years. ‘The people of this region deserve the chance to be free of fear and violence and today’s agreement is a step in the right direction that we should build on,’ Clinton said. The agreement, brokered by Clinton and top Egyptian officials, called for an end to the Hamas rocket attacks and expressed hope for a ‘broader calm.’” [Politico, </w:t>
      </w:r>
      <w:hyperlink r:id="rId499" w:history="1">
        <w:r w:rsidRPr="00C461B7">
          <w:rPr>
            <w:rStyle w:val="Hyperlink"/>
          </w:rPr>
          <w:t>11/21/12</w:t>
        </w:r>
      </w:hyperlink>
      <w:r>
        <w:t>]</w:t>
      </w:r>
    </w:p>
    <w:p w:rsidR="00567DFC" w:rsidRDefault="00567DFC" w:rsidP="00567DFC"/>
    <w:p w:rsidR="00567DFC" w:rsidRDefault="00567DFC" w:rsidP="00567DFC">
      <w:r w:rsidRPr="00DA035D">
        <w:rPr>
          <w:b/>
        </w:rPr>
        <w:t>Secretary Clinton On Israel-Gaza Cease-Fire: “One Senior Israeli Official Confided To Me That His Government Had Been Forty-Eight Hours Away From Launching A Ground Invasion Of Gaza And That My Diplomatic Intervention Was The Only Thing Standing In The Way Of A Much More Explosive Confrontation.”</w:t>
      </w:r>
      <w:r>
        <w:t xml:space="preserve"> “As it turned out, the cease-fire held better than anyone expected. In 2013, Israel enjoyed the quietest year in a decade. Later, one senior Israeli official confided to me that his government had been forty-eight hours away from launching a ground invasion of Gaza and that my diplomatic intervention was the only thing standing in the way of a much more explosive confrontation. Of course, I continue to believe that over the long run nothing will do more to secure Israel’s future as a Jewish democratic state than a comprehensive peace based on two states for two peoples.” [Hillary Clinton, Hard Choices, 6/10/14]</w:t>
      </w:r>
    </w:p>
    <w:p w:rsidR="00567DFC" w:rsidRDefault="00567DFC" w:rsidP="00567DFC"/>
    <w:p w:rsidR="00567DFC" w:rsidRDefault="00567DFC" w:rsidP="00567DFC">
      <w:r w:rsidRPr="00245B08">
        <w:rPr>
          <w:b/>
          <w:u w:val="single"/>
        </w:rPr>
        <w:t>Politico</w:t>
      </w:r>
      <w:r w:rsidRPr="00245B08">
        <w:rPr>
          <w:b/>
        </w:rPr>
        <w:t xml:space="preserve">: “When It Comes To </w:t>
      </w:r>
      <w:proofErr w:type="gramStart"/>
      <w:r w:rsidRPr="00245B08">
        <w:rPr>
          <w:b/>
        </w:rPr>
        <w:t>The</w:t>
      </w:r>
      <w:proofErr w:type="gramEnd"/>
      <w:r w:rsidRPr="00245B08">
        <w:rPr>
          <w:b/>
        </w:rPr>
        <w:t xml:space="preserve"> Israelis And Palestinians, Close Observers Say Clinton Achieved What Was Possible Then In A Complicated, Often-Cyclical Conflict, And That That’s How She Should Frame Her Record.”</w:t>
      </w:r>
      <w:r>
        <w:t xml:space="preserve"> “When it comes to the Israelis and Palestinians, close observers say Clinton achieved what was possible then in a complicated, often-cyclical conflict, and that that’s how she should frame her record. ‘I think she can talk about it in terms of what the context was at the time, what the reality of Gaza [was],’ said Dennis Ross, a veteran Middle East hand who served as a special adviser to Clinton at State. ‘And the fact that there are no simple answers to Gaza.’” [Politico, </w:t>
      </w:r>
      <w:hyperlink r:id="rId500" w:history="1">
        <w:r w:rsidRPr="00614241">
          <w:rPr>
            <w:rStyle w:val="Hyperlink"/>
          </w:rPr>
          <w:t>7/15/14</w:t>
        </w:r>
      </w:hyperlink>
      <w:r>
        <w:t>]</w:t>
      </w:r>
    </w:p>
    <w:p w:rsidR="00567DFC" w:rsidRDefault="00567DFC" w:rsidP="00567DFC"/>
    <w:p w:rsidR="00567DFC" w:rsidRDefault="00567DFC" w:rsidP="00567DFC"/>
    <w:p w:rsidR="00567DFC" w:rsidRDefault="00567DFC" w:rsidP="00567DFC">
      <w:pPr>
        <w:pStyle w:val="Heading2"/>
      </w:pPr>
      <w:bookmarkStart w:id="201" w:name="_Toc422218158"/>
      <w:r>
        <w:t>RUSSIA</w:t>
      </w:r>
      <w:bookmarkEnd w:id="201"/>
    </w:p>
    <w:p w:rsidR="00567DFC" w:rsidRDefault="00567DFC" w:rsidP="00567DFC"/>
    <w:p w:rsidR="00567DFC" w:rsidRPr="00393A8D" w:rsidRDefault="00567DFC" w:rsidP="00567DFC">
      <w:pPr>
        <w:rPr>
          <w:b/>
          <w:u w:val="single"/>
        </w:rPr>
      </w:pPr>
      <w:r w:rsidRPr="00393A8D">
        <w:rPr>
          <w:b/>
          <w:u w:val="single"/>
        </w:rPr>
        <w:t>SECRETARY CLINTON WORKED TO HELP EUROPEAN NATIONS ACHIEVE ENERGY INDEPENDENCE FROM RUSSIA</w:t>
      </w:r>
    </w:p>
    <w:p w:rsidR="00567DFC" w:rsidRDefault="00567DFC" w:rsidP="00567DFC">
      <w:pPr>
        <w:rPr>
          <w:b/>
          <w:u w:val="single"/>
        </w:rPr>
      </w:pPr>
    </w:p>
    <w:p w:rsidR="00567DFC" w:rsidRDefault="00567DFC" w:rsidP="00567DFC">
      <w:r>
        <w:rPr>
          <w:b/>
          <w:u w:val="single"/>
        </w:rPr>
        <w:t>Wall Street Journal</w:t>
      </w:r>
      <w:r>
        <w:rPr>
          <w:b/>
        </w:rPr>
        <w:t>: Secretary Clinton “Called On European Nations To Become Less Dependent On Russian Energy Supplies And Impose Stronger Sanctions.”</w:t>
      </w:r>
      <w:r>
        <w:t xml:space="preserve"> “‘Former Secretary of State Hillary Clinton called on European nations to become less dependent on Russian energy supplies and impose </w:t>
      </w:r>
      <w:r>
        <w:lastRenderedPageBreak/>
        <w:t xml:space="preserve">stronger sanctions on their Eastern neighbor. ‘They need to understand they must stand up to [Russian President] Vladimir Putin,’ Mrs. Clinton said on CNN in an interview with Fareed </w:t>
      </w:r>
      <w:proofErr w:type="spellStart"/>
      <w:r>
        <w:t>Zakaria</w:t>
      </w:r>
      <w:proofErr w:type="spellEnd"/>
      <w:r>
        <w:t xml:space="preserve">. ‘The reluctance has to do with European dependence on energy from Russia.’” [Wall Street Journal, </w:t>
      </w:r>
      <w:hyperlink r:id="rId501" w:history="1">
        <w:r>
          <w:rPr>
            <w:rStyle w:val="Hyperlink"/>
          </w:rPr>
          <w:t>7/27/14</w:t>
        </w:r>
      </w:hyperlink>
      <w:r>
        <w:t>]</w:t>
      </w:r>
    </w:p>
    <w:p w:rsidR="00567DFC" w:rsidRDefault="00567DFC" w:rsidP="00567DFC">
      <w:pPr>
        <w:jc w:val="both"/>
      </w:pPr>
    </w:p>
    <w:p w:rsidR="00567DFC" w:rsidRDefault="00567DFC" w:rsidP="00567DFC">
      <w:pPr>
        <w:pStyle w:val="Sub-Bullet"/>
      </w:pPr>
      <w:r>
        <w:rPr>
          <w:b/>
          <w:u w:val="single"/>
        </w:rPr>
        <w:t>Wall Street Journal</w:t>
      </w:r>
      <w:r>
        <w:rPr>
          <w:b/>
        </w:rPr>
        <w:t>: As Secretary Of State, Clinton Established “A Roughly 100-Person Office That Seeks To Further Diplomacy Through Energy Security.”</w:t>
      </w:r>
      <w:r>
        <w:t xml:space="preserve"> “Mrs. Clinton said that while she was Secretary of State during the first term of the Obama administration, she told European nations then that they need to diversify their energy supplies. As secretary, she created in 2011 the department’s Bureau of Energy Resources, a roughly 100-person office that seeks to further diplomacy through energy security.” [Wall Street Journal, </w:t>
      </w:r>
      <w:hyperlink r:id="rId502" w:history="1">
        <w:r>
          <w:rPr>
            <w:rStyle w:val="Hyperlink"/>
          </w:rPr>
          <w:t>7/27/14</w:t>
        </w:r>
      </w:hyperlink>
      <w:r>
        <w:t>]</w:t>
      </w:r>
    </w:p>
    <w:p w:rsidR="00567DFC" w:rsidRDefault="00567DFC" w:rsidP="00567DFC"/>
    <w:p w:rsidR="00567DFC" w:rsidRPr="000F490B" w:rsidRDefault="00567DFC" w:rsidP="00567DFC">
      <w:pPr>
        <w:rPr>
          <w:b/>
          <w:u w:val="single"/>
        </w:rPr>
      </w:pPr>
      <w:r w:rsidRPr="000F490B">
        <w:rPr>
          <w:b/>
          <w:u w:val="single"/>
        </w:rPr>
        <w:t>UNDER SECRETARY CLINTON, THE U.S. AND RUSSIA NEGOTIATED A NEW ARMS REDUCTION TREATY WHICH WAS PRAISED FOR ITS IMPORTANCE AND SMOOTH IMPLEMENTATION AND APPROVED BY THE SENATE IN 2010</w:t>
      </w:r>
    </w:p>
    <w:p w:rsidR="00567DFC" w:rsidRDefault="00567DFC" w:rsidP="00567DFC">
      <w:pPr>
        <w:rPr>
          <w:b/>
          <w:szCs w:val="20"/>
        </w:rPr>
      </w:pPr>
    </w:p>
    <w:p w:rsidR="00567DFC" w:rsidRDefault="00567DFC" w:rsidP="00567DFC">
      <w:pPr>
        <w:rPr>
          <w:szCs w:val="20"/>
        </w:rPr>
      </w:pPr>
      <w:r w:rsidRPr="00F934C3">
        <w:rPr>
          <w:b/>
          <w:szCs w:val="20"/>
        </w:rPr>
        <w:t xml:space="preserve">The Senate </w:t>
      </w:r>
      <w:r>
        <w:rPr>
          <w:b/>
          <w:szCs w:val="20"/>
        </w:rPr>
        <w:t>Voted To Allow Ratification Of</w:t>
      </w:r>
      <w:r w:rsidRPr="00F934C3">
        <w:rPr>
          <w:b/>
          <w:szCs w:val="20"/>
        </w:rPr>
        <w:t xml:space="preserve"> The New START Treaty In December 2010 In A 71-</w:t>
      </w:r>
      <w:r>
        <w:rPr>
          <w:b/>
          <w:szCs w:val="20"/>
        </w:rPr>
        <w:t>26 Vote With 13</w:t>
      </w:r>
      <w:r w:rsidRPr="00F934C3">
        <w:rPr>
          <w:b/>
          <w:szCs w:val="20"/>
        </w:rPr>
        <w:t xml:space="preserve"> Republicans Voting In Favor.</w:t>
      </w:r>
      <w:r w:rsidRPr="00F934C3">
        <w:rPr>
          <w:szCs w:val="20"/>
        </w:rPr>
        <w:t xml:space="preserve"> [Treaty Doc. 111-5, Vote 298, </w:t>
      </w:r>
      <w:r>
        <w:rPr>
          <w:szCs w:val="20"/>
        </w:rPr>
        <w:t>111</w:t>
      </w:r>
      <w:r w:rsidRPr="00615B19">
        <w:rPr>
          <w:szCs w:val="20"/>
          <w:vertAlign w:val="superscript"/>
        </w:rPr>
        <w:t>th</w:t>
      </w:r>
      <w:r>
        <w:rPr>
          <w:szCs w:val="20"/>
        </w:rPr>
        <w:t xml:space="preserve"> Congress, </w:t>
      </w:r>
      <w:hyperlink r:id="rId503" w:history="1">
        <w:r w:rsidRPr="00F934C3">
          <w:rPr>
            <w:rStyle w:val="Hyperlink"/>
            <w:szCs w:val="20"/>
          </w:rPr>
          <w:t>12/22/10</w:t>
        </w:r>
      </w:hyperlink>
      <w:r w:rsidRPr="00F934C3">
        <w:rPr>
          <w:szCs w:val="20"/>
        </w:rPr>
        <w:t>]</w:t>
      </w:r>
    </w:p>
    <w:p w:rsidR="00567DFC" w:rsidRDefault="00567DFC" w:rsidP="00567DFC">
      <w:pPr>
        <w:rPr>
          <w:szCs w:val="20"/>
        </w:rPr>
      </w:pPr>
    </w:p>
    <w:p w:rsidR="00567DFC" w:rsidRPr="00975ABB" w:rsidRDefault="00567DFC" w:rsidP="00567DFC">
      <w:pPr>
        <w:pStyle w:val="ListParagraph"/>
        <w:numPr>
          <w:ilvl w:val="0"/>
          <w:numId w:val="11"/>
        </w:numPr>
        <w:rPr>
          <w:szCs w:val="20"/>
        </w:rPr>
      </w:pPr>
      <w:r w:rsidRPr="009B6AA5">
        <w:rPr>
          <w:b/>
          <w:szCs w:val="20"/>
          <w:u w:val="single"/>
        </w:rPr>
        <w:t>Washington Post</w:t>
      </w:r>
      <w:r w:rsidRPr="009B6AA5">
        <w:rPr>
          <w:b/>
          <w:szCs w:val="20"/>
        </w:rPr>
        <w:t>: New START Required The Votes Of Two-Thirds Of Senators Present To Allow President Obama To Proceed With Ratification.</w:t>
      </w:r>
      <w:r w:rsidRPr="00DB4D7D">
        <w:rPr>
          <w:szCs w:val="20"/>
        </w:rPr>
        <w:t xml:space="preserve"> “The Senate ratified the New Strategic Arms Reduction Treaty, known as New START, by a vote of 71 to 26, easily clearing the threshold of two-thirds of senators present as required by the Constitution for</w:t>
      </w:r>
      <w:r w:rsidRPr="00E1593C">
        <w:rPr>
          <w:szCs w:val="20"/>
        </w:rPr>
        <w:t xml:space="preserve"> treaty ratification.</w:t>
      </w:r>
      <w:r w:rsidRPr="00E61949">
        <w:rPr>
          <w:szCs w:val="20"/>
        </w:rPr>
        <w:t xml:space="preserve">” [Washington Post, </w:t>
      </w:r>
      <w:hyperlink r:id="rId504" w:history="1">
        <w:r w:rsidRPr="00DB4D7D">
          <w:rPr>
            <w:rStyle w:val="Hyperlink"/>
            <w:szCs w:val="20"/>
          </w:rPr>
          <w:t>12/22/10</w:t>
        </w:r>
      </w:hyperlink>
      <w:r w:rsidRPr="00975ABB">
        <w:rPr>
          <w:szCs w:val="20"/>
        </w:rPr>
        <w:t>]</w:t>
      </w:r>
    </w:p>
    <w:p w:rsidR="00567DFC" w:rsidRDefault="00567DFC" w:rsidP="00567DFC">
      <w:pPr>
        <w:rPr>
          <w:szCs w:val="20"/>
        </w:rPr>
      </w:pPr>
    </w:p>
    <w:p w:rsidR="00567DFC" w:rsidRPr="00F934C3" w:rsidRDefault="00567DFC" w:rsidP="00567DFC">
      <w:pPr>
        <w:rPr>
          <w:szCs w:val="20"/>
        </w:rPr>
      </w:pPr>
      <w:r w:rsidRPr="00A34CF1">
        <w:rPr>
          <w:b/>
          <w:szCs w:val="20"/>
          <w:u w:val="single"/>
        </w:rPr>
        <w:t>Washington Post</w:t>
      </w:r>
      <w:r>
        <w:rPr>
          <w:b/>
          <w:szCs w:val="20"/>
        </w:rPr>
        <w:t xml:space="preserve">: </w:t>
      </w:r>
      <w:r w:rsidRPr="00A34CF1">
        <w:rPr>
          <w:b/>
          <w:szCs w:val="20"/>
        </w:rPr>
        <w:t xml:space="preserve">The New START Treaty Aimed To </w:t>
      </w:r>
      <w:r>
        <w:rPr>
          <w:b/>
          <w:szCs w:val="20"/>
        </w:rPr>
        <w:t>“</w:t>
      </w:r>
      <w:r w:rsidRPr="00A34CF1">
        <w:rPr>
          <w:b/>
          <w:szCs w:val="20"/>
        </w:rPr>
        <w:t>Reduce The Stockpile Of Deployed, Strategic Nuclear Weapons In Both Countries” And Establish “New Procedures To Verify Which Weapons Each Country Possesses.”</w:t>
      </w:r>
      <w:r>
        <w:rPr>
          <w:szCs w:val="20"/>
        </w:rPr>
        <w:t xml:space="preserve"> “</w:t>
      </w:r>
      <w:r w:rsidRPr="007B28C9">
        <w:rPr>
          <w:szCs w:val="20"/>
        </w:rPr>
        <w:t>President Obama and Russian President Dmitry Medvedev signed a sweeping new arms reduction pact Thursday that pledges to reduce the stockpile of deployed, strategic nuclear weapons in both countries and commits the old Cold War adversaries to new procedures to verify which weapons each country possesses.</w:t>
      </w:r>
      <w:r>
        <w:rPr>
          <w:szCs w:val="20"/>
        </w:rPr>
        <w:t xml:space="preserve">” [Washington Post, </w:t>
      </w:r>
      <w:hyperlink r:id="rId505" w:history="1">
        <w:r w:rsidRPr="00A34CF1">
          <w:rPr>
            <w:rStyle w:val="Hyperlink"/>
            <w:szCs w:val="20"/>
          </w:rPr>
          <w:t>4/8/10</w:t>
        </w:r>
      </w:hyperlink>
      <w:r>
        <w:rPr>
          <w:szCs w:val="20"/>
        </w:rPr>
        <w:t>]</w:t>
      </w:r>
    </w:p>
    <w:p w:rsidR="00567DFC" w:rsidRDefault="00567DFC" w:rsidP="00567DFC">
      <w:pPr>
        <w:rPr>
          <w:szCs w:val="20"/>
        </w:rPr>
      </w:pPr>
    </w:p>
    <w:p w:rsidR="00567DFC" w:rsidRPr="00A34CF1" w:rsidRDefault="00567DFC" w:rsidP="00567DFC">
      <w:r w:rsidRPr="00A34CF1">
        <w:rPr>
          <w:b/>
          <w:szCs w:val="20"/>
          <w:u w:val="single"/>
        </w:rPr>
        <w:t>Washington Post</w:t>
      </w:r>
      <w:r w:rsidRPr="00A34CF1">
        <w:rPr>
          <w:b/>
          <w:szCs w:val="20"/>
        </w:rPr>
        <w:t xml:space="preserve">: “Experts From The Right And The Left Agree The </w:t>
      </w:r>
      <w:r>
        <w:rPr>
          <w:b/>
          <w:szCs w:val="20"/>
        </w:rPr>
        <w:t xml:space="preserve">[New START] </w:t>
      </w:r>
      <w:r w:rsidRPr="00A34CF1">
        <w:rPr>
          <w:b/>
          <w:szCs w:val="20"/>
        </w:rPr>
        <w:t>Treaty Extends A Verification Plan That Has Allowed The World's Two Nuclear Giants To Maintain Stability That Has Existed For The Past 20 Years.”</w:t>
      </w:r>
      <w:r>
        <w:rPr>
          <w:b/>
          <w:szCs w:val="20"/>
        </w:rPr>
        <w:t xml:space="preserve"> </w:t>
      </w:r>
      <w:r>
        <w:rPr>
          <w:szCs w:val="20"/>
        </w:rPr>
        <w:t xml:space="preserve">[Washington Post, </w:t>
      </w:r>
      <w:hyperlink r:id="rId506" w:history="1">
        <w:r w:rsidRPr="00A34CF1">
          <w:rPr>
            <w:rStyle w:val="Hyperlink"/>
            <w:szCs w:val="20"/>
          </w:rPr>
          <w:t>4/8/10</w:t>
        </w:r>
      </w:hyperlink>
      <w:r>
        <w:rPr>
          <w:szCs w:val="20"/>
        </w:rPr>
        <w:t>]</w:t>
      </w:r>
    </w:p>
    <w:p w:rsidR="00567DFC" w:rsidRPr="00F934C3" w:rsidRDefault="00567DFC" w:rsidP="00567DFC">
      <w:pPr>
        <w:rPr>
          <w:szCs w:val="20"/>
        </w:rPr>
      </w:pPr>
    </w:p>
    <w:p w:rsidR="00567DFC" w:rsidRPr="00F934C3" w:rsidRDefault="00567DFC" w:rsidP="00567DFC">
      <w:pPr>
        <w:rPr>
          <w:szCs w:val="20"/>
        </w:rPr>
      </w:pPr>
      <w:r w:rsidRPr="00510592">
        <w:rPr>
          <w:rFonts w:cs="Arial"/>
          <w:b/>
          <w:color w:val="000000"/>
          <w:szCs w:val="20"/>
          <w:u w:val="single"/>
          <w:shd w:val="clear" w:color="auto" w:fill="FFFFFF"/>
        </w:rPr>
        <w:t>USA Today</w:t>
      </w:r>
      <w:r>
        <w:rPr>
          <w:rFonts w:cs="Arial"/>
          <w:b/>
          <w:color w:val="000000"/>
          <w:szCs w:val="20"/>
          <w:shd w:val="clear" w:color="auto" w:fill="FFFFFF"/>
        </w:rPr>
        <w:t xml:space="preserve">: </w:t>
      </w:r>
      <w:r w:rsidRPr="00510592">
        <w:rPr>
          <w:rFonts w:cs="Arial"/>
          <w:b/>
          <w:color w:val="000000"/>
          <w:szCs w:val="20"/>
          <w:shd w:val="clear" w:color="auto" w:fill="FFFFFF"/>
        </w:rPr>
        <w:t xml:space="preserve">The New START Treaty Limited </w:t>
      </w:r>
      <w:proofErr w:type="gramStart"/>
      <w:r w:rsidRPr="00510592">
        <w:rPr>
          <w:rFonts w:cs="Arial"/>
          <w:b/>
          <w:color w:val="000000"/>
          <w:szCs w:val="20"/>
          <w:shd w:val="clear" w:color="auto" w:fill="FFFFFF"/>
        </w:rPr>
        <w:t>The</w:t>
      </w:r>
      <w:proofErr w:type="gramEnd"/>
      <w:r w:rsidRPr="00510592">
        <w:rPr>
          <w:rFonts w:cs="Arial"/>
          <w:b/>
          <w:color w:val="000000"/>
          <w:szCs w:val="20"/>
          <w:shd w:val="clear" w:color="auto" w:fill="FFFFFF"/>
        </w:rPr>
        <w:t xml:space="preserve"> U.S. </w:t>
      </w:r>
      <w:proofErr w:type="gramStart"/>
      <w:r w:rsidRPr="00510592">
        <w:rPr>
          <w:rFonts w:cs="Arial"/>
          <w:b/>
          <w:color w:val="000000"/>
          <w:szCs w:val="20"/>
          <w:shd w:val="clear" w:color="auto" w:fill="FFFFFF"/>
        </w:rPr>
        <w:t>And Russia Each To “1,550 Strategic Warheads, Down From 2,200.</w:t>
      </w:r>
      <w:r>
        <w:rPr>
          <w:rFonts w:cs="Arial"/>
          <w:b/>
          <w:color w:val="000000"/>
          <w:szCs w:val="20"/>
          <w:shd w:val="clear" w:color="auto" w:fill="FFFFFF"/>
        </w:rPr>
        <w:t>”</w:t>
      </w:r>
      <w:proofErr w:type="gramEnd"/>
      <w:r w:rsidRPr="00F934C3">
        <w:rPr>
          <w:rFonts w:cs="Arial"/>
          <w:color w:val="000000"/>
          <w:szCs w:val="20"/>
          <w:shd w:val="clear" w:color="auto" w:fill="FFFFFF"/>
        </w:rPr>
        <w:t xml:space="preserve"> </w:t>
      </w:r>
      <w:r>
        <w:rPr>
          <w:rFonts w:cs="Arial"/>
          <w:color w:val="000000"/>
          <w:szCs w:val="20"/>
          <w:shd w:val="clear" w:color="auto" w:fill="FFFFFF"/>
        </w:rPr>
        <w:t xml:space="preserve"> “</w:t>
      </w:r>
      <w:r w:rsidRPr="00F934C3">
        <w:rPr>
          <w:rFonts w:cs="Arial"/>
          <w:color w:val="000000"/>
          <w:szCs w:val="20"/>
          <w:shd w:val="clear" w:color="auto" w:fill="FFFFFF"/>
        </w:rPr>
        <w:t>A U.S.-Russia nuclear arms treaty that limits the number of atomic warheads the former Cold War foes can possess and allows them to inspect each other's arsenals — securing a key foreign policy goal of President Barack Obama— went into effect Saturday…New START, negotiated last year, limits each side to 1,550 strategic warheads, down from 2,200. It limits the number of deployed strategic launchers and heavy bombers to 700.”</w:t>
      </w:r>
      <w:r>
        <w:rPr>
          <w:rFonts w:cs="Arial"/>
          <w:color w:val="000000"/>
          <w:szCs w:val="20"/>
          <w:shd w:val="clear" w:color="auto" w:fill="FFFFFF"/>
        </w:rPr>
        <w:t xml:space="preserve"> [USA Today, </w:t>
      </w:r>
      <w:hyperlink r:id="rId507" w:history="1">
        <w:r w:rsidRPr="00F934C3">
          <w:rPr>
            <w:rStyle w:val="Hyperlink"/>
            <w:rFonts w:cs="Arial"/>
            <w:szCs w:val="20"/>
            <w:shd w:val="clear" w:color="auto" w:fill="FFFFFF"/>
          </w:rPr>
          <w:t>2/5/11</w:t>
        </w:r>
      </w:hyperlink>
      <w:r>
        <w:rPr>
          <w:rFonts w:cs="Arial"/>
          <w:color w:val="000000"/>
          <w:szCs w:val="20"/>
          <w:shd w:val="clear" w:color="auto" w:fill="FFFFFF"/>
        </w:rPr>
        <w:t>]</w:t>
      </w:r>
    </w:p>
    <w:p w:rsidR="00567DFC" w:rsidRPr="00F934C3" w:rsidRDefault="00567DFC" w:rsidP="00567DFC">
      <w:pPr>
        <w:rPr>
          <w:szCs w:val="20"/>
        </w:rPr>
      </w:pPr>
    </w:p>
    <w:p w:rsidR="00567DFC" w:rsidRDefault="00567DFC" w:rsidP="00567DFC">
      <w:pPr>
        <w:rPr>
          <w:szCs w:val="20"/>
        </w:rPr>
      </w:pPr>
      <w:r w:rsidRPr="00FF548E">
        <w:rPr>
          <w:b/>
          <w:szCs w:val="20"/>
          <w:u w:val="single"/>
        </w:rPr>
        <w:t>Washington Post</w:t>
      </w:r>
      <w:r w:rsidRPr="00FF548E">
        <w:rPr>
          <w:b/>
          <w:szCs w:val="20"/>
        </w:rPr>
        <w:t>: Carnegie Endowment Nuclear Nonproliferation Scholar Said NATO Allies Strongly Supported New START And Thought “We Would Really Lose Credibility” If The U.S. Failed To Pass It.</w:t>
      </w:r>
      <w:r>
        <w:rPr>
          <w:szCs w:val="20"/>
        </w:rPr>
        <w:t xml:space="preserve"> “</w:t>
      </w:r>
      <w:r w:rsidRPr="007615B1">
        <w:rPr>
          <w:szCs w:val="20"/>
        </w:rPr>
        <w:t xml:space="preserve">The stakes were high: Defeat of the pact would have severely damaged Obama's global standing, hampering his ability to negotiate other treaties, and would have dealt a major setback to the president's </w:t>
      </w:r>
      <w:r>
        <w:rPr>
          <w:szCs w:val="20"/>
        </w:rPr>
        <w:t>‘</w:t>
      </w:r>
      <w:r w:rsidRPr="007615B1">
        <w:rPr>
          <w:szCs w:val="20"/>
        </w:rPr>
        <w:t>r</w:t>
      </w:r>
      <w:r>
        <w:rPr>
          <w:szCs w:val="20"/>
        </w:rPr>
        <w:t>eset’ of relations with Russia. ‘</w:t>
      </w:r>
      <w:r w:rsidRPr="007615B1">
        <w:rPr>
          <w:szCs w:val="20"/>
        </w:rPr>
        <w:t>It's one of those things in life where failing to get it would be more important than actually what you get with it,</w:t>
      </w:r>
      <w:r>
        <w:rPr>
          <w:szCs w:val="20"/>
        </w:rPr>
        <w:t>’</w:t>
      </w:r>
      <w:r w:rsidRPr="007615B1">
        <w:rPr>
          <w:szCs w:val="20"/>
        </w:rPr>
        <w:t xml:space="preserve"> said George </w:t>
      </w:r>
      <w:proofErr w:type="spellStart"/>
      <w:r w:rsidRPr="007615B1">
        <w:rPr>
          <w:szCs w:val="20"/>
        </w:rPr>
        <w:t>Perkovich</w:t>
      </w:r>
      <w:proofErr w:type="spellEnd"/>
      <w:r w:rsidRPr="007615B1">
        <w:rPr>
          <w:szCs w:val="20"/>
        </w:rPr>
        <w:t>, a scholar on nuclear nonproliferation at the Carnegie Endowment for International Peace.</w:t>
      </w:r>
      <w:r>
        <w:rPr>
          <w:szCs w:val="20"/>
        </w:rPr>
        <w:t xml:space="preserve"> </w:t>
      </w:r>
      <w:proofErr w:type="spellStart"/>
      <w:r w:rsidRPr="007615B1">
        <w:rPr>
          <w:szCs w:val="20"/>
        </w:rPr>
        <w:t>Perkovich</w:t>
      </w:r>
      <w:proofErr w:type="spellEnd"/>
      <w:r w:rsidRPr="007615B1">
        <w:rPr>
          <w:szCs w:val="20"/>
        </w:rPr>
        <w:t xml:space="preserve"> noted that Washington's NATO allies ha</w:t>
      </w:r>
      <w:r>
        <w:rPr>
          <w:szCs w:val="20"/>
        </w:rPr>
        <w:t>d strongly supported the pact. ‘</w:t>
      </w:r>
      <w:r w:rsidRPr="007615B1">
        <w:rPr>
          <w:szCs w:val="20"/>
        </w:rPr>
        <w:t>W</w:t>
      </w:r>
      <w:r>
        <w:rPr>
          <w:szCs w:val="20"/>
        </w:rPr>
        <w:t>e would really lose credibility’</w:t>
      </w:r>
      <w:r w:rsidRPr="007615B1">
        <w:rPr>
          <w:szCs w:val="20"/>
        </w:rPr>
        <w:t xml:space="preserve"> if it failed, he said Tuesday.</w:t>
      </w:r>
      <w:r>
        <w:rPr>
          <w:szCs w:val="20"/>
        </w:rPr>
        <w:t xml:space="preserve">” [Washington Post, </w:t>
      </w:r>
      <w:hyperlink r:id="rId508" w:history="1">
        <w:r w:rsidRPr="007615B1">
          <w:rPr>
            <w:rStyle w:val="Hyperlink"/>
            <w:szCs w:val="20"/>
          </w:rPr>
          <w:t>12/22/10</w:t>
        </w:r>
      </w:hyperlink>
      <w:r>
        <w:rPr>
          <w:szCs w:val="20"/>
        </w:rPr>
        <w:t>]</w:t>
      </w:r>
    </w:p>
    <w:p w:rsidR="00567DFC" w:rsidRDefault="00567DFC" w:rsidP="00567DFC">
      <w:pPr>
        <w:rPr>
          <w:szCs w:val="20"/>
        </w:rPr>
      </w:pPr>
    </w:p>
    <w:p w:rsidR="00567DFC" w:rsidRDefault="00567DFC" w:rsidP="00567DFC">
      <w:pPr>
        <w:rPr>
          <w:szCs w:val="20"/>
        </w:rPr>
      </w:pPr>
      <w:r>
        <w:rPr>
          <w:b/>
          <w:szCs w:val="20"/>
        </w:rPr>
        <w:t xml:space="preserve">February 2014: </w:t>
      </w:r>
      <w:r w:rsidRPr="00C0075E">
        <w:rPr>
          <w:b/>
          <w:szCs w:val="20"/>
        </w:rPr>
        <w:t xml:space="preserve">Steven </w:t>
      </w:r>
      <w:proofErr w:type="spellStart"/>
      <w:r w:rsidRPr="00C0075E">
        <w:rPr>
          <w:b/>
          <w:szCs w:val="20"/>
        </w:rPr>
        <w:t>Pifer</w:t>
      </w:r>
      <w:proofErr w:type="spellEnd"/>
      <w:r w:rsidRPr="00BD56F2">
        <w:rPr>
          <w:b/>
          <w:szCs w:val="20"/>
        </w:rPr>
        <w:t xml:space="preserve"> </w:t>
      </w:r>
      <w:r>
        <w:rPr>
          <w:b/>
          <w:szCs w:val="20"/>
        </w:rPr>
        <w:t xml:space="preserve">Of The </w:t>
      </w:r>
      <w:r w:rsidRPr="009B6AA5">
        <w:rPr>
          <w:b/>
          <w:szCs w:val="20"/>
          <w:u w:val="single"/>
        </w:rPr>
        <w:t>Brookings Institution</w:t>
      </w:r>
      <w:r>
        <w:rPr>
          <w:b/>
          <w:szCs w:val="20"/>
        </w:rPr>
        <w:t xml:space="preserve"> Said Of The</w:t>
      </w:r>
      <w:r w:rsidRPr="00BD56F2">
        <w:rPr>
          <w:b/>
          <w:szCs w:val="20"/>
        </w:rPr>
        <w:t xml:space="preserve"> New START: </w:t>
      </w:r>
      <w:r>
        <w:rPr>
          <w:b/>
          <w:szCs w:val="20"/>
        </w:rPr>
        <w:t>“</w:t>
      </w:r>
      <w:r w:rsidRPr="00BD56F2">
        <w:rPr>
          <w:b/>
          <w:szCs w:val="20"/>
        </w:rPr>
        <w:t xml:space="preserve">Implementation </w:t>
      </w:r>
      <w:r>
        <w:rPr>
          <w:b/>
          <w:szCs w:val="20"/>
        </w:rPr>
        <w:t xml:space="preserve">Appears To Be Going Smoothly. </w:t>
      </w:r>
      <w:r w:rsidRPr="00BD56F2">
        <w:rPr>
          <w:b/>
          <w:szCs w:val="20"/>
        </w:rPr>
        <w:t xml:space="preserve">Russia Has Already Met These Limits” And “The Two Sides Have Carried Out More Than One Hundred Inspections And Exchanged Almost 6,000 Treaty Notifications.” </w:t>
      </w:r>
      <w:r>
        <w:rPr>
          <w:szCs w:val="20"/>
        </w:rPr>
        <w:t>“</w:t>
      </w:r>
      <w:r w:rsidRPr="006C18DA">
        <w:rPr>
          <w:szCs w:val="20"/>
        </w:rPr>
        <w:t xml:space="preserve">New START requires both countries to reduce arsenals to no more than 1,550 </w:t>
      </w:r>
      <w:r w:rsidRPr="006C18DA">
        <w:rPr>
          <w:szCs w:val="20"/>
        </w:rPr>
        <w:lastRenderedPageBreak/>
        <w:t>deployed strategic warheads on 700 deployed strategic missiles and bombers by February 2018. Implementation appears to be going smoothly. Russia has already met these limits, while U.S. strategic forces are moving towards them. The two sides have carried out more than one hundred inspections and exchanged almost 6,000 treaty notifications.</w:t>
      </w:r>
      <w:r>
        <w:rPr>
          <w:szCs w:val="20"/>
        </w:rPr>
        <w:t>” [</w:t>
      </w:r>
      <w:r w:rsidRPr="00C0075E">
        <w:rPr>
          <w:szCs w:val="20"/>
        </w:rPr>
        <w:t xml:space="preserve">Steven </w:t>
      </w:r>
      <w:proofErr w:type="spellStart"/>
      <w:r w:rsidRPr="00C0075E">
        <w:rPr>
          <w:szCs w:val="20"/>
        </w:rPr>
        <w:t>Pifer</w:t>
      </w:r>
      <w:proofErr w:type="spellEnd"/>
      <w:r>
        <w:rPr>
          <w:szCs w:val="20"/>
        </w:rPr>
        <w:t>, Fletcher Forum of World Affairs,</w:t>
      </w:r>
      <w:hyperlink w:history="1"/>
      <w:r>
        <w:rPr>
          <w:szCs w:val="20"/>
        </w:rPr>
        <w:t xml:space="preserve"> </w:t>
      </w:r>
      <w:hyperlink r:id="rId509" w:history="1">
        <w:r>
          <w:rPr>
            <w:rStyle w:val="Hyperlink"/>
            <w:szCs w:val="20"/>
          </w:rPr>
          <w:t>2/4/14</w:t>
        </w:r>
      </w:hyperlink>
      <w:r>
        <w:rPr>
          <w:szCs w:val="20"/>
        </w:rPr>
        <w:t>]</w:t>
      </w:r>
    </w:p>
    <w:p w:rsidR="00567DFC" w:rsidRDefault="00567DFC" w:rsidP="00567DFC"/>
    <w:p w:rsidR="00567DFC" w:rsidRPr="000F490B" w:rsidRDefault="00567DFC" w:rsidP="00567DFC">
      <w:pPr>
        <w:rPr>
          <w:b/>
          <w:u w:val="single"/>
        </w:rPr>
      </w:pPr>
      <w:r w:rsidRPr="000F490B">
        <w:rPr>
          <w:b/>
          <w:u w:val="single"/>
        </w:rPr>
        <w:t>UNDER SECRETARY CLINTON, THE U.S. SUCCESSFULLY NEGOTI</w:t>
      </w:r>
      <w:r>
        <w:rPr>
          <w:b/>
          <w:u w:val="single"/>
        </w:rPr>
        <w:t>ATED TRANSPORT OF LETHAL MATERIE</w:t>
      </w:r>
      <w:r w:rsidRPr="000F490B">
        <w:rPr>
          <w:b/>
          <w:u w:val="single"/>
        </w:rPr>
        <w:t>L THROUGH RUSSIA TO SUPPORT THE WAR IN AFGHANISTAN</w:t>
      </w:r>
    </w:p>
    <w:p w:rsidR="00567DFC" w:rsidRDefault="00567DFC" w:rsidP="00567DFC"/>
    <w:p w:rsidR="00567DFC" w:rsidRDefault="00567DFC" w:rsidP="00567DFC">
      <w:r w:rsidRPr="00E04F2B">
        <w:rPr>
          <w:b/>
          <w:u w:val="single"/>
        </w:rPr>
        <w:t>Congressional Research Service</w:t>
      </w:r>
      <w:r>
        <w:rPr>
          <w:b/>
        </w:rPr>
        <w:t xml:space="preserve">: </w:t>
      </w:r>
      <w:r w:rsidRPr="00E04F2B">
        <w:rPr>
          <w:b/>
        </w:rPr>
        <w:t>“In February 2009, Russia Allowed A Resumption Of Shipment Of Non-Lethal Equipment Into Afghanistan Through Russia.” And This Path “Played A Significant Role In Removing Much U.S. Equipment During The 2014 U.S. Drawdown.”</w:t>
      </w:r>
      <w:r>
        <w:t xml:space="preserve"> “Russia seeks to contain U.S. power in Central Asia and to prevent the infiltration of radical Islamists based in Afghanistan into Russia. In part acting on the latter interest, Russia cooperated in developing the Northern Distribution Network supply line to Afghanistan. In February 2009, Russia allowed a resumption of shipment of non-lethal equipment into Afghanistan through Russia. (Russia had suspended the shipments in 2008 over differences over the Russia-Georgia conflict.) About half of all ground cargo for U.S. forces in Afghanistan flowed through the Northern Distribution Network from 2011-2014, despite the extra costs as compared to the Pakistan route. The route played a significant role in removing much U.S. equipment during the 2014 U.S. drawdown.” [Congressional Research Service, </w:t>
      </w:r>
      <w:hyperlink r:id="rId510" w:history="1">
        <w:r w:rsidRPr="00E04F2B">
          <w:rPr>
            <w:rStyle w:val="Hyperlink"/>
          </w:rPr>
          <w:t>2/24/15</w:t>
        </w:r>
      </w:hyperlink>
      <w:r>
        <w:t>]</w:t>
      </w:r>
    </w:p>
    <w:p w:rsidR="00567DFC" w:rsidRPr="00716972" w:rsidRDefault="00567DFC" w:rsidP="00567DFC"/>
    <w:p w:rsidR="00567DFC" w:rsidRDefault="00567DFC" w:rsidP="00567DFC">
      <w:pPr>
        <w:pStyle w:val="Sub-Bullet"/>
      </w:pPr>
      <w:r w:rsidRPr="00716972">
        <w:rPr>
          <w:rFonts w:ascii="Helvetica" w:hAnsi="Helvetica" w:cs="Helvetica"/>
          <w:b/>
          <w:u w:val="single"/>
        </w:rPr>
        <w:t>Defense News</w:t>
      </w:r>
      <w:r w:rsidRPr="00716972">
        <w:rPr>
          <w:rFonts w:ascii="Helvetica" w:hAnsi="Helvetica" w:cs="Helvetica"/>
          <w:b/>
        </w:rPr>
        <w:t xml:space="preserve">: Pakistan Had Closed Its Border To The US, Which Forced Them To Rely On Northern Routes Of Transport, Including Through Russia, Even Though They Were Longer And More Expensive. </w:t>
      </w:r>
      <w:r w:rsidRPr="00716972">
        <w:rPr>
          <w:rFonts w:ascii="Helvetica" w:hAnsi="Helvetica" w:cs="Helvetica"/>
        </w:rPr>
        <w:t>“Pakistan has agreed to reopen its border to NATO supply convoys into Afghanistan after a seven-month blockade, U.S. Secretary of State Hillary Clinton said July 3, adding Washington was sorry for the loss of life in a botched U.S. air raid last year…</w:t>
      </w:r>
      <w:r w:rsidRPr="00716972">
        <w:t xml:space="preserve">The border blockade has forced the United States and its allies to rely on much longer, more expensive northern routes through Central Asia, Russia and the Caucasus. The cost of ferrying supplies by air and over northern railways and roads has cost the U.S. military about $100 million a month, according to the Pentagon.” [Defense News, </w:t>
      </w:r>
      <w:hyperlink r:id="rId511" w:history="1">
        <w:r w:rsidRPr="00E04F2B">
          <w:rPr>
            <w:rStyle w:val="Hyperlink"/>
          </w:rPr>
          <w:t>7/3/12</w:t>
        </w:r>
      </w:hyperlink>
      <w:r w:rsidRPr="00716972">
        <w:t>]</w:t>
      </w:r>
    </w:p>
    <w:p w:rsidR="00567DFC" w:rsidRDefault="00567DFC" w:rsidP="00567DFC"/>
    <w:p w:rsidR="00567DFC" w:rsidRDefault="00567DFC" w:rsidP="00567DFC">
      <w:r w:rsidRPr="0059175F">
        <w:rPr>
          <w:b/>
          <w:u w:val="single"/>
        </w:rPr>
        <w:t>Associated Press</w:t>
      </w:r>
      <w:r>
        <w:rPr>
          <w:b/>
        </w:rPr>
        <w:t xml:space="preserve">: </w:t>
      </w:r>
      <w:r w:rsidRPr="0059175F">
        <w:rPr>
          <w:b/>
        </w:rPr>
        <w:t xml:space="preserve">Following Clinton’s </w:t>
      </w:r>
      <w:proofErr w:type="gramStart"/>
      <w:r w:rsidRPr="0059175F">
        <w:rPr>
          <w:b/>
        </w:rPr>
        <w:t>First</w:t>
      </w:r>
      <w:proofErr w:type="gramEnd"/>
      <w:r w:rsidRPr="0059175F">
        <w:rPr>
          <w:b/>
        </w:rPr>
        <w:t xml:space="preserve"> Visit To Russia As Secretary Of State</w:t>
      </w:r>
      <w:r>
        <w:rPr>
          <w:b/>
        </w:rPr>
        <w:t xml:space="preserve"> In October 2009</w:t>
      </w:r>
      <w:r w:rsidRPr="0059175F">
        <w:rPr>
          <w:b/>
        </w:rPr>
        <w:t>, A Senior Official Confirmed An “Agreement That Allows U.S. Military Planes To Transport Lethal Materiel Over Russia To Afghanistan.”</w:t>
      </w:r>
      <w:r>
        <w:t xml:space="preserve"> “Clinton's visit to Moscow is her first since becoming Washington's top diplomat and since President Barack Obama, who visited Russia in July, vowed to ‘reset’ U.S.-Russia relations. The senior official traveling with Clinton said that there had been some improvements in cooperation, including a recent agreement that allows U.S. military planes to transport lethal materiel over Russia to Afghanistan.” [Associated Press, </w:t>
      </w:r>
      <w:hyperlink r:id="rId512" w:history="1">
        <w:r w:rsidRPr="0059175F">
          <w:rPr>
            <w:rStyle w:val="Hyperlink"/>
          </w:rPr>
          <w:t>10/12/09</w:t>
        </w:r>
      </w:hyperlink>
      <w:r>
        <w:t>]</w:t>
      </w:r>
    </w:p>
    <w:p w:rsidR="00567DFC" w:rsidRDefault="00567DFC" w:rsidP="00567DFC"/>
    <w:p w:rsidR="00567DFC" w:rsidRPr="000F490B" w:rsidRDefault="00567DFC" w:rsidP="00567DFC">
      <w:pPr>
        <w:rPr>
          <w:b/>
          <w:u w:val="single"/>
        </w:rPr>
      </w:pPr>
      <w:r w:rsidRPr="000F490B">
        <w:rPr>
          <w:b/>
          <w:u w:val="single"/>
        </w:rPr>
        <w:t xml:space="preserve">SECRETARY CLINTON WAS </w:t>
      </w:r>
      <w:r>
        <w:rPr>
          <w:b/>
          <w:u w:val="single"/>
        </w:rPr>
        <w:t xml:space="preserve">AT TIMES </w:t>
      </w:r>
      <w:r w:rsidRPr="000F490B">
        <w:rPr>
          <w:b/>
          <w:u w:val="single"/>
        </w:rPr>
        <w:t>AN OUTSPOKEN CRITIC OF RUSSIAN PRESIDENT PUTIN</w:t>
      </w:r>
    </w:p>
    <w:p w:rsidR="00567DFC" w:rsidRDefault="00567DFC" w:rsidP="00567DFC"/>
    <w:p w:rsidR="00567DFC" w:rsidRDefault="00567DFC" w:rsidP="00567DFC">
      <w:r w:rsidRPr="00FF1E34">
        <w:rPr>
          <w:b/>
          <w:u w:val="single"/>
        </w:rPr>
        <w:t>Washington Post</w:t>
      </w:r>
      <w:r>
        <w:rPr>
          <w:b/>
        </w:rPr>
        <w:t xml:space="preserve">: </w:t>
      </w:r>
      <w:r w:rsidRPr="00FF1E34">
        <w:rPr>
          <w:b/>
        </w:rPr>
        <w:t>Putin Blamed Secretary Clinton For Inciting Protests Against His Administration, Saying “She Set A Tone For Some Of Our Public Figures…They Heard This Signal And La</w:t>
      </w:r>
      <w:r>
        <w:rPr>
          <w:b/>
        </w:rPr>
        <w:t>unched Active Work With The U.S.</w:t>
      </w:r>
      <w:r w:rsidRPr="00FF1E34">
        <w:rPr>
          <w:b/>
        </w:rPr>
        <w:t xml:space="preserve"> State Department.”</w:t>
      </w:r>
      <w:r>
        <w:t xml:space="preserve"> “Putin lacerated Secretary of State Hillary Rodham Clinton for questioning the validity of last Sunday’s parliamentary elections and suggested that she had galvanized thousands of protesters by declaring the vote ‘neither free nor fair.’ ‘She set the tone for some of our public figures inside the country, sent a signal to them. They heard this signal and launched active work with the U.S. State Department’s support,’ he said.” [Washington Post, </w:t>
      </w:r>
      <w:hyperlink r:id="rId513" w:history="1">
        <w:r w:rsidRPr="00FF1E34">
          <w:rPr>
            <w:rStyle w:val="Hyperlink"/>
          </w:rPr>
          <w:t>12/8/11</w:t>
        </w:r>
      </w:hyperlink>
      <w:r>
        <w:t>]</w:t>
      </w:r>
    </w:p>
    <w:p w:rsidR="00567DFC" w:rsidRDefault="00567DFC" w:rsidP="00567DFC"/>
    <w:p w:rsidR="00567DFC" w:rsidRDefault="00567DFC" w:rsidP="00567DFC">
      <w:r w:rsidRPr="00D862D4">
        <w:rPr>
          <w:b/>
          <w:u w:val="single"/>
        </w:rPr>
        <w:t>Reuters</w:t>
      </w:r>
      <w:r w:rsidRPr="00D862D4">
        <w:rPr>
          <w:b/>
        </w:rPr>
        <w:t xml:space="preserve">: In A Speech To The Organization For Security And Cooperation In Europe, Secretary Clinton Called Russia’s 2011 Parliamentary Elections “Neither Free Nor Fair.” </w:t>
      </w:r>
      <w:r>
        <w:t xml:space="preserve">“‘When authorities fail to prosecute those who attack people for exercising their rights or exposing abuses, they subvert justice and undermine the people's confidence in their governments,’ Clinton said in a speech at the meeting of the 56-nation </w:t>
      </w:r>
      <w:proofErr w:type="spellStart"/>
      <w:r>
        <w:t>OSCE</w:t>
      </w:r>
      <w:proofErr w:type="spellEnd"/>
      <w:r>
        <w:t xml:space="preserve">, Europe's biggest rights watchdog. ‘As we have seen in many places, and most recently in the Duma elections in Russia, elections that are neither free nor fair have the same effect,’ she added, in comments that went a step further than her criticism of the vote on Monday.” [Reuters, </w:t>
      </w:r>
      <w:hyperlink r:id="rId514" w:history="1">
        <w:r w:rsidRPr="00D862D4">
          <w:rPr>
            <w:rStyle w:val="Hyperlink"/>
          </w:rPr>
          <w:t>12/6/11</w:t>
        </w:r>
      </w:hyperlink>
      <w:r>
        <w:t>]</w:t>
      </w:r>
    </w:p>
    <w:p w:rsidR="00567DFC" w:rsidRDefault="00567DFC" w:rsidP="00567DFC"/>
    <w:p w:rsidR="00567DFC" w:rsidRDefault="00567DFC" w:rsidP="00567DFC">
      <w:r w:rsidRPr="00241D23">
        <w:rPr>
          <w:b/>
          <w:u w:val="single"/>
        </w:rPr>
        <w:t>Los Angeles Times</w:t>
      </w:r>
      <w:r>
        <w:rPr>
          <w:b/>
        </w:rPr>
        <w:t xml:space="preserve">: </w:t>
      </w:r>
      <w:r w:rsidRPr="00241D23">
        <w:rPr>
          <w:b/>
        </w:rPr>
        <w:t xml:space="preserve">Secretary Clinton Criticized The Conviction Of Russian Businessman Mikhail </w:t>
      </w:r>
      <w:proofErr w:type="spellStart"/>
      <w:r w:rsidRPr="00241D23">
        <w:rPr>
          <w:b/>
        </w:rPr>
        <w:t>Khodorovsky</w:t>
      </w:r>
      <w:proofErr w:type="spellEnd"/>
      <w:r w:rsidRPr="00241D23">
        <w:rPr>
          <w:b/>
        </w:rPr>
        <w:t xml:space="preserve">, Saying It </w:t>
      </w:r>
      <w:r>
        <w:rPr>
          <w:b/>
        </w:rPr>
        <w:t>“</w:t>
      </w:r>
      <w:r w:rsidRPr="00241D23">
        <w:rPr>
          <w:b/>
        </w:rPr>
        <w:t xml:space="preserve">Raises Serious Questions About…The Rule Of Law Being Overshadowed By Political Considerations.” </w:t>
      </w:r>
      <w:r>
        <w:t>“‘</w:t>
      </w:r>
      <w:r w:rsidRPr="004D6666">
        <w:t xml:space="preserve">Today's conviction in the second trial of Mikhail Khodorkovsky and </w:t>
      </w:r>
      <w:proofErr w:type="spellStart"/>
      <w:r w:rsidRPr="004D6666">
        <w:t>Platon</w:t>
      </w:r>
      <w:proofErr w:type="spellEnd"/>
      <w:r w:rsidRPr="004D6666">
        <w:t xml:space="preserve"> </w:t>
      </w:r>
      <w:proofErr w:type="spellStart"/>
      <w:r w:rsidRPr="004D6666">
        <w:t>Lebedev</w:t>
      </w:r>
      <w:proofErr w:type="spellEnd"/>
      <w:r w:rsidRPr="004D6666">
        <w:t xml:space="preserve"> on charges of embezzlement and money laundering raises serious questions about selective prosecution -- and about the rule of law being overshadow</w:t>
      </w:r>
      <w:r>
        <w:t>ed by political considerations,’</w:t>
      </w:r>
      <w:r w:rsidRPr="004D6666">
        <w:t xml:space="preserve"> Secretary of State Hillary Rodha</w:t>
      </w:r>
      <w:r>
        <w:t>m Clinton said in a statement. ‘</w:t>
      </w:r>
      <w:r w:rsidRPr="004D6666">
        <w:t>This and similar cases have a negative impact on Russia's reputation for fulfilling its international human rights obligations and im</w:t>
      </w:r>
      <w:r>
        <w:t xml:space="preserve">proving its investment climate.’” [Los Angeles Times, </w:t>
      </w:r>
      <w:hyperlink r:id="rId515" w:history="1">
        <w:r w:rsidRPr="004D6666">
          <w:rPr>
            <w:rStyle w:val="Hyperlink"/>
          </w:rPr>
          <w:t>12/28/10</w:t>
        </w:r>
      </w:hyperlink>
      <w:r>
        <w:t>]</w:t>
      </w:r>
    </w:p>
    <w:p w:rsidR="00567DFC" w:rsidRDefault="00567DFC" w:rsidP="00567DFC"/>
    <w:p w:rsidR="00567DFC" w:rsidRDefault="00567DFC" w:rsidP="00567DFC">
      <w:r w:rsidRPr="00E54010">
        <w:rPr>
          <w:b/>
          <w:u w:val="single"/>
        </w:rPr>
        <w:t>State Department</w:t>
      </w:r>
      <w:r>
        <w:rPr>
          <w:b/>
        </w:rPr>
        <w:t xml:space="preserve">: </w:t>
      </w:r>
      <w:r w:rsidRPr="001D2DB0">
        <w:rPr>
          <w:b/>
        </w:rPr>
        <w:t xml:space="preserve">Secretary Clinton Appeared On Russian Radio To Denounce The Killing Of Journalists And Urged Russia To Adopt “[Respect For] Human Rights, An Independent Judiciary, </w:t>
      </w:r>
      <w:proofErr w:type="gramStart"/>
      <w:r w:rsidRPr="001D2DB0">
        <w:rPr>
          <w:b/>
        </w:rPr>
        <w:t>A</w:t>
      </w:r>
      <w:proofErr w:type="gramEnd"/>
      <w:r w:rsidRPr="001D2DB0">
        <w:rPr>
          <w:b/>
        </w:rPr>
        <w:t xml:space="preserve"> Free Media.”</w:t>
      </w:r>
      <w:r>
        <w:t xml:space="preserve"> “Yesterday at </w:t>
      </w:r>
      <w:proofErr w:type="spellStart"/>
      <w:r>
        <w:t>Spaso</w:t>
      </w:r>
      <w:proofErr w:type="spellEnd"/>
      <w:r>
        <w:t xml:space="preserve"> House, I was honored to address a group of activists on behalf of civil society, democracy, anticorruption, human rights, and very clearly said the United States stands by our values. We support those who are struggling on behalf of the universal rights of men and women and who want to see their country improve and become even stronger and better. So we are very clearly committed to supporting people who are democracy advocates in every sense of the world. We also believe that we can have a broader, more effective relationship, government-to-government, than perhaps the prior administration did, because we think we have a lot to work on together…I have no doubt in my mind that democracy is in Russia’s best interests, that respecting human rights, an independent judiciary, a free media are in the interests of building a strong, stable political system that provides a platform for broadly shared prosperity. We will continue to say that and we will continue to support those who also stand for those values….</w:t>
      </w:r>
      <w:r w:rsidRPr="001D2DB0">
        <w:t xml:space="preserve"> I mentioned the killings of journalists, and I said that this is a matter of grave concern not just to the United States, but to the people of Russia, and not just to the activists, but to people who worry that unsolved killings are a very serious challenge to order and to the fair functioning of society, and that we did not believe that enough was being done to make sure that no one had impunity from prosecution who might have been involved in any such criminal acts.</w:t>
      </w:r>
      <w:r>
        <w:t xml:space="preserve">” [State Department, </w:t>
      </w:r>
      <w:hyperlink r:id="rId516" w:history="1">
        <w:r w:rsidRPr="001D2DB0">
          <w:rPr>
            <w:rStyle w:val="Hyperlink"/>
          </w:rPr>
          <w:t>10/14/09</w:t>
        </w:r>
      </w:hyperlink>
      <w:r>
        <w:t>]</w:t>
      </w:r>
    </w:p>
    <w:p w:rsidR="00567DFC" w:rsidRDefault="00567DFC" w:rsidP="00567DFC"/>
    <w:p w:rsidR="00567DFC" w:rsidRDefault="00567DFC" w:rsidP="00567DFC">
      <w:pPr>
        <w:pStyle w:val="Heading2"/>
      </w:pPr>
      <w:bookmarkStart w:id="202" w:name="_Toc422218159"/>
      <w:r>
        <w:t>ASIA</w:t>
      </w:r>
      <w:bookmarkEnd w:id="202"/>
    </w:p>
    <w:p w:rsidR="00567DFC" w:rsidRDefault="00567DFC" w:rsidP="00567DFC"/>
    <w:p w:rsidR="00DF0071" w:rsidRDefault="00DF0071" w:rsidP="00567DFC">
      <w:pPr>
        <w:pStyle w:val="Heading3"/>
      </w:pPr>
      <w:bookmarkStart w:id="203" w:name="_Toc422218160"/>
      <w:r>
        <w:t>PIVOT</w:t>
      </w:r>
    </w:p>
    <w:p w:rsidR="00DF0071" w:rsidRDefault="00DF0071" w:rsidP="00DF0071"/>
    <w:p w:rsidR="00DF0071" w:rsidRPr="00DF0071" w:rsidRDefault="00DF0071" w:rsidP="00DF0071">
      <w:r w:rsidRPr="00770483">
        <w:rPr>
          <w:b/>
        </w:rPr>
        <w:t>Susan Rice</w:t>
      </w:r>
      <w:r w:rsidR="00770483" w:rsidRPr="00770483">
        <w:rPr>
          <w:b/>
        </w:rPr>
        <w:t xml:space="preserve">: Secretary Clinton “Was Instrumental In Formulating </w:t>
      </w:r>
      <w:proofErr w:type="gramStart"/>
      <w:r w:rsidR="00770483" w:rsidRPr="00770483">
        <w:rPr>
          <w:b/>
        </w:rPr>
        <w:t>And</w:t>
      </w:r>
      <w:proofErr w:type="gramEnd"/>
      <w:r w:rsidR="00770483" w:rsidRPr="00770483">
        <w:rPr>
          <w:b/>
        </w:rPr>
        <w:t xml:space="preserve"> Implementing The Rebalance To Asia, Of Which The Trans-Pacific Partnership Is A Part.”</w:t>
      </w:r>
      <w:r w:rsidR="00770483">
        <w:t xml:space="preserve"> </w:t>
      </w:r>
      <w:r>
        <w:t>“</w:t>
      </w:r>
      <w:r w:rsidRPr="00DF0071">
        <w:t xml:space="preserve">In an interview with Bloomberg's With All Due Respect set to air Thursday, Rice said the Democratic presidential candidate </w:t>
      </w:r>
      <w:r>
        <w:t>‘</w:t>
      </w:r>
      <w:r w:rsidRPr="00DF0071">
        <w:t>was instrumental in formulating and implementing the rebalance to Asia, of which the Trans-Pacific Partnership is a part,</w:t>
      </w:r>
      <w:r>
        <w:t>’</w:t>
      </w:r>
      <w:r w:rsidRPr="00DF0071">
        <w:t xml:space="preserve"> as the U.S.'s top diplomat.</w:t>
      </w:r>
      <w:r>
        <w:t xml:space="preserve">” [Bloomberg, </w:t>
      </w:r>
      <w:hyperlink r:id="rId517" w:history="1">
        <w:r w:rsidRPr="00DF0071">
          <w:rPr>
            <w:rStyle w:val="Hyperlink"/>
          </w:rPr>
          <w:t>6/18/15</w:t>
        </w:r>
      </w:hyperlink>
      <w:r>
        <w:t>]</w:t>
      </w:r>
    </w:p>
    <w:p w:rsidR="00DF0071" w:rsidRDefault="00DF0071" w:rsidP="00DF0071"/>
    <w:p w:rsidR="00567DFC" w:rsidRDefault="00567DFC" w:rsidP="00567DFC">
      <w:pPr>
        <w:pStyle w:val="Heading3"/>
      </w:pPr>
      <w:r>
        <w:t>CHINA</w:t>
      </w:r>
      <w:bookmarkEnd w:id="203"/>
    </w:p>
    <w:p w:rsidR="00567DFC" w:rsidRDefault="00567DFC" w:rsidP="00567DFC">
      <w:pPr>
        <w:jc w:val="both"/>
      </w:pPr>
    </w:p>
    <w:p w:rsidR="00567DFC" w:rsidRDefault="00567DFC" w:rsidP="00567DFC">
      <w:pPr>
        <w:rPr>
          <w:b/>
          <w:u w:val="single"/>
        </w:rPr>
      </w:pPr>
      <w:r>
        <w:rPr>
          <w:b/>
          <w:u w:val="single"/>
        </w:rPr>
        <w:t>SECRETARY CLINTON HAS BEEN PRAISED FOR THE FIRMNESS SHE DISPLAYED TOWARDS CHINA AND HER COMMITMENT TO FORWARDING THE U.S. “PIVOT TO ASIA”</w:t>
      </w:r>
    </w:p>
    <w:p w:rsidR="00567DFC" w:rsidRDefault="00567DFC" w:rsidP="00567DFC">
      <w:pPr>
        <w:rPr>
          <w:b/>
          <w:u w:val="single"/>
        </w:rPr>
      </w:pPr>
    </w:p>
    <w:p w:rsidR="00567DFC" w:rsidRDefault="00567DFC" w:rsidP="00567DFC">
      <w:r>
        <w:rPr>
          <w:b/>
        </w:rPr>
        <w:t xml:space="preserve">Michael O’Hanlon </w:t>
      </w:r>
      <w:proofErr w:type="gramStart"/>
      <w:r>
        <w:rPr>
          <w:b/>
        </w:rPr>
        <w:t>Of</w:t>
      </w:r>
      <w:proofErr w:type="gramEnd"/>
      <w:r>
        <w:rPr>
          <w:b/>
        </w:rPr>
        <w:t xml:space="preserve"> The </w:t>
      </w:r>
      <w:r w:rsidRPr="009B6AA5">
        <w:rPr>
          <w:b/>
          <w:u w:val="single"/>
        </w:rPr>
        <w:t>Brookings Institut</w:t>
      </w:r>
      <w:r>
        <w:rPr>
          <w:b/>
          <w:u w:val="single"/>
        </w:rPr>
        <w:t>ion</w:t>
      </w:r>
      <w:r w:rsidRPr="005B71DE">
        <w:rPr>
          <w:b/>
        </w:rPr>
        <w:t>: Secretary Clinton’s “Firmness,” “Clarity,” And “Respect For China…Bode Well For How She Would Handle Beijing As President.”</w:t>
      </w:r>
      <w:r>
        <w:t xml:space="preserve"> “</w:t>
      </w:r>
      <w:r w:rsidRPr="00E47817">
        <w:t xml:space="preserve">There is </w:t>
      </w:r>
      <w:proofErr w:type="gramStart"/>
      <w:r w:rsidRPr="00E47817">
        <w:t>a firmness</w:t>
      </w:r>
      <w:proofErr w:type="gramEnd"/>
      <w:r w:rsidRPr="00E47817">
        <w:t xml:space="preserve"> in Hillary Clinton’s thinking about China that provides a good guide to policy and that is less well articulated by the current Obama team. She makes issues easy to understand. </w:t>
      </w:r>
      <w:proofErr w:type="gramStart"/>
      <w:r w:rsidRPr="00E47817">
        <w:t>The clarity of her thinking, respect for China and awareness of how assertive it can be—and the stakes for the U.S.–bode well for how she would handle Beijing as president.</w:t>
      </w:r>
      <w:r>
        <w:t>”</w:t>
      </w:r>
      <w:proofErr w:type="gramEnd"/>
      <w:r>
        <w:t xml:space="preserve"> [Michael O’Hanlon, Wall Street Journal, </w:t>
      </w:r>
      <w:hyperlink r:id="rId518" w:history="1">
        <w:r w:rsidRPr="00EC57DD">
          <w:rPr>
            <w:rStyle w:val="Hyperlink"/>
          </w:rPr>
          <w:t>7/28/14</w:t>
        </w:r>
      </w:hyperlink>
      <w:r>
        <w:t>]</w:t>
      </w:r>
    </w:p>
    <w:p w:rsidR="00567DFC" w:rsidRDefault="00567DFC" w:rsidP="00567DFC"/>
    <w:p w:rsidR="00567DFC" w:rsidRPr="00D909D4" w:rsidRDefault="00567DFC" w:rsidP="00567DFC">
      <w:r w:rsidRPr="00D909D4">
        <w:rPr>
          <w:b/>
        </w:rPr>
        <w:t>Claremont Mc</w:t>
      </w:r>
      <w:r>
        <w:rPr>
          <w:b/>
        </w:rPr>
        <w:t>K</w:t>
      </w:r>
      <w:r w:rsidRPr="00D909D4">
        <w:rPr>
          <w:b/>
        </w:rPr>
        <w:t xml:space="preserve">enna College Professor </w:t>
      </w:r>
      <w:proofErr w:type="spellStart"/>
      <w:r w:rsidRPr="00D909D4">
        <w:rPr>
          <w:b/>
        </w:rPr>
        <w:t>Minxin</w:t>
      </w:r>
      <w:proofErr w:type="spellEnd"/>
      <w:r w:rsidRPr="00D909D4">
        <w:rPr>
          <w:b/>
        </w:rPr>
        <w:t xml:space="preserve"> Pei: “Of Recent American Secretaries Of State Since Henry Kissinger, No One Has Left Behind As Consequential A Legacy In East Asia As Hillary Rodham Clinton.”</w:t>
      </w:r>
      <w:r>
        <w:rPr>
          <w:b/>
        </w:rPr>
        <w:t xml:space="preserve"> </w:t>
      </w:r>
      <w:r>
        <w:t>[</w:t>
      </w:r>
      <w:proofErr w:type="spellStart"/>
      <w:r>
        <w:t>Minxin</w:t>
      </w:r>
      <w:proofErr w:type="spellEnd"/>
      <w:r>
        <w:t xml:space="preserve"> Pei, New York Times, </w:t>
      </w:r>
      <w:hyperlink r:id="rId519" w:history="1">
        <w:r w:rsidRPr="00D909D4">
          <w:rPr>
            <w:rStyle w:val="Hyperlink"/>
          </w:rPr>
          <w:t>5/12/13</w:t>
        </w:r>
      </w:hyperlink>
      <w:r>
        <w:t>]</w:t>
      </w:r>
    </w:p>
    <w:p w:rsidR="00567DFC" w:rsidRDefault="00567DFC" w:rsidP="00567DFC">
      <w:r>
        <w:t xml:space="preserve"> </w:t>
      </w:r>
    </w:p>
    <w:p w:rsidR="00567DFC" w:rsidRDefault="00567DFC" w:rsidP="00567DFC">
      <w:r w:rsidRPr="00D909D4">
        <w:rPr>
          <w:b/>
        </w:rPr>
        <w:lastRenderedPageBreak/>
        <w:t>Claremont Mc</w:t>
      </w:r>
      <w:r>
        <w:rPr>
          <w:b/>
        </w:rPr>
        <w:t>K</w:t>
      </w:r>
      <w:r w:rsidRPr="00D909D4">
        <w:rPr>
          <w:b/>
        </w:rPr>
        <w:t xml:space="preserve">enna College Professor </w:t>
      </w:r>
      <w:proofErr w:type="spellStart"/>
      <w:r w:rsidRPr="00D909D4">
        <w:rPr>
          <w:b/>
        </w:rPr>
        <w:t>Minxin</w:t>
      </w:r>
      <w:proofErr w:type="spellEnd"/>
      <w:r w:rsidRPr="00D909D4">
        <w:rPr>
          <w:b/>
        </w:rPr>
        <w:t xml:space="preserve"> Pei: </w:t>
      </w:r>
      <w:r>
        <w:rPr>
          <w:b/>
        </w:rPr>
        <w:t xml:space="preserve">By </w:t>
      </w:r>
      <w:proofErr w:type="gramStart"/>
      <w:r>
        <w:rPr>
          <w:b/>
        </w:rPr>
        <w:t>The End Of</w:t>
      </w:r>
      <w:proofErr w:type="gramEnd"/>
      <w:r>
        <w:rPr>
          <w:b/>
        </w:rPr>
        <w:t xml:space="preserve"> Secretary Clinton’s Tenure, </w:t>
      </w:r>
      <w:r w:rsidRPr="007970C1">
        <w:rPr>
          <w:b/>
        </w:rPr>
        <w:t>“Washington Had Not Only Made Up The Ground Lost During The Past Decade, But Also Had Completely Regained Strategic Initiative In East Asia.”</w:t>
      </w:r>
      <w:r>
        <w:t xml:space="preserve"> “Of recent American secretaries of state since Henry Kissinger, no one has left behind as consequential a legacy in East Asia as Hillary Rodham Clinton. When she became America’s top diplomat in 2009, the United States was widely seen in the region as being increasingly eclipsed by a rising China. By the time she retired from the Foggy Bottom, Washington had not only made up the ground lost during the past decade, but also had completely regained strategic initiative in East Asia. America’s ties with its key allies have never been better. Washington has also greatly improved relations with the Southeast Asia.” [</w:t>
      </w:r>
      <w:proofErr w:type="spellStart"/>
      <w:r>
        <w:t>Minxin</w:t>
      </w:r>
      <w:proofErr w:type="spellEnd"/>
      <w:r>
        <w:t xml:space="preserve"> Pei</w:t>
      </w:r>
      <w:proofErr w:type="gramStart"/>
      <w:r>
        <w:t>,  New</w:t>
      </w:r>
      <w:proofErr w:type="gramEnd"/>
      <w:r>
        <w:t xml:space="preserve"> York Times, </w:t>
      </w:r>
      <w:hyperlink r:id="rId520" w:history="1">
        <w:r w:rsidRPr="00D909D4">
          <w:rPr>
            <w:rStyle w:val="Hyperlink"/>
          </w:rPr>
          <w:t>5/12/13</w:t>
        </w:r>
      </w:hyperlink>
      <w:r>
        <w:t>]</w:t>
      </w:r>
    </w:p>
    <w:p w:rsidR="00567DFC" w:rsidRDefault="00567DFC" w:rsidP="00567DFC"/>
    <w:p w:rsidR="00567DFC" w:rsidRDefault="00567DFC" w:rsidP="00567DFC">
      <w:r w:rsidRPr="00D909D4">
        <w:rPr>
          <w:b/>
        </w:rPr>
        <w:t>Claremont Mc</w:t>
      </w:r>
      <w:r>
        <w:rPr>
          <w:b/>
        </w:rPr>
        <w:t>K</w:t>
      </w:r>
      <w:r w:rsidRPr="00D909D4">
        <w:rPr>
          <w:b/>
        </w:rPr>
        <w:t xml:space="preserve">enna College Professor </w:t>
      </w:r>
      <w:proofErr w:type="spellStart"/>
      <w:r w:rsidRPr="00D909D4">
        <w:rPr>
          <w:b/>
        </w:rPr>
        <w:t>Minxin</w:t>
      </w:r>
      <w:proofErr w:type="spellEnd"/>
      <w:r w:rsidRPr="00D909D4">
        <w:rPr>
          <w:b/>
        </w:rPr>
        <w:t xml:space="preserve"> Pei:</w:t>
      </w:r>
      <w:r>
        <w:rPr>
          <w:b/>
        </w:rPr>
        <w:t xml:space="preserve"> </w:t>
      </w:r>
      <w:r w:rsidRPr="00BA0BD2">
        <w:rPr>
          <w:b/>
        </w:rPr>
        <w:t xml:space="preserve">When “Signs </w:t>
      </w:r>
      <w:proofErr w:type="gramStart"/>
      <w:r w:rsidRPr="00BA0BD2">
        <w:rPr>
          <w:b/>
        </w:rPr>
        <w:t>Of</w:t>
      </w:r>
      <w:proofErr w:type="gramEnd"/>
      <w:r w:rsidRPr="00BA0BD2">
        <w:rPr>
          <w:b/>
        </w:rPr>
        <w:t xml:space="preserve"> Chinese Assertive Behavior Toward Its Neighbors Raised Alarms In The Region,” Secretary Clinton “Championed A More Hard-Edged Policy Toward Beijing That Later Became Known As The ‘Pivot’ To Asia.”</w:t>
      </w:r>
      <w:r>
        <w:t xml:space="preserve"> “</w:t>
      </w:r>
      <w:r w:rsidRPr="00BA0BD2">
        <w:t xml:space="preserve">For example, when </w:t>
      </w:r>
      <w:r>
        <w:t>[Secretary Clinton]</w:t>
      </w:r>
      <w:r w:rsidRPr="00BA0BD2">
        <w:t xml:space="preserve"> first became secretary of state, she went to East Asia in early 2009 and tried a policy that focused on U.S.-China cooperation in regional affairs. By mid-2010, when such a policy yielded no results and signs of Chinese assertive behavior toward its neighbors raised alarms in the region, she immediately changed course and championed a more hard-edged policy toward Beijing that l</w:t>
      </w:r>
      <w:r>
        <w:t>ater became known as the ‘pivot’</w:t>
      </w:r>
      <w:r w:rsidRPr="00BA0BD2">
        <w:t xml:space="preserve"> to Asia.</w:t>
      </w:r>
      <w:r>
        <w:t>” [</w:t>
      </w:r>
      <w:proofErr w:type="spellStart"/>
      <w:r>
        <w:t>Minxin</w:t>
      </w:r>
      <w:proofErr w:type="spellEnd"/>
      <w:r>
        <w:t xml:space="preserve"> Pei, New York Times, </w:t>
      </w:r>
      <w:hyperlink r:id="rId521" w:history="1">
        <w:r w:rsidRPr="00D909D4">
          <w:rPr>
            <w:rStyle w:val="Hyperlink"/>
          </w:rPr>
          <w:t>5/12/13</w:t>
        </w:r>
      </w:hyperlink>
      <w:r>
        <w:t>]</w:t>
      </w:r>
    </w:p>
    <w:p w:rsidR="00567DFC" w:rsidRDefault="00567DFC" w:rsidP="00567DFC"/>
    <w:p w:rsidR="00567DFC" w:rsidRDefault="00567DFC" w:rsidP="00567DFC">
      <w:r w:rsidRPr="00DF0C3D">
        <w:rPr>
          <w:b/>
          <w:u w:val="single"/>
        </w:rPr>
        <w:t>Brookings Institution</w:t>
      </w:r>
      <w:r w:rsidRPr="00DF0C3D">
        <w:rPr>
          <w:b/>
        </w:rPr>
        <w:t xml:space="preserve"> Scholar Michael O’Hanlon:  Secretary “Clinton Was Stalwart In Supporting Allies That Felt Threatened By Beijing, Saying So Publicly And Emphatically In Numerous Key Visits, As In Manila And Southeast Asia.”</w:t>
      </w:r>
      <w:r>
        <w:t xml:space="preserve"> “</w:t>
      </w:r>
      <w:r w:rsidRPr="00DF0C3D">
        <w:t>Clinton was stalwart in supporting allies that felt threatened by Beijing, saying so publicly and emphatically in numerous key visits, as in Manila and Southeast Asia. She also called for a multilateral approach, rather than China's preferred set of bilateral dealings with smaller and weaker neighbors, in settling disputes over contested territories in the South China Sea. Regional states appreciated her willingness to support their interests, and to incur anger from Beijing, in doing so.</w:t>
      </w:r>
      <w:r>
        <w:t xml:space="preserve">” [Michael O’Hanlon, Brookings Institution, </w:t>
      </w:r>
      <w:hyperlink r:id="rId522" w:history="1">
        <w:r w:rsidRPr="00DF0C3D">
          <w:rPr>
            <w:rStyle w:val="Hyperlink"/>
          </w:rPr>
          <w:t>12/13/13</w:t>
        </w:r>
      </w:hyperlink>
      <w:r>
        <w:t>]</w:t>
      </w:r>
    </w:p>
    <w:p w:rsidR="00567DFC" w:rsidRDefault="00567DFC" w:rsidP="00567DFC"/>
    <w:p w:rsidR="00567DFC" w:rsidRDefault="00567DFC" w:rsidP="00567DFC">
      <w:r w:rsidRPr="00D96D8D">
        <w:rPr>
          <w:b/>
          <w:u w:val="single"/>
        </w:rPr>
        <w:t>New York Times</w:t>
      </w:r>
      <w:r w:rsidRPr="00D96D8D">
        <w:rPr>
          <w:b/>
        </w:rPr>
        <w:t xml:space="preserve">: Under Secretary Clinton, </w:t>
      </w:r>
      <w:proofErr w:type="gramStart"/>
      <w:r w:rsidRPr="00D96D8D">
        <w:rPr>
          <w:b/>
        </w:rPr>
        <w:t>The</w:t>
      </w:r>
      <w:proofErr w:type="gramEnd"/>
      <w:r w:rsidRPr="00D96D8D">
        <w:rPr>
          <w:b/>
        </w:rPr>
        <w:t xml:space="preserve"> U.S. Issued A “Sharp Rebuke To China” By Siding With China’s “Smaller Asian Neighbors” In A Dispute Over Islands In The South China Sea.</w:t>
      </w:r>
      <w:r>
        <w:t xml:space="preserve"> “Opening a new source of potential friction with China, the Obama administration said Friday that it would step into a tangled dispute between China and its smaller Asian neighbors over a string of strategically significant islands in the South China Sea. Secretary of State Hillary Rodham Clinton, speaking at an Asian regional security meeting in Vietnam, stressed that the United States remained neutral on which regional countries had stronger territorial claims to the islands. But she said that the United States had an interest in preserving free shipping in the area and that it would be willing to facilitate multilateral talks on the issue. </w:t>
      </w:r>
      <w:proofErr w:type="gramStart"/>
      <w:r w:rsidRPr="00D96D8D">
        <w:t>Though presented as an offer to help ease tensions, the stance amounts to a sharp rebuke to China.</w:t>
      </w:r>
      <w:proofErr w:type="gramEnd"/>
      <w:r w:rsidRPr="00D96D8D">
        <w:t xml:space="preserve"> Beijing has insisted for years that all the islands belong to China and that any disputes should be resolved by China. In March, senior Chinese officials pointedly warned their American counterparts that they would brook no interference in the South China Sea, which they called part of the </w:t>
      </w:r>
      <w:r>
        <w:t>‘</w:t>
      </w:r>
      <w:r w:rsidRPr="00D96D8D">
        <w:t>core interest</w:t>
      </w:r>
      <w:r>
        <w:t>’</w:t>
      </w:r>
      <w:r w:rsidRPr="00D96D8D">
        <w:t xml:space="preserve"> of sovereignty.</w:t>
      </w:r>
      <w:r>
        <w:t xml:space="preserve">” [New York Times, </w:t>
      </w:r>
      <w:hyperlink r:id="rId523" w:history="1">
        <w:r>
          <w:rPr>
            <w:rStyle w:val="Hyperlink"/>
          </w:rPr>
          <w:t>7/23/10</w:t>
        </w:r>
      </w:hyperlink>
      <w:r>
        <w:t>]</w:t>
      </w:r>
    </w:p>
    <w:p w:rsidR="00257015" w:rsidRDefault="00257015" w:rsidP="00567DFC"/>
    <w:p w:rsidR="00257015" w:rsidRDefault="00257015" w:rsidP="00567DFC">
      <w:r w:rsidRPr="001B455F">
        <w:rPr>
          <w:b/>
        </w:rPr>
        <w:t xml:space="preserve">As </w:t>
      </w:r>
      <w:r w:rsidRPr="001B455F">
        <w:rPr>
          <w:b/>
        </w:rPr>
        <w:t xml:space="preserve">A Senator, </w:t>
      </w:r>
      <w:r>
        <w:rPr>
          <w:b/>
        </w:rPr>
        <w:t xml:space="preserve">Clinton </w:t>
      </w:r>
      <w:r w:rsidRPr="001B455F">
        <w:rPr>
          <w:b/>
        </w:rPr>
        <w:t xml:space="preserve">Pressured </w:t>
      </w:r>
      <w:r w:rsidRPr="001B455F">
        <w:rPr>
          <w:b/>
        </w:rPr>
        <w:t xml:space="preserve">China </w:t>
      </w:r>
      <w:r w:rsidRPr="001B455F">
        <w:rPr>
          <w:b/>
        </w:rPr>
        <w:t>To Drop Discriminatory Trade Practices</w:t>
      </w:r>
      <w:r w:rsidRPr="001B455F">
        <w:rPr>
          <w:b/>
        </w:rPr>
        <w:t xml:space="preserve">. </w:t>
      </w:r>
      <w:r w:rsidRPr="001B455F">
        <w:t>[Hillary Clinton, Hard Choices, 6/10/14]</w:t>
      </w:r>
    </w:p>
    <w:p w:rsidR="00257015" w:rsidRDefault="00257015" w:rsidP="00567DFC"/>
    <w:p w:rsidR="00257015" w:rsidRDefault="00257015" w:rsidP="00257015">
      <w:r>
        <w:rPr>
          <w:b/>
        </w:rPr>
        <w:t xml:space="preserve">Clinton </w:t>
      </w:r>
      <w:r>
        <w:rPr>
          <w:b/>
        </w:rPr>
        <w:t xml:space="preserve">Urged China </w:t>
      </w:r>
      <w:r>
        <w:rPr>
          <w:b/>
        </w:rPr>
        <w:t xml:space="preserve">To Let Its Currency Rise As </w:t>
      </w:r>
      <w:r>
        <w:rPr>
          <w:b/>
        </w:rPr>
        <w:t xml:space="preserve">Secretary </w:t>
      </w:r>
      <w:r>
        <w:rPr>
          <w:b/>
        </w:rPr>
        <w:t xml:space="preserve">Of </w:t>
      </w:r>
      <w:r>
        <w:rPr>
          <w:b/>
        </w:rPr>
        <w:t>State</w:t>
      </w:r>
      <w:r>
        <w:rPr>
          <w:b/>
        </w:rPr>
        <w:t>.</w:t>
      </w:r>
      <w:r>
        <w:t xml:space="preserve"> [Hillary Clinton, Hard Choices, 6/10/14]</w:t>
      </w:r>
    </w:p>
    <w:p w:rsidR="00257015" w:rsidRDefault="00257015" w:rsidP="00257015"/>
    <w:p w:rsidR="00257015" w:rsidRDefault="00257015" w:rsidP="00257015">
      <w:r w:rsidRPr="00296966">
        <w:rPr>
          <w:b/>
        </w:rPr>
        <w:t xml:space="preserve">2005: </w:t>
      </w:r>
      <w:r>
        <w:rPr>
          <w:b/>
        </w:rPr>
        <w:t xml:space="preserve">Then-Senator Clinton </w:t>
      </w:r>
      <w:r w:rsidRPr="00296966">
        <w:rPr>
          <w:b/>
        </w:rPr>
        <w:t xml:space="preserve">Voted </w:t>
      </w:r>
      <w:r w:rsidRPr="00296966">
        <w:rPr>
          <w:b/>
        </w:rPr>
        <w:t xml:space="preserve">In Favor Of Authorizing Action Against </w:t>
      </w:r>
      <w:r w:rsidRPr="00296966">
        <w:rPr>
          <w:b/>
        </w:rPr>
        <w:t xml:space="preserve">China </w:t>
      </w:r>
      <w:r w:rsidRPr="00296966">
        <w:rPr>
          <w:b/>
        </w:rPr>
        <w:t xml:space="preserve">If </w:t>
      </w:r>
      <w:r w:rsidRPr="00296966">
        <w:rPr>
          <w:b/>
        </w:rPr>
        <w:t xml:space="preserve">China </w:t>
      </w:r>
      <w:r w:rsidRPr="00296966">
        <w:rPr>
          <w:b/>
        </w:rPr>
        <w:t>Refused To Change Currency Manipulation Practices</w:t>
      </w:r>
      <w:r>
        <w:t xml:space="preserve">. </w:t>
      </w:r>
      <w:r>
        <w:t>[</w:t>
      </w:r>
      <w:proofErr w:type="spellStart"/>
      <w:r>
        <w:t>S.Amdt</w:t>
      </w:r>
      <w:proofErr w:type="spellEnd"/>
      <w:r>
        <w:t>. 309, S.600, Vote 86, 109</w:t>
      </w:r>
      <w:r w:rsidRPr="00B40005">
        <w:rPr>
          <w:vertAlign w:val="superscript"/>
        </w:rPr>
        <w:t>th</w:t>
      </w:r>
      <w:r>
        <w:t xml:space="preserve"> Congress, </w:t>
      </w:r>
      <w:hyperlink r:id="rId524" w:history="1">
        <w:r w:rsidRPr="00296966">
          <w:rPr>
            <w:rStyle w:val="Hyperlink"/>
          </w:rPr>
          <w:t>4/6/05</w:t>
        </w:r>
      </w:hyperlink>
      <w:r>
        <w:t>]</w:t>
      </w:r>
    </w:p>
    <w:p w:rsidR="00567DFC" w:rsidRDefault="00567DFC" w:rsidP="00567DFC"/>
    <w:p w:rsidR="00567DFC" w:rsidRDefault="00567DFC" w:rsidP="00567DFC">
      <w:pPr>
        <w:pStyle w:val="Heading3"/>
      </w:pPr>
      <w:bookmarkStart w:id="204" w:name="_Toc422218161"/>
      <w:r>
        <w:t>NORTH KOREA</w:t>
      </w:r>
      <w:bookmarkEnd w:id="204"/>
    </w:p>
    <w:p w:rsidR="00567DFC" w:rsidRDefault="00567DFC" w:rsidP="00567DFC"/>
    <w:p w:rsidR="00567DFC" w:rsidRPr="00CC2838" w:rsidRDefault="00567DFC" w:rsidP="00567DFC">
      <w:pPr>
        <w:rPr>
          <w:b/>
          <w:u w:val="single"/>
        </w:rPr>
      </w:pPr>
      <w:r w:rsidRPr="00CC2838">
        <w:rPr>
          <w:b/>
          <w:u w:val="single"/>
        </w:rPr>
        <w:lastRenderedPageBreak/>
        <w:t>SECRETARY CLINTON WORKED TO PASS UN SANCTIONS AGAINST NORTH KOREA FOR PERFORMING A PROVOCATIVE NUCLEAR TEST, SECURING RUSSIAN AND CHINESE COOPERATION FOR THE SANCTIONS AND THEIR IMPLEMENTATION</w:t>
      </w:r>
    </w:p>
    <w:p w:rsidR="00567DFC" w:rsidRDefault="00567DFC" w:rsidP="00567DFC">
      <w:pPr>
        <w:rPr>
          <w:b/>
        </w:rPr>
      </w:pPr>
    </w:p>
    <w:p w:rsidR="00567DFC" w:rsidRDefault="00567DFC" w:rsidP="00567DFC">
      <w:r w:rsidRPr="00A73A73">
        <w:rPr>
          <w:b/>
        </w:rPr>
        <w:t xml:space="preserve">Secretary Clinton: </w:t>
      </w:r>
      <w:r>
        <w:rPr>
          <w:b/>
        </w:rPr>
        <w:t xml:space="preserve">In 2009, </w:t>
      </w:r>
      <w:r w:rsidRPr="00A73A73">
        <w:rPr>
          <w:b/>
        </w:rPr>
        <w:t>“Working Closely With Ambassador Susan Rice In New York, I Spent Hours On The Phone With Leaders In Beijing, Moscow, Tokyo, And Other Capitals Drumming Up Support For A Strong Resolution Imposing Sanctions On The Regime In Pyongyang .”</w:t>
      </w:r>
      <w:r>
        <w:t xml:space="preserve"> “</w:t>
      </w:r>
      <w:r w:rsidRPr="00A73A73">
        <w:t>Our first step was to see if action was possible at the United Nations. Working closely with Ambassador Susan Rice in New York, I spent hours on the phone with leaders in Beijing, Moscow, Tokyo, and other capitals drumming up support for a strong resolution imposing sanctions on the regime in Pyongyang. Everyone agreed that the nuclear test was unacceptable, but what to do about it was another story</w:t>
      </w:r>
      <w:r>
        <w:t>…By mid-June, our efforts paid off. All the members of the UN Security Council agreed to impose additional sanctions. We had to make some concessions to get Chinese and Russian backing, but this was still the toughest measure ever imposed on North Korea, and I was pleased we were finally able to muster a unified international response.” [Hillary Clinton, Hard Choices, 6/10/14]</w:t>
      </w:r>
    </w:p>
    <w:p w:rsidR="00567DFC" w:rsidRDefault="00567DFC" w:rsidP="00567DFC"/>
    <w:p w:rsidR="00567DFC" w:rsidRDefault="00567DFC" w:rsidP="00567DFC">
      <w:pPr>
        <w:pStyle w:val="Sub-Bullet"/>
      </w:pPr>
      <w:r w:rsidRPr="00A73A73">
        <w:rPr>
          <w:b/>
          <w:u w:val="single"/>
        </w:rPr>
        <w:t>New York Times</w:t>
      </w:r>
      <w:r w:rsidRPr="00A73A73">
        <w:rPr>
          <w:b/>
        </w:rPr>
        <w:t xml:space="preserve">: </w:t>
      </w:r>
      <w:r>
        <w:rPr>
          <w:b/>
        </w:rPr>
        <w:t xml:space="preserve">In June 2009, </w:t>
      </w:r>
      <w:r w:rsidRPr="00A73A73">
        <w:rPr>
          <w:b/>
        </w:rPr>
        <w:t>“Responding Vigorously To A Recent North Korean Nuclear Test, The Security Council Voted Unanimously Friday On An Enhanced Package Of Sanctions…Considered Tougher Than Previous Versions Largely Because China And Russia…Agreed To A Mixture Of Financial And Trade Restrictions.”</w:t>
      </w:r>
      <w:r>
        <w:t xml:space="preserve"> “Responding vigorously to a recent North Korean nuclear test, the Security Council voted unanimously Friday on an enhanced package of sanctions that, among other things, calls upon United Nations members to inspect cargo vessels and airplanes suspected of carrying military </w:t>
      </w:r>
      <w:proofErr w:type="spellStart"/>
      <w:r>
        <w:t>matériel</w:t>
      </w:r>
      <w:proofErr w:type="spellEnd"/>
      <w:r>
        <w:t xml:space="preserve"> in or out of the country. The sanctions in Resolution 1874 were considered tougher than previous versions largely because China and Russia, the closest thing North Korea has to friends, agreed to a mixture of financial and trade restrictions designed to choke off military development.” [New York Times, </w:t>
      </w:r>
      <w:hyperlink r:id="rId525" w:history="1">
        <w:r w:rsidRPr="00A73A73">
          <w:rPr>
            <w:rStyle w:val="Hyperlink"/>
          </w:rPr>
          <w:t>6/12/09</w:t>
        </w:r>
      </w:hyperlink>
      <w:r>
        <w:t>]</w:t>
      </w:r>
    </w:p>
    <w:p w:rsidR="00567DFC" w:rsidRDefault="00567DFC" w:rsidP="00567DFC"/>
    <w:p w:rsidR="00567DFC" w:rsidRDefault="00567DFC" w:rsidP="00567DFC">
      <w:pPr>
        <w:pStyle w:val="Sub-Bullet"/>
      </w:pPr>
      <w:r w:rsidRPr="00F43997">
        <w:rPr>
          <w:b/>
          <w:u w:val="single"/>
        </w:rPr>
        <w:t>Los Angeles Times</w:t>
      </w:r>
      <w:r>
        <w:rPr>
          <w:b/>
        </w:rPr>
        <w:t xml:space="preserve">: </w:t>
      </w:r>
      <w:r w:rsidRPr="00F43997">
        <w:rPr>
          <w:b/>
        </w:rPr>
        <w:t xml:space="preserve">Under Secretary Clinton, “Russia, China, South Korea </w:t>
      </w:r>
      <w:proofErr w:type="gramStart"/>
      <w:r w:rsidRPr="00F43997">
        <w:rPr>
          <w:b/>
        </w:rPr>
        <w:t>And</w:t>
      </w:r>
      <w:proofErr w:type="gramEnd"/>
      <w:r w:rsidRPr="00F43997">
        <w:rPr>
          <w:b/>
        </w:rPr>
        <w:t xml:space="preserve"> Japan… Agreed To Cooperate In Implementing” </w:t>
      </w:r>
      <w:r>
        <w:rPr>
          <w:b/>
        </w:rPr>
        <w:t xml:space="preserve">2009 </w:t>
      </w:r>
      <w:r w:rsidRPr="00F43997">
        <w:rPr>
          <w:b/>
        </w:rPr>
        <w:t xml:space="preserve">U.N. Security Council Sanctions </w:t>
      </w:r>
      <w:proofErr w:type="gramStart"/>
      <w:r w:rsidRPr="00F43997">
        <w:rPr>
          <w:b/>
        </w:rPr>
        <w:t>Against</w:t>
      </w:r>
      <w:proofErr w:type="gramEnd"/>
      <w:r w:rsidRPr="00F43997">
        <w:rPr>
          <w:b/>
        </w:rPr>
        <w:t xml:space="preserve"> North Korea.</w:t>
      </w:r>
      <w:r>
        <w:t xml:space="preserve">  “The chief U.S. goal in recent weeks has been to persuade other Asian countries to help enforce a United Nations resolution that calls for blocking shipments of banned weapons and halting international financing of North Korea's arms trade. Clinton said that Russia, China, South Korea and Japan have agreed to cooperate in implementing the resolution.” [Los Angeles Times, </w:t>
      </w:r>
      <w:hyperlink r:id="rId526" w:history="1">
        <w:r w:rsidRPr="00F43997">
          <w:rPr>
            <w:rStyle w:val="Hyperlink"/>
          </w:rPr>
          <w:t>7/23/09</w:t>
        </w:r>
      </w:hyperlink>
      <w:r>
        <w:t>]</w:t>
      </w:r>
    </w:p>
    <w:p w:rsidR="00567DFC" w:rsidRDefault="00567DFC" w:rsidP="00567DFC"/>
    <w:p w:rsidR="00567DFC" w:rsidRDefault="00567DFC" w:rsidP="00567DFC">
      <w:pPr>
        <w:rPr>
          <w:b/>
          <w:u w:val="single"/>
        </w:rPr>
      </w:pPr>
      <w:r>
        <w:rPr>
          <w:b/>
          <w:u w:val="single"/>
        </w:rPr>
        <w:t>…AND SIGNALED A DEPARTURE FROM PAST ADMINISTRATIONS’ POLICIES BY REFUSING TO OFFER NORTH KOREA INCENTIVES FOR COOPERATION</w:t>
      </w:r>
    </w:p>
    <w:p w:rsidR="00567DFC" w:rsidRDefault="00567DFC" w:rsidP="00567DFC">
      <w:pPr>
        <w:rPr>
          <w:b/>
          <w:u w:val="single"/>
        </w:rPr>
      </w:pPr>
    </w:p>
    <w:p w:rsidR="00567DFC" w:rsidRDefault="00567DFC" w:rsidP="00567DFC">
      <w:r w:rsidRPr="00F43997">
        <w:rPr>
          <w:b/>
          <w:u w:val="single"/>
        </w:rPr>
        <w:t>Los Angeles Times</w:t>
      </w:r>
      <w:r>
        <w:rPr>
          <w:b/>
        </w:rPr>
        <w:t xml:space="preserve">: In July 2009, </w:t>
      </w:r>
      <w:r w:rsidRPr="00F43997">
        <w:rPr>
          <w:b/>
        </w:rPr>
        <w:t xml:space="preserve">Secretary Clinton Warned North Korea That </w:t>
      </w:r>
      <w:proofErr w:type="gramStart"/>
      <w:r w:rsidRPr="00F43997">
        <w:rPr>
          <w:b/>
        </w:rPr>
        <w:t>The</w:t>
      </w:r>
      <w:proofErr w:type="gramEnd"/>
      <w:r w:rsidRPr="00F43997">
        <w:rPr>
          <w:b/>
        </w:rPr>
        <w:t xml:space="preserve"> U.S. And Asian Countries Would “Offer No New Incentives For The Pyongyang Government To Return To Nuclear Disarmament Talks.”</w:t>
      </w:r>
      <w:r>
        <w:t xml:space="preserve"> “</w:t>
      </w:r>
      <w:r w:rsidRPr="00F43997">
        <w:t>Clinton, appearing at a regional meeting in Thailand, also laid down a tough line on North Korea, declaring that the United States and the communist nation's neighbors will offer no new incentives for the Pyongyang government to return to nuclear disarmament talks</w:t>
      </w:r>
      <w:r>
        <w:t xml:space="preserve">.” [Los Angeles Times, </w:t>
      </w:r>
      <w:hyperlink r:id="rId527" w:history="1">
        <w:r w:rsidRPr="00F43997">
          <w:rPr>
            <w:rStyle w:val="Hyperlink"/>
          </w:rPr>
          <w:t>7/23/09</w:t>
        </w:r>
      </w:hyperlink>
      <w:r>
        <w:t>]</w:t>
      </w:r>
    </w:p>
    <w:p w:rsidR="00567DFC" w:rsidRDefault="00567DFC" w:rsidP="00567DFC">
      <w:pPr>
        <w:rPr>
          <w:b/>
          <w:u w:val="single"/>
        </w:rPr>
      </w:pPr>
    </w:p>
    <w:p w:rsidR="00567DFC" w:rsidRPr="00A73A73" w:rsidRDefault="00567DFC" w:rsidP="00567DFC">
      <w:r w:rsidRPr="00F43997">
        <w:rPr>
          <w:b/>
          <w:u w:val="single"/>
        </w:rPr>
        <w:t>Los Angeles Times</w:t>
      </w:r>
      <w:r>
        <w:rPr>
          <w:b/>
        </w:rPr>
        <w:t xml:space="preserve">: </w:t>
      </w:r>
      <w:r w:rsidRPr="00F43997">
        <w:rPr>
          <w:b/>
        </w:rPr>
        <w:t>As Opposed To Previous U.S. Administrations, Secretary “Clinton Insisted That The Five Countries [In Talks With Pyongyang] Presented A ‘United Front’ And That North Korea Needed To Undergo A ‘Complete And Irreversible Denuclearization’ Before It Will Receive Any Additional Rewards.”</w:t>
      </w:r>
      <w:r>
        <w:t xml:space="preserve"> “</w:t>
      </w:r>
      <w:r w:rsidRPr="00F43997">
        <w:t>Clinton, appearing at a regional meeting in Thailand, also laid down a tough line on North Korea, declaring that the United States and the communist nation's neighbors will offer no new incentives for the Pyongyang government to return to nuclear disarmament talks</w:t>
      </w:r>
      <w:r>
        <w:t xml:space="preserve">…Clinton's warning on North Korea was another sign that the administration is deeply reluctant to try to buy North Korea's participation in the 6-year-old six-nation disarmament talks, as past administrations have done, and is largely focusing on containing the proliferation of nuclear and missile equipment. Both the [Bill] Clinton and Bush administrations offered sweeteners for Pyongyang to resume talks. But [Secretary] Clinton insisted that the five countries presented a ‘united front’ and that North Korea needed to undergo a </w:t>
      </w:r>
      <w:r>
        <w:lastRenderedPageBreak/>
        <w:t xml:space="preserve">‘complete and irreversible denuclearization’ before it will receive any additional rewards.” [Los Angeles Times, </w:t>
      </w:r>
      <w:hyperlink r:id="rId528" w:history="1">
        <w:r w:rsidRPr="00F43997">
          <w:rPr>
            <w:rStyle w:val="Hyperlink"/>
          </w:rPr>
          <w:t>7/23/09</w:t>
        </w:r>
      </w:hyperlink>
      <w:r>
        <w:t>]</w:t>
      </w:r>
    </w:p>
    <w:p w:rsidR="00567DFC" w:rsidRDefault="00567DFC" w:rsidP="00567DFC"/>
    <w:p w:rsidR="00567DFC" w:rsidRPr="00C60EE7" w:rsidRDefault="00567DFC" w:rsidP="00567DFC">
      <w:pPr>
        <w:rPr>
          <w:b/>
          <w:u w:val="single"/>
        </w:rPr>
      </w:pPr>
      <w:r w:rsidRPr="00C60EE7">
        <w:rPr>
          <w:b/>
          <w:u w:val="single"/>
        </w:rPr>
        <w:t>SECRETARY CLINTON HELPED ORCHESTRATE THE VISIT TO NORTH KOREA BY BILL CLINTON THAT SECURED THE RELEASE OF IMPRISONED AMERICAN JOURNALISTS</w:t>
      </w:r>
    </w:p>
    <w:p w:rsidR="00567DFC" w:rsidRDefault="00567DFC" w:rsidP="00567DFC"/>
    <w:p w:rsidR="00567DFC" w:rsidRDefault="00567DFC" w:rsidP="00567DFC">
      <w:r w:rsidRPr="00C60EE7">
        <w:rPr>
          <w:b/>
          <w:u w:val="single"/>
        </w:rPr>
        <w:t>New York Times</w:t>
      </w:r>
      <w:r>
        <w:rPr>
          <w:b/>
        </w:rPr>
        <w:t xml:space="preserve">: </w:t>
      </w:r>
      <w:r w:rsidRPr="00C60EE7">
        <w:rPr>
          <w:b/>
        </w:rPr>
        <w:t>When Bill Clinton Sought</w:t>
      </w:r>
      <w:r>
        <w:rPr>
          <w:b/>
        </w:rPr>
        <w:t xml:space="preserve"> The</w:t>
      </w:r>
      <w:r w:rsidRPr="00C60EE7">
        <w:rPr>
          <w:b/>
        </w:rPr>
        <w:t xml:space="preserve"> Release Of American Journalists Imprisoned In North Korea, Secretary Clinton Had “Been Deeply Involved In The Journalists’ Case.</w:t>
      </w:r>
      <w:r>
        <w:rPr>
          <w:b/>
        </w:rPr>
        <w:t>”</w:t>
      </w:r>
      <w:r>
        <w:t xml:space="preserve"> “</w:t>
      </w:r>
      <w:r w:rsidRPr="00C60EE7">
        <w:t>Former President Bill Clinton went to North Korea on Monday to negotiate the release of two American television journalists who were sentenced to 12 years of hard labor for illegally entering North Korean territory, a person who was briefed on the mission said</w:t>
      </w:r>
      <w:r>
        <w:t>…</w:t>
      </w:r>
      <w:r w:rsidRPr="00C60EE7">
        <w:t xml:space="preserve"> The choice of Mr. Clinton would mark his first public mission on behalf of the administration. His wife, Secretary of State Hillary Rodham Clinton, has been deeply involved in the journalists’ case.</w:t>
      </w:r>
      <w:r>
        <w:t xml:space="preserve">” [New York Times, </w:t>
      </w:r>
      <w:hyperlink r:id="rId529" w:history="1">
        <w:r w:rsidRPr="00C60EE7">
          <w:rPr>
            <w:rStyle w:val="Hyperlink"/>
          </w:rPr>
          <w:t>8/3/09</w:t>
        </w:r>
      </w:hyperlink>
      <w:r>
        <w:t>]</w:t>
      </w:r>
    </w:p>
    <w:p w:rsidR="00567DFC" w:rsidRDefault="00567DFC" w:rsidP="00567DFC"/>
    <w:p w:rsidR="00567DFC" w:rsidRDefault="00567DFC" w:rsidP="00567DFC">
      <w:r w:rsidRPr="00C60EE7">
        <w:rPr>
          <w:b/>
          <w:u w:val="single"/>
        </w:rPr>
        <w:t>Washington Post</w:t>
      </w:r>
      <w:r>
        <w:rPr>
          <w:b/>
        </w:rPr>
        <w:t xml:space="preserve">: </w:t>
      </w:r>
      <w:r w:rsidRPr="00C60EE7">
        <w:rPr>
          <w:b/>
        </w:rPr>
        <w:t xml:space="preserve">Bill Clinton’s Trip </w:t>
      </w:r>
      <w:proofErr w:type="gramStart"/>
      <w:r w:rsidRPr="00C60EE7">
        <w:rPr>
          <w:b/>
        </w:rPr>
        <w:t>To North Korea To Negotiate The Release Of</w:t>
      </w:r>
      <w:proofErr w:type="gramEnd"/>
      <w:r w:rsidRPr="00C60EE7">
        <w:rPr>
          <w:b/>
        </w:rPr>
        <w:t xml:space="preserve"> American Prisoners “Came About Only After Weeks Of Back-Channel Conversations Involving Academics, Congressional Figures, And Senior White House And State Department Officials.”</w:t>
      </w:r>
      <w:r w:rsidRPr="00C60EE7">
        <w:t xml:space="preserve"> </w:t>
      </w:r>
      <w:r>
        <w:t>“</w:t>
      </w:r>
      <w:r w:rsidRPr="00A46D9D">
        <w:t>North Korea pardoned and released two detained American journalists after former president Bill Clinton met in Pyongyang on Tuesday</w:t>
      </w:r>
      <w:r>
        <w:t>…</w:t>
      </w:r>
      <w:r w:rsidRPr="00C60EE7">
        <w:t xml:space="preserve">Although the White House and the State Department steadfastly insisted that the former president -- the husband of Secretary of State Hillary Rodham Clinton -- was on a </w:t>
      </w:r>
      <w:r>
        <w:t>‘</w:t>
      </w:r>
      <w:r w:rsidRPr="00C60EE7">
        <w:t>private humanitarian mission,</w:t>
      </w:r>
      <w:r>
        <w:t>’</w:t>
      </w:r>
      <w:r w:rsidRPr="00C60EE7">
        <w:t xml:space="preserve"> the trip came about only after weeks of back-channel conversations involving academics, congressional figures, and senior White House and State Department officials, said sources involved in the planning.</w:t>
      </w:r>
      <w:r>
        <w:t xml:space="preserve">” [Washington Post, </w:t>
      </w:r>
      <w:hyperlink r:id="rId530" w:history="1">
        <w:r w:rsidRPr="00C60EE7">
          <w:rPr>
            <w:rStyle w:val="Hyperlink"/>
          </w:rPr>
          <w:t>8/5/09</w:t>
        </w:r>
      </w:hyperlink>
      <w:r>
        <w:t>]</w:t>
      </w:r>
    </w:p>
    <w:p w:rsidR="00567DFC" w:rsidRDefault="00567DFC" w:rsidP="00567DFC"/>
    <w:p w:rsidR="00567DFC" w:rsidRDefault="00567DFC" w:rsidP="00567DFC">
      <w:r w:rsidRPr="00C60EE7">
        <w:rPr>
          <w:b/>
        </w:rPr>
        <w:t>When The Idea Of Bill Clinton Traveling To North Korea T</w:t>
      </w:r>
      <w:r>
        <w:rPr>
          <w:b/>
        </w:rPr>
        <w:t>o</w:t>
      </w:r>
      <w:r w:rsidRPr="00C60EE7">
        <w:rPr>
          <w:b/>
        </w:rPr>
        <w:t xml:space="preserve"> Seek The Release Of American Prisoners Was Raised, Secretary Clinton Supported It Despite “More Than A Few People In The White House [Who] Argued Against It” And She “Raised The Idea Directly With President Obama.”</w:t>
      </w:r>
      <w:r>
        <w:t xml:space="preserve"> </w:t>
      </w:r>
      <w:proofErr w:type="gramStart"/>
      <w:r>
        <w:t>“</w:t>
      </w:r>
      <w:r w:rsidRPr="00C60EE7">
        <w:t>But how to help the imprisoned journalists?</w:t>
      </w:r>
      <w:proofErr w:type="gramEnd"/>
      <w:r w:rsidRPr="00C60EE7">
        <w:t xml:space="preserve"> We heard that Kim Jong Il would let the women go only if he received a personal visit and request from a high-ranking U.S. delegation</w:t>
      </w:r>
      <w:r>
        <w:t>…I talked with Bill about the idea. He was willing to go if it would secure the freedom of the two reporters. Al Gore and the families of the women also encouraged Bill to take the mission. But more than a few people in the White House argued against the trip…</w:t>
      </w:r>
      <w:r w:rsidRPr="00C60EE7">
        <w:t>I thought it was worth trying. The North Koreans had already gotten all the mileage they could from the incident, but they needed some reason to justify letting the women go home. Also, if we didn’t do something to try to resolve the matter, our efforts on everything else with North Korea would be suspended because of their imprisonment. When I raised the idea directly with President Obama over lunch in late July, he agreed with me that it was the best chance we had.</w:t>
      </w:r>
      <w:r>
        <w:t>” [Hillary Clinton, Hard Choices, 6/10/14]</w:t>
      </w:r>
    </w:p>
    <w:p w:rsidR="00567DFC" w:rsidRDefault="00567DFC" w:rsidP="00567DFC"/>
    <w:p w:rsidR="00CC189E" w:rsidRPr="00680598" w:rsidRDefault="00CC189E" w:rsidP="00CC189E">
      <w:pPr>
        <w:pStyle w:val="Heading1"/>
      </w:pPr>
      <w:bookmarkStart w:id="205" w:name="_Toc422218166"/>
      <w:r>
        <w:t>STATE DEPARTMENT CONTROVERSIES</w:t>
      </w:r>
      <w:bookmarkEnd w:id="205"/>
    </w:p>
    <w:p w:rsidR="00966BE9" w:rsidRDefault="00966BE9" w:rsidP="00966BE9"/>
    <w:p w:rsidR="00CC189E" w:rsidRDefault="00CC189E" w:rsidP="00CC189E">
      <w:pPr>
        <w:pStyle w:val="Heading2"/>
      </w:pPr>
      <w:bookmarkStart w:id="206" w:name="_Toc422218167"/>
      <w:r>
        <w:t>EMPLOYEE SPECIAL DESIGNATIONS</w:t>
      </w:r>
      <w:bookmarkEnd w:id="206"/>
    </w:p>
    <w:p w:rsidR="00CC189E" w:rsidRDefault="00CC189E" w:rsidP="00CC189E"/>
    <w:p w:rsidR="00CC189E" w:rsidRDefault="00CC189E" w:rsidP="00CC189E">
      <w:pPr>
        <w:rPr>
          <w:b/>
          <w:u w:val="single"/>
        </w:rPr>
      </w:pPr>
      <w:r>
        <w:rPr>
          <w:b/>
          <w:u w:val="single"/>
        </w:rPr>
        <w:t>SPECIAL GOVERNMENT EMPLOYEES ARE EXEMPT FROM CERTAIN STATUES RELATING TO OUTSIDE EMPLOYMENT, EARNED INCOME, AND FUNDRAISING ACTIVITIES</w:t>
      </w:r>
    </w:p>
    <w:p w:rsidR="00CC189E" w:rsidRDefault="00CC189E" w:rsidP="00CC189E">
      <w:pPr>
        <w:rPr>
          <w:b/>
          <w:u w:val="single"/>
        </w:rPr>
      </w:pPr>
    </w:p>
    <w:p w:rsidR="00CC189E" w:rsidRPr="00A10909" w:rsidRDefault="00CC189E" w:rsidP="00CC189E">
      <w:r w:rsidRPr="00A10909">
        <w:rPr>
          <w:b/>
          <w:u w:val="single"/>
        </w:rPr>
        <w:t>U.S. Office Of Government Ethics</w:t>
      </w:r>
      <w:r>
        <w:rPr>
          <w:b/>
        </w:rPr>
        <w:t>: “</w:t>
      </w:r>
      <w:r w:rsidRPr="00A10909">
        <w:rPr>
          <w:b/>
        </w:rPr>
        <w:t>Some Ethics Provisions That Apply To Executive Branch Employees Apply Differently To An Employee Who Qualifies As A ‘Special Government Employee’ (</w:t>
      </w:r>
      <w:proofErr w:type="spellStart"/>
      <w:r w:rsidRPr="00A10909">
        <w:rPr>
          <w:b/>
        </w:rPr>
        <w:t>SGE</w:t>
      </w:r>
      <w:proofErr w:type="spellEnd"/>
      <w:r w:rsidRPr="00A10909">
        <w:rPr>
          <w:b/>
        </w:rPr>
        <w:t>), Or Do Not Apply At All.</w:t>
      </w:r>
      <w:r>
        <w:rPr>
          <w:b/>
        </w:rPr>
        <w:t>”</w:t>
      </w:r>
      <w:r w:rsidRPr="00A10909">
        <w:rPr>
          <w:b/>
        </w:rPr>
        <w:t xml:space="preserve"> </w:t>
      </w:r>
      <w:r>
        <w:t xml:space="preserve">[U.S. Office of Government Ethics, accessed </w:t>
      </w:r>
      <w:hyperlink r:id="rId531" w:history="1">
        <w:r w:rsidRPr="00A10909">
          <w:rPr>
            <w:rStyle w:val="Hyperlink"/>
          </w:rPr>
          <w:t>3/10/15</w:t>
        </w:r>
      </w:hyperlink>
      <w:r>
        <w:t>]</w:t>
      </w:r>
    </w:p>
    <w:p w:rsidR="00CC189E" w:rsidRDefault="00CC189E" w:rsidP="00CC189E"/>
    <w:p w:rsidR="00CC189E" w:rsidRDefault="00CC189E" w:rsidP="00CC189E">
      <w:r w:rsidRPr="00A10909">
        <w:rPr>
          <w:b/>
          <w:u w:val="single"/>
        </w:rPr>
        <w:t>U.S. Office Of Government Ethics</w:t>
      </w:r>
      <w:r>
        <w:rPr>
          <w:b/>
        </w:rPr>
        <w:t xml:space="preserve">: </w:t>
      </w:r>
      <w:r w:rsidRPr="00A10909">
        <w:rPr>
          <w:b/>
        </w:rPr>
        <w:t>Congress Created The Special Government Employee Designation In 1962 When It “Determined That The Government Cannot Obtain The Expertise It Needs If It Requires Experts To Forego Their Private Professional Lives As A Condition Of Temporary Service.”</w:t>
      </w:r>
      <w:r>
        <w:t xml:space="preserve"> “</w:t>
      </w:r>
      <w:r w:rsidRPr="00A10909">
        <w:t xml:space="preserve">Congress created the </w:t>
      </w:r>
      <w:proofErr w:type="spellStart"/>
      <w:r w:rsidRPr="00A10909">
        <w:t>SGE</w:t>
      </w:r>
      <w:proofErr w:type="spellEnd"/>
      <w:r w:rsidRPr="00A10909">
        <w:t xml:space="preserve"> category in 1962 when it revised the criminal conflict of interest statutes. Congress recognized the need to apply appropriate conflict of interest restrictions to experts, consultants, and other advisers who serve the Government on a temporary basis. On the other </w:t>
      </w:r>
      <w:r w:rsidRPr="00A10909">
        <w:lastRenderedPageBreak/>
        <w:t xml:space="preserve">hand, Congress also determined that the Government cannot obtain the expertise it needs if it requires experts to forego their private professional lives as a condition of temporary service. Since 1962, the </w:t>
      </w:r>
      <w:proofErr w:type="spellStart"/>
      <w:r w:rsidRPr="00A10909">
        <w:t>SGE</w:t>
      </w:r>
      <w:proofErr w:type="spellEnd"/>
      <w:r w:rsidRPr="00A10909">
        <w:t xml:space="preserve"> category has been used in a number of statutes and regulations as a means of tailoring the applicability of some restrictions.</w:t>
      </w:r>
      <w:r>
        <w:t xml:space="preserve">” [U.S. Office of Government Ethics, accessed </w:t>
      </w:r>
      <w:hyperlink r:id="rId532" w:history="1">
        <w:r w:rsidRPr="00A10909">
          <w:rPr>
            <w:rStyle w:val="Hyperlink"/>
          </w:rPr>
          <w:t>3/10/15</w:t>
        </w:r>
      </w:hyperlink>
      <w:r>
        <w:t>]</w:t>
      </w:r>
    </w:p>
    <w:p w:rsidR="00CC189E" w:rsidRDefault="00CC189E" w:rsidP="00CC189E"/>
    <w:p w:rsidR="00CC189E" w:rsidRDefault="00CC189E" w:rsidP="00CC189E">
      <w:r w:rsidRPr="00A10909">
        <w:rPr>
          <w:b/>
          <w:u w:val="single"/>
        </w:rPr>
        <w:t>U.S. Office Of Government Ethics</w:t>
      </w:r>
      <w:r>
        <w:rPr>
          <w:b/>
        </w:rPr>
        <w:t xml:space="preserve">: </w:t>
      </w:r>
      <w:r w:rsidRPr="00A10909">
        <w:rPr>
          <w:b/>
        </w:rPr>
        <w:t>A Special Government Employee’s “Agency Can Use Special Waiver Provisions To Resolve Financial Conflicts Of Interest Arising Under…A Criminal Conflict Of Interest Statue.”</w:t>
      </w:r>
      <w:r>
        <w:t xml:space="preserve"> “</w:t>
      </w:r>
      <w:r w:rsidRPr="00A10909">
        <w:t xml:space="preserve">An </w:t>
      </w:r>
      <w:proofErr w:type="spellStart"/>
      <w:r w:rsidRPr="00A10909">
        <w:t>SGE’s</w:t>
      </w:r>
      <w:proofErr w:type="spellEnd"/>
      <w:r w:rsidRPr="00A10909">
        <w:t xml:space="preserve"> agency can use special waiver provisions to resolve financial conflicts of interest arising under 18 </w:t>
      </w:r>
      <w:proofErr w:type="spellStart"/>
      <w:r w:rsidRPr="00A10909">
        <w:t>U.S.C</w:t>
      </w:r>
      <w:proofErr w:type="spellEnd"/>
      <w:r w:rsidRPr="00A10909">
        <w:t>. § 208 (a criminal conflict of interest statute prohibiting an employee from participating in any particular Government matter</w:t>
      </w:r>
      <w:r>
        <w:t xml:space="preserve"> affecting personal or ‘imputed’</w:t>
      </w:r>
      <w:r w:rsidRPr="00A10909">
        <w:t xml:space="preserve"> financial interests).</w:t>
      </w:r>
      <w:r>
        <w:t xml:space="preserve">” [U.S. Office of Government Ethics, accessed </w:t>
      </w:r>
      <w:hyperlink r:id="rId533" w:history="1">
        <w:r w:rsidRPr="00A10909">
          <w:rPr>
            <w:rStyle w:val="Hyperlink"/>
          </w:rPr>
          <w:t>3/10/15</w:t>
        </w:r>
      </w:hyperlink>
      <w:r>
        <w:t>]</w:t>
      </w:r>
    </w:p>
    <w:p w:rsidR="00CC189E" w:rsidRDefault="00CC189E" w:rsidP="00CC189E"/>
    <w:p w:rsidR="00CC189E" w:rsidRDefault="00CC189E" w:rsidP="00CC189E">
      <w:r w:rsidRPr="00A10909">
        <w:rPr>
          <w:b/>
          <w:u w:val="single"/>
        </w:rPr>
        <w:t>U.S. Office Of Government Ethics</w:t>
      </w:r>
      <w:r>
        <w:rPr>
          <w:b/>
        </w:rPr>
        <w:t xml:space="preserve">: </w:t>
      </w:r>
      <w:r w:rsidRPr="00197F09">
        <w:rPr>
          <w:b/>
        </w:rPr>
        <w:t>A Special Government Employee Is Not Covered By Statues “Prohibiting The Supplementation Of Government Salary” Or “Limiting Outside Earned Income And Restricting Certain Outside Employment.”</w:t>
      </w:r>
      <w:r>
        <w:t xml:space="preserve"> “An </w:t>
      </w:r>
      <w:proofErr w:type="spellStart"/>
      <w:r>
        <w:t>SGE</w:t>
      </w:r>
      <w:proofErr w:type="spellEnd"/>
      <w:r>
        <w:t xml:space="preserve"> is not covered by 18 </w:t>
      </w:r>
      <w:proofErr w:type="spellStart"/>
      <w:r>
        <w:t>U.S.C</w:t>
      </w:r>
      <w:proofErr w:type="spellEnd"/>
      <w:r>
        <w:t xml:space="preserve">. § 209 (a criminal conflict of interest statute prohibiting the supplementation of Government salary). An </w:t>
      </w:r>
      <w:proofErr w:type="spellStart"/>
      <w:r>
        <w:t>SGE</w:t>
      </w:r>
      <w:proofErr w:type="spellEnd"/>
      <w:r>
        <w:t xml:space="preserve"> is not covered by 5 </w:t>
      </w:r>
      <w:proofErr w:type="spellStart"/>
      <w:r>
        <w:t>U.S.C</w:t>
      </w:r>
      <w:proofErr w:type="spellEnd"/>
      <w:r>
        <w:t xml:space="preserve">. app. 4 §§ 501 or 502 (civil statutes limiting outside earned income and restricting certain outside employment and affiliations).” [U.S. Office of Government Ethics, accessed </w:t>
      </w:r>
      <w:hyperlink r:id="rId534" w:history="1">
        <w:r w:rsidRPr="00A10909">
          <w:rPr>
            <w:rStyle w:val="Hyperlink"/>
          </w:rPr>
          <w:t>3/10/15</w:t>
        </w:r>
      </w:hyperlink>
      <w:r>
        <w:t>]</w:t>
      </w:r>
    </w:p>
    <w:p w:rsidR="00CC189E" w:rsidRDefault="00CC189E" w:rsidP="00CC189E"/>
    <w:p w:rsidR="00CC189E" w:rsidRPr="00A10909" w:rsidRDefault="00CC189E" w:rsidP="00CC189E">
      <w:r w:rsidRPr="00A10909">
        <w:rPr>
          <w:b/>
          <w:u w:val="single"/>
        </w:rPr>
        <w:t>U.S. Office Of Government Ethics</w:t>
      </w:r>
      <w:r>
        <w:rPr>
          <w:b/>
        </w:rPr>
        <w:t xml:space="preserve">: </w:t>
      </w:r>
      <w:r w:rsidRPr="00197F09">
        <w:rPr>
          <w:b/>
        </w:rPr>
        <w:t xml:space="preserve">“A Regulatory Provision Concerning Fundraising…Applies Differently” To Special Government Employees. </w:t>
      </w:r>
      <w:r>
        <w:t>“</w:t>
      </w:r>
      <w:r w:rsidRPr="00197F09">
        <w:t xml:space="preserve">5 </w:t>
      </w:r>
      <w:proofErr w:type="spellStart"/>
      <w:r w:rsidRPr="00197F09">
        <w:t>C.F.R</w:t>
      </w:r>
      <w:proofErr w:type="spellEnd"/>
      <w:r w:rsidRPr="00197F09">
        <w:t xml:space="preserve">. § 2635.808 (a regulatory provision concerning fundraising) applies differently to </w:t>
      </w:r>
      <w:proofErr w:type="spellStart"/>
      <w:r w:rsidRPr="00197F09">
        <w:t>SGEs</w:t>
      </w:r>
      <w:proofErr w:type="spellEnd"/>
      <w:r w:rsidRPr="00197F09">
        <w:t>.</w:t>
      </w:r>
      <w:r>
        <w:t xml:space="preserve">” [U.S. Office of Government Ethics, accessed </w:t>
      </w:r>
      <w:hyperlink r:id="rId535" w:history="1">
        <w:r w:rsidRPr="00A10909">
          <w:rPr>
            <w:rStyle w:val="Hyperlink"/>
          </w:rPr>
          <w:t>3/10/15</w:t>
        </w:r>
      </w:hyperlink>
      <w:r>
        <w:t>]</w:t>
      </w:r>
    </w:p>
    <w:p w:rsidR="00CC189E" w:rsidRDefault="00CC189E" w:rsidP="00CC189E">
      <w:pPr>
        <w:rPr>
          <w:b/>
          <w:u w:val="single"/>
        </w:rPr>
      </w:pPr>
    </w:p>
    <w:p w:rsidR="00CC189E" w:rsidRDefault="00CC189E" w:rsidP="00CC189E">
      <w:r w:rsidRPr="002949C8">
        <w:rPr>
          <w:b/>
          <w:u w:val="single"/>
        </w:rPr>
        <w:t>New York Times</w:t>
      </w:r>
      <w:r>
        <w:rPr>
          <w:b/>
        </w:rPr>
        <w:t xml:space="preserve">: </w:t>
      </w:r>
      <w:r w:rsidRPr="002949C8">
        <w:rPr>
          <w:b/>
        </w:rPr>
        <w:t xml:space="preserve">The Law Authorizing </w:t>
      </w:r>
      <w:r>
        <w:rPr>
          <w:b/>
        </w:rPr>
        <w:t>Specially Designated Employees “W</w:t>
      </w:r>
      <w:r w:rsidRPr="002949C8">
        <w:rPr>
          <w:b/>
        </w:rPr>
        <w:t>as Established To Gi</w:t>
      </w:r>
      <w:r>
        <w:rPr>
          <w:b/>
        </w:rPr>
        <w:t>ve Agencies The Flexibility…</w:t>
      </w:r>
      <w:r w:rsidRPr="002949C8">
        <w:rPr>
          <w:b/>
        </w:rPr>
        <w:t>To Draw On The Skills Of Specialists In Various Fields Who Are Unable Or Unwilling To Leave Their Jobs And Go To Work For The Government.”</w:t>
      </w:r>
      <w:r>
        <w:t xml:space="preserve"> “</w:t>
      </w:r>
      <w:r w:rsidRPr="002949C8">
        <w:t>One issue concerns the original intent of the law authorizing federal agencies to hire special government employees. Experts say the law was established to give agencies the flexibility, usually on a temporary basis, to draw on the skills of specialists in various fields who are unable or unwilling to leave their jobs and go to work for the government.</w:t>
      </w:r>
      <w:r>
        <w:t xml:space="preserve">” [New York Times, </w:t>
      </w:r>
      <w:hyperlink r:id="rId536" w:history="1">
        <w:r w:rsidRPr="002949C8">
          <w:rPr>
            <w:rStyle w:val="Hyperlink"/>
          </w:rPr>
          <w:t>8/19/13</w:t>
        </w:r>
      </w:hyperlink>
      <w:r>
        <w:t>]</w:t>
      </w:r>
    </w:p>
    <w:p w:rsidR="00CC189E" w:rsidRDefault="00CC189E" w:rsidP="00CC189E"/>
    <w:p w:rsidR="00CC189E" w:rsidRPr="002949C8" w:rsidRDefault="00CC189E" w:rsidP="00CC189E">
      <w:r w:rsidRPr="002949C8">
        <w:rPr>
          <w:b/>
          <w:u w:val="single"/>
        </w:rPr>
        <w:t>New York Times</w:t>
      </w:r>
      <w:r>
        <w:rPr>
          <w:b/>
        </w:rPr>
        <w:t xml:space="preserve">: </w:t>
      </w:r>
      <w:r w:rsidRPr="002949C8">
        <w:rPr>
          <w:b/>
        </w:rPr>
        <w:t xml:space="preserve">Grassley </w:t>
      </w:r>
      <w:r>
        <w:rPr>
          <w:b/>
        </w:rPr>
        <w:t xml:space="preserve">Sent </w:t>
      </w:r>
      <w:r w:rsidRPr="002949C8">
        <w:rPr>
          <w:b/>
        </w:rPr>
        <w:t>Major Government Agencies</w:t>
      </w:r>
      <w:r>
        <w:rPr>
          <w:b/>
        </w:rPr>
        <w:t xml:space="preserve"> Letters Asking Them </w:t>
      </w:r>
      <w:r w:rsidRPr="002949C8">
        <w:rPr>
          <w:b/>
        </w:rPr>
        <w:t>“To Explain The Criteria They Use To Hire Special Government Employees.”</w:t>
      </w:r>
      <w:r>
        <w:t xml:space="preserve"> “</w:t>
      </w:r>
      <w:r w:rsidRPr="002949C8">
        <w:t>Late last week, Mr. Grassley said in a letter to the State Department that Ms</w:t>
      </w:r>
      <w:r>
        <w:t>. Abedin’s area of expertise — ‘</w:t>
      </w:r>
      <w:r w:rsidRPr="002949C8">
        <w:t xml:space="preserve">advising and participating in planning for the </w:t>
      </w:r>
      <w:r>
        <w:t>secretary’s schedule and travel’</w:t>
      </w:r>
      <w:r w:rsidRPr="002949C8">
        <w:t xml:space="preserve"> — did not appear to qualify her for the status of special government employee. Mr. Grassley also reiterated his original questions</w:t>
      </w:r>
      <w:r>
        <w:t>…</w:t>
      </w:r>
      <w:r w:rsidRPr="002949C8">
        <w:t>Mr. Grassley also sent other major agencies throughout the government letters asking them to explain the criteria they use to hire special government employees.</w:t>
      </w:r>
      <w:r>
        <w:t xml:space="preserve">” [New York Times, </w:t>
      </w:r>
      <w:hyperlink r:id="rId537" w:history="1">
        <w:r w:rsidRPr="002949C8">
          <w:rPr>
            <w:rStyle w:val="Hyperlink"/>
          </w:rPr>
          <w:t>8/19/13</w:t>
        </w:r>
      </w:hyperlink>
      <w:r>
        <w:t>]</w:t>
      </w:r>
    </w:p>
    <w:p w:rsidR="00CC189E" w:rsidRDefault="00CC189E" w:rsidP="00CC189E">
      <w:pPr>
        <w:rPr>
          <w:b/>
          <w:u w:val="single"/>
        </w:rPr>
      </w:pPr>
    </w:p>
    <w:p w:rsidR="00CC189E" w:rsidRDefault="00CC189E" w:rsidP="00CC189E">
      <w:pPr>
        <w:rPr>
          <w:b/>
          <w:u w:val="single"/>
        </w:rPr>
      </w:pPr>
      <w:r>
        <w:rPr>
          <w:b/>
          <w:u w:val="single"/>
        </w:rPr>
        <w:t>GRASSLEY PUSHED FOR A RENEWED LOOK INTO SECRETARY CLINTON’S USE OF SPECIAL DESIGNATIONS ALLOWING HER STATE DEPARTMENT AIDES TO PURSUE PRIVATE SECTOR WORK</w:t>
      </w:r>
    </w:p>
    <w:p w:rsidR="00CC189E" w:rsidRDefault="00CC189E" w:rsidP="00CC189E">
      <w:pPr>
        <w:rPr>
          <w:b/>
          <w:u w:val="single"/>
        </w:rPr>
      </w:pPr>
    </w:p>
    <w:p w:rsidR="00CC189E" w:rsidRDefault="00CC189E" w:rsidP="00CC189E">
      <w:r w:rsidRPr="004C18CA">
        <w:rPr>
          <w:b/>
          <w:u w:val="single"/>
        </w:rPr>
        <w:t>Washington Post</w:t>
      </w:r>
      <w:r>
        <w:rPr>
          <w:b/>
        </w:rPr>
        <w:t xml:space="preserve">: </w:t>
      </w:r>
      <w:r w:rsidRPr="004C18CA">
        <w:rPr>
          <w:b/>
        </w:rPr>
        <w:t xml:space="preserve">Grassley “Questioned Clinton’s Use </w:t>
      </w:r>
      <w:proofErr w:type="gramStart"/>
      <w:r w:rsidRPr="004C18CA">
        <w:rPr>
          <w:b/>
        </w:rPr>
        <w:t>Of A Program That Allowed Some Political Allies To Work For The</w:t>
      </w:r>
      <w:proofErr w:type="gramEnd"/>
      <w:r w:rsidRPr="004C18CA">
        <w:rPr>
          <w:b/>
        </w:rPr>
        <w:t xml:space="preserve"> Government While Pursuing Private-Sector Careers.”</w:t>
      </w:r>
      <w:r>
        <w:t xml:space="preserve"> “</w:t>
      </w:r>
      <w:r w:rsidRPr="004C18CA">
        <w:t>Sen. Charles E. Grassley (R-Iowa), who heads the Judiciary Committee, had previously questioned Clinton’s use of a program that allowed some political allies to work for the government while pursuing private-sector careers.</w:t>
      </w:r>
      <w:r>
        <w:t xml:space="preserve">” [Washington Post, </w:t>
      </w:r>
      <w:hyperlink r:id="rId538" w:history="1">
        <w:r w:rsidRPr="004C18CA">
          <w:rPr>
            <w:rStyle w:val="Hyperlink"/>
          </w:rPr>
          <w:t>3/9/15</w:t>
        </w:r>
      </w:hyperlink>
      <w:r>
        <w:t>]</w:t>
      </w:r>
    </w:p>
    <w:p w:rsidR="00CC189E" w:rsidRDefault="00CC189E" w:rsidP="00CC189E"/>
    <w:p w:rsidR="00CC189E" w:rsidRDefault="00CC189E" w:rsidP="00CC189E">
      <w:r w:rsidRPr="000C538B">
        <w:rPr>
          <w:b/>
          <w:u w:val="single"/>
        </w:rPr>
        <w:t>Washington Post</w:t>
      </w:r>
      <w:r>
        <w:rPr>
          <w:b/>
        </w:rPr>
        <w:t xml:space="preserve">: </w:t>
      </w:r>
      <w:r w:rsidRPr="000C538B">
        <w:rPr>
          <w:b/>
        </w:rPr>
        <w:t xml:space="preserve">“Grassley </w:t>
      </w:r>
      <w:proofErr w:type="gramStart"/>
      <w:r w:rsidRPr="000C538B">
        <w:rPr>
          <w:b/>
        </w:rPr>
        <w:t>And</w:t>
      </w:r>
      <w:proofErr w:type="gramEnd"/>
      <w:r w:rsidRPr="000C538B">
        <w:rPr>
          <w:b/>
        </w:rPr>
        <w:t xml:space="preserve"> Other Critics Have Said Clinton’s Use Of The Special Employee Program Appeared Unusual.”</w:t>
      </w:r>
      <w:r>
        <w:rPr>
          <w:b/>
        </w:rPr>
        <w:t xml:space="preserve"> </w:t>
      </w:r>
      <w:r>
        <w:t xml:space="preserve">[Washington Post, </w:t>
      </w:r>
      <w:hyperlink r:id="rId539" w:history="1">
        <w:r w:rsidRPr="004C18CA">
          <w:rPr>
            <w:rStyle w:val="Hyperlink"/>
          </w:rPr>
          <w:t>3/9/15</w:t>
        </w:r>
      </w:hyperlink>
      <w:r>
        <w:t>]</w:t>
      </w:r>
    </w:p>
    <w:p w:rsidR="00CC189E" w:rsidRDefault="00CC189E" w:rsidP="00CC189E"/>
    <w:p w:rsidR="00CC189E" w:rsidRDefault="00CC189E" w:rsidP="00CC189E">
      <w:r w:rsidRPr="00601B7D">
        <w:rPr>
          <w:b/>
          <w:u w:val="single"/>
        </w:rPr>
        <w:t>Washington Post</w:t>
      </w:r>
      <w:r w:rsidRPr="00601B7D">
        <w:rPr>
          <w:b/>
        </w:rPr>
        <w:t xml:space="preserve">: “Critics Say Abuse </w:t>
      </w:r>
      <w:proofErr w:type="gramStart"/>
      <w:r w:rsidRPr="00601B7D">
        <w:rPr>
          <w:b/>
        </w:rPr>
        <w:t>Of</w:t>
      </w:r>
      <w:proofErr w:type="gramEnd"/>
      <w:r w:rsidRPr="00601B7D">
        <w:rPr>
          <w:b/>
        </w:rPr>
        <w:t xml:space="preserve"> The [Special Employee Designation] Program Could Give Private-Sector Firms Unfair Access To Government Information And Internal Deliberations.”</w:t>
      </w:r>
      <w:r>
        <w:rPr>
          <w:b/>
        </w:rPr>
        <w:t xml:space="preserve"> </w:t>
      </w:r>
      <w:r>
        <w:t xml:space="preserve">[Washington Post, </w:t>
      </w:r>
      <w:hyperlink r:id="rId540" w:history="1">
        <w:r w:rsidRPr="004C18CA">
          <w:rPr>
            <w:rStyle w:val="Hyperlink"/>
          </w:rPr>
          <w:t>3/9/15</w:t>
        </w:r>
      </w:hyperlink>
      <w:r>
        <w:t>]</w:t>
      </w:r>
    </w:p>
    <w:p w:rsidR="00CC189E" w:rsidRDefault="00CC189E" w:rsidP="00CC189E"/>
    <w:p w:rsidR="00CC189E" w:rsidRDefault="00CC189E" w:rsidP="00CC189E">
      <w:r w:rsidRPr="0015017E">
        <w:rPr>
          <w:b/>
          <w:u w:val="single"/>
        </w:rPr>
        <w:t>Washington Post</w:t>
      </w:r>
      <w:r>
        <w:rPr>
          <w:b/>
        </w:rPr>
        <w:t xml:space="preserve">: </w:t>
      </w:r>
      <w:r w:rsidRPr="0015017E">
        <w:rPr>
          <w:b/>
        </w:rPr>
        <w:t>Grassley Said That Some Clinton Aides “Were State Department Employees Who Launched Secondary Careers In The Private Sector While Remaining Tied To The Department.”</w:t>
      </w:r>
      <w:r>
        <w:t xml:space="preserve"> “</w:t>
      </w:r>
      <w:r w:rsidRPr="0015017E">
        <w:t>Some recipients were political advisers with limited State Department expertise. Others, Grassley said, appeared to have turned the program on its head: Instead of being outside experts brought in to assist the government, they were State Department employees who launched secondary careers in the private sector while remaining tied to the department.</w:t>
      </w:r>
      <w:r>
        <w:t xml:space="preserve">” [Washington Post, </w:t>
      </w:r>
      <w:hyperlink r:id="rId541" w:history="1">
        <w:r w:rsidRPr="004C18CA">
          <w:rPr>
            <w:rStyle w:val="Hyperlink"/>
          </w:rPr>
          <w:t>3/9/15</w:t>
        </w:r>
      </w:hyperlink>
      <w:r>
        <w:t>]</w:t>
      </w:r>
    </w:p>
    <w:p w:rsidR="00CC189E" w:rsidRDefault="00CC189E" w:rsidP="00CC189E"/>
    <w:p w:rsidR="00CC189E" w:rsidRDefault="00CC189E" w:rsidP="00CC189E">
      <w:r>
        <w:rPr>
          <w:b/>
        </w:rPr>
        <w:t xml:space="preserve">Grassley: </w:t>
      </w:r>
      <w:r w:rsidRPr="0015017E">
        <w:rPr>
          <w:b/>
        </w:rPr>
        <w:t>“The Public’s Business Ought To Be Public With Few Exceptions…When Employees Are Allowed To Serve The Government And The Private Sector At The Same Time And Use Private Email, The Employees Have Access To Everything And The Public, Nothing.”</w:t>
      </w:r>
      <w:r>
        <w:rPr>
          <w:b/>
        </w:rPr>
        <w:t xml:space="preserve"> </w:t>
      </w:r>
      <w:r>
        <w:t xml:space="preserve">[Washington Post, </w:t>
      </w:r>
      <w:hyperlink r:id="rId542" w:history="1">
        <w:r w:rsidRPr="004C18CA">
          <w:rPr>
            <w:rStyle w:val="Hyperlink"/>
          </w:rPr>
          <w:t>3/9/15</w:t>
        </w:r>
      </w:hyperlink>
      <w:r>
        <w:t>]</w:t>
      </w:r>
    </w:p>
    <w:p w:rsidR="00CC189E" w:rsidRDefault="00CC189E" w:rsidP="00CC189E"/>
    <w:p w:rsidR="00CC189E" w:rsidRDefault="00CC189E" w:rsidP="00CC189E">
      <w:r w:rsidRPr="0015017E">
        <w:rPr>
          <w:b/>
          <w:u w:val="single"/>
        </w:rPr>
        <w:t>Washington Post</w:t>
      </w:r>
      <w:r>
        <w:rPr>
          <w:b/>
        </w:rPr>
        <w:t xml:space="preserve">: </w:t>
      </w:r>
      <w:r w:rsidRPr="00290540">
        <w:rPr>
          <w:b/>
        </w:rPr>
        <w:t xml:space="preserve">Grassley Said He Will Press The State </w:t>
      </w:r>
      <w:r>
        <w:rPr>
          <w:b/>
        </w:rPr>
        <w:t>Department In The Coming Weeks ‘</w:t>
      </w:r>
      <w:r w:rsidRPr="00290540">
        <w:rPr>
          <w:b/>
        </w:rPr>
        <w:t>To Answer For Any Blurring Of The Lines Between Public And Private Service And Any Concealing Of The Blurr</w:t>
      </w:r>
      <w:r>
        <w:rPr>
          <w:b/>
        </w:rPr>
        <w:t xml:space="preserve">ed Lines Through Private Email.’” </w:t>
      </w:r>
      <w:r>
        <w:t xml:space="preserve">[Washington Post, </w:t>
      </w:r>
      <w:hyperlink r:id="rId543" w:history="1">
        <w:r w:rsidRPr="004C18CA">
          <w:rPr>
            <w:rStyle w:val="Hyperlink"/>
          </w:rPr>
          <w:t>3/9/15</w:t>
        </w:r>
      </w:hyperlink>
      <w:r>
        <w:t>]</w:t>
      </w:r>
    </w:p>
    <w:p w:rsidR="00CC189E" w:rsidRDefault="00CC189E" w:rsidP="00CC189E"/>
    <w:p w:rsidR="00CC189E" w:rsidRDefault="00CC189E" w:rsidP="00CC189E">
      <w:r w:rsidRPr="0015017E">
        <w:rPr>
          <w:b/>
          <w:u w:val="single"/>
        </w:rPr>
        <w:t>Washington Post</w:t>
      </w:r>
      <w:r>
        <w:rPr>
          <w:b/>
        </w:rPr>
        <w:t xml:space="preserve">: </w:t>
      </w:r>
      <w:r w:rsidRPr="0015017E">
        <w:rPr>
          <w:b/>
        </w:rPr>
        <w:t>A Government Accountability Office Review Of The Special Designation Program Was In Progress</w:t>
      </w:r>
      <w:r>
        <w:rPr>
          <w:b/>
        </w:rPr>
        <w:t>, And As Of 2015</w:t>
      </w:r>
      <w:r w:rsidRPr="0015017E">
        <w:rPr>
          <w:b/>
        </w:rPr>
        <w:t xml:space="preserve"> “No One Knows How Widely The Program Is Used Across The Government.”</w:t>
      </w:r>
      <w:r>
        <w:t xml:space="preserve"> “</w:t>
      </w:r>
      <w:r w:rsidRPr="0015017E">
        <w:t>No one knows how widely the program is used across the government. Grassley last year asked the Government Accountability Office to conduct a review. The assessment is not complete, but in the meantime, Grassley has focused his attention on Clinton and some of those who received the special designation under her leadership.</w:t>
      </w:r>
      <w:r>
        <w:t xml:space="preserve">” [Washington Post, </w:t>
      </w:r>
      <w:hyperlink r:id="rId544" w:history="1">
        <w:r w:rsidRPr="004C18CA">
          <w:rPr>
            <w:rStyle w:val="Hyperlink"/>
          </w:rPr>
          <w:t>3/9/15</w:t>
        </w:r>
      </w:hyperlink>
      <w:r>
        <w:t>]</w:t>
      </w:r>
    </w:p>
    <w:p w:rsidR="00CC189E" w:rsidRDefault="00CC189E" w:rsidP="00CC189E"/>
    <w:p w:rsidR="00CC189E" w:rsidRDefault="00CC189E" w:rsidP="00CC189E">
      <w:pPr>
        <w:rPr>
          <w:b/>
          <w:u w:val="single"/>
        </w:rPr>
      </w:pPr>
      <w:r w:rsidRPr="00AB66C1">
        <w:rPr>
          <w:b/>
          <w:u w:val="single"/>
        </w:rPr>
        <w:t>CLINTON SPOKESMEN SAY HER USE OF SPECIAL DESIGNATION FOLLOWED RULES</w:t>
      </w:r>
    </w:p>
    <w:p w:rsidR="00CC189E" w:rsidRDefault="00CC189E" w:rsidP="00CC189E">
      <w:pPr>
        <w:rPr>
          <w:b/>
          <w:u w:val="single"/>
        </w:rPr>
      </w:pPr>
    </w:p>
    <w:p w:rsidR="00CC189E" w:rsidRDefault="00CC189E" w:rsidP="00CC189E">
      <w:r w:rsidRPr="00FF0365">
        <w:rPr>
          <w:b/>
          <w:u w:val="single"/>
        </w:rPr>
        <w:t>Washington Post</w:t>
      </w:r>
      <w:r>
        <w:rPr>
          <w:b/>
        </w:rPr>
        <w:t>: “</w:t>
      </w:r>
      <w:r w:rsidRPr="00FF0365">
        <w:rPr>
          <w:b/>
        </w:rPr>
        <w:t xml:space="preserve">Spokesmen </w:t>
      </w:r>
      <w:proofErr w:type="gramStart"/>
      <w:r w:rsidRPr="00FF0365">
        <w:rPr>
          <w:b/>
        </w:rPr>
        <w:t>For</w:t>
      </w:r>
      <w:proofErr w:type="gramEnd"/>
      <w:r w:rsidRPr="00FF0365">
        <w:rPr>
          <w:b/>
        </w:rPr>
        <w:t xml:space="preserve"> Clinton And The State Department Say Her Use Of The</w:t>
      </w:r>
      <w:r>
        <w:rPr>
          <w:b/>
        </w:rPr>
        <w:t xml:space="preserve"> [Special Designation]</w:t>
      </w:r>
      <w:r w:rsidRPr="00FF0365">
        <w:rPr>
          <w:b/>
        </w:rPr>
        <w:t xml:space="preserve"> Program Was Appropriate And Followed Government Rules.</w:t>
      </w:r>
      <w:r>
        <w:rPr>
          <w:b/>
        </w:rPr>
        <w:t xml:space="preserve">” </w:t>
      </w:r>
      <w:r>
        <w:t xml:space="preserve">[Washington Post, </w:t>
      </w:r>
      <w:hyperlink r:id="rId545" w:history="1">
        <w:r w:rsidRPr="004C18CA">
          <w:rPr>
            <w:rStyle w:val="Hyperlink"/>
          </w:rPr>
          <w:t>3/9/15</w:t>
        </w:r>
      </w:hyperlink>
      <w:r>
        <w:t>]</w:t>
      </w:r>
    </w:p>
    <w:p w:rsidR="00CC189E" w:rsidRDefault="00CC189E" w:rsidP="00CC189E"/>
    <w:p w:rsidR="00CC189E" w:rsidRPr="00AB66C1" w:rsidRDefault="00CC189E" w:rsidP="00CC189E">
      <w:r w:rsidRPr="00FF0365">
        <w:rPr>
          <w:b/>
          <w:u w:val="single"/>
        </w:rPr>
        <w:t>Washington Post</w:t>
      </w:r>
      <w:r>
        <w:rPr>
          <w:b/>
        </w:rPr>
        <w:t xml:space="preserve">: </w:t>
      </w:r>
      <w:r w:rsidRPr="00FF0365">
        <w:rPr>
          <w:b/>
        </w:rPr>
        <w:t xml:space="preserve">Clinton Spokesman Merrill </w:t>
      </w:r>
      <w:proofErr w:type="gramStart"/>
      <w:r w:rsidRPr="00FF0365">
        <w:rPr>
          <w:b/>
        </w:rPr>
        <w:t>On</w:t>
      </w:r>
      <w:proofErr w:type="gramEnd"/>
      <w:r w:rsidRPr="00FF0365">
        <w:rPr>
          <w:b/>
        </w:rPr>
        <w:t xml:space="preserve"> Grassley’s Claims That Clinton Misused State’s Special Employee Designation Program: “With All Due Respect, We Disagree.”</w:t>
      </w:r>
      <w:r>
        <w:t xml:space="preserve"> </w:t>
      </w:r>
      <w:r w:rsidRPr="00FF0365">
        <w:t>“Asked to respond directly to Grassley’s concerns that Clinton may have misused the program, Clinton spokesman Nick Merrill replied by e-mail: ‘With all due respect, we disagree.’”</w:t>
      </w:r>
      <w:r>
        <w:t xml:space="preserve"> [Washington Post, </w:t>
      </w:r>
      <w:hyperlink r:id="rId546" w:history="1">
        <w:r w:rsidRPr="004C18CA">
          <w:rPr>
            <w:rStyle w:val="Hyperlink"/>
          </w:rPr>
          <w:t>3/9/15</w:t>
        </w:r>
      </w:hyperlink>
      <w:r>
        <w:t>]</w:t>
      </w:r>
    </w:p>
    <w:p w:rsidR="00CC189E" w:rsidRDefault="00CC189E" w:rsidP="00CC189E">
      <w:pPr>
        <w:rPr>
          <w:b/>
        </w:rPr>
      </w:pPr>
    </w:p>
    <w:p w:rsidR="00CC189E" w:rsidRPr="00306C74" w:rsidRDefault="00CC189E" w:rsidP="00CC189E">
      <w:pPr>
        <w:rPr>
          <w:b/>
          <w:u w:val="single"/>
        </w:rPr>
      </w:pPr>
      <w:r w:rsidRPr="00306C74">
        <w:rPr>
          <w:b/>
          <w:u w:val="single"/>
        </w:rPr>
        <w:t>SIX OF CLINTON’S POLITICAL AIDES WERE GRANTED SPECIAL DESIGNATION AT THE STATE DEPARTMENT</w:t>
      </w:r>
    </w:p>
    <w:p w:rsidR="00CC189E" w:rsidRDefault="00CC189E" w:rsidP="00CC189E"/>
    <w:p w:rsidR="00CC189E" w:rsidRDefault="00CC189E" w:rsidP="00CC189E">
      <w:r w:rsidRPr="00601B7D">
        <w:rPr>
          <w:b/>
          <w:u w:val="single"/>
        </w:rPr>
        <w:t>Washington Post</w:t>
      </w:r>
      <w:r w:rsidRPr="00601B7D">
        <w:rPr>
          <w:b/>
        </w:rPr>
        <w:t xml:space="preserve">: “State Department Records Show That </w:t>
      </w:r>
      <w:proofErr w:type="gramStart"/>
      <w:r w:rsidRPr="00601B7D">
        <w:rPr>
          <w:b/>
        </w:rPr>
        <w:t>A Half-Dozen Of</w:t>
      </w:r>
      <w:proofErr w:type="gramEnd"/>
      <w:r w:rsidRPr="00601B7D">
        <w:rPr>
          <w:b/>
        </w:rPr>
        <w:t xml:space="preserve"> Clinton’s Political Allies Were Granted The Special Designation During Her Tenure.”</w:t>
      </w:r>
      <w:r>
        <w:t xml:space="preserve"> “</w:t>
      </w:r>
      <w:r w:rsidRPr="00601B7D">
        <w:t>State Department records show that a half-dozen of Clinton’s political allies were granted the special designation during her tenure. Not all of them received government salaries. But critics say abuse of the program could give private-sector firms unfair access to government information and internal deliberations.</w:t>
      </w:r>
      <w:r>
        <w:t xml:space="preserve">” [Washington Post, </w:t>
      </w:r>
      <w:hyperlink r:id="rId547" w:history="1">
        <w:r w:rsidRPr="004C18CA">
          <w:rPr>
            <w:rStyle w:val="Hyperlink"/>
          </w:rPr>
          <w:t>3/9/15</w:t>
        </w:r>
      </w:hyperlink>
      <w:r>
        <w:t>]</w:t>
      </w:r>
    </w:p>
    <w:p w:rsidR="00CC189E" w:rsidRDefault="00CC189E" w:rsidP="00CC189E"/>
    <w:p w:rsidR="00CC189E" w:rsidRDefault="00CC189E" w:rsidP="00CC189E">
      <w:r w:rsidRPr="00601B7D">
        <w:rPr>
          <w:b/>
          <w:u w:val="single"/>
        </w:rPr>
        <w:t>Washington Post</w:t>
      </w:r>
      <w:r w:rsidRPr="00601B7D">
        <w:rPr>
          <w:b/>
        </w:rPr>
        <w:t>:</w:t>
      </w:r>
      <w:r>
        <w:rPr>
          <w:b/>
        </w:rPr>
        <w:t xml:space="preserve"> </w:t>
      </w:r>
      <w:r w:rsidRPr="00601B7D">
        <w:rPr>
          <w:b/>
        </w:rPr>
        <w:t xml:space="preserve">Not All Of “Clinton’s Political Allies” Who Were Given </w:t>
      </w:r>
      <w:proofErr w:type="gramStart"/>
      <w:r w:rsidRPr="00601B7D">
        <w:rPr>
          <w:b/>
        </w:rPr>
        <w:t>A Special Designation At The</w:t>
      </w:r>
      <w:proofErr w:type="gramEnd"/>
      <w:r w:rsidRPr="00601B7D">
        <w:rPr>
          <w:b/>
        </w:rPr>
        <w:t xml:space="preserve"> State Department Received Government Salaries.</w:t>
      </w:r>
      <w:r>
        <w:t xml:space="preserve"> “</w:t>
      </w:r>
      <w:r w:rsidRPr="00601B7D">
        <w:t>State Department records show that a half-dozen of Clinton’s political allies were granted the special designation during her tenure. Not all of them received government salaries. But critics say abuse of the program could give private-sector firms unfair access to government information and internal deliberations.</w:t>
      </w:r>
      <w:r>
        <w:t xml:space="preserve">” [Washington Post, </w:t>
      </w:r>
      <w:hyperlink r:id="rId548" w:history="1">
        <w:r w:rsidRPr="004C18CA">
          <w:rPr>
            <w:rStyle w:val="Hyperlink"/>
          </w:rPr>
          <w:t>3/9/15</w:t>
        </w:r>
      </w:hyperlink>
      <w:r>
        <w:t>]</w:t>
      </w:r>
    </w:p>
    <w:p w:rsidR="00CC189E" w:rsidRDefault="00CC189E" w:rsidP="00CC189E">
      <w:pPr>
        <w:rPr>
          <w:b/>
          <w:u w:val="single"/>
        </w:rPr>
      </w:pPr>
    </w:p>
    <w:p w:rsidR="00CC189E" w:rsidRDefault="00CC189E" w:rsidP="00CC189E">
      <w:r w:rsidRPr="00FF0365">
        <w:rPr>
          <w:b/>
          <w:u w:val="single"/>
        </w:rPr>
        <w:t>Washington Post</w:t>
      </w:r>
      <w:r>
        <w:rPr>
          <w:b/>
        </w:rPr>
        <w:t>: “</w:t>
      </w:r>
      <w:r w:rsidRPr="00FF0365">
        <w:rPr>
          <w:b/>
        </w:rPr>
        <w:t xml:space="preserve">More Than 100 People, Most With Expertise </w:t>
      </w:r>
      <w:proofErr w:type="gramStart"/>
      <w:r w:rsidRPr="00FF0365">
        <w:rPr>
          <w:b/>
        </w:rPr>
        <w:t>In</w:t>
      </w:r>
      <w:proofErr w:type="gramEnd"/>
      <w:r w:rsidRPr="00FF0365">
        <w:rPr>
          <w:b/>
        </w:rPr>
        <w:t xml:space="preserve"> Niche Areas Of Science And Global Affairs, Rec</w:t>
      </w:r>
      <w:r>
        <w:rPr>
          <w:b/>
        </w:rPr>
        <w:t xml:space="preserve">eived [Special] Designation Each Year” Under Secretary Clinton. </w:t>
      </w:r>
      <w:r>
        <w:t xml:space="preserve">[Washington Post, </w:t>
      </w:r>
      <w:hyperlink r:id="rId549" w:history="1">
        <w:r w:rsidRPr="004C18CA">
          <w:rPr>
            <w:rStyle w:val="Hyperlink"/>
          </w:rPr>
          <w:t>3/9/15</w:t>
        </w:r>
      </w:hyperlink>
      <w:r>
        <w:t>]</w:t>
      </w:r>
    </w:p>
    <w:p w:rsidR="00CC189E" w:rsidRDefault="00CC189E" w:rsidP="00CC189E"/>
    <w:p w:rsidR="00CC189E" w:rsidRDefault="00CC189E" w:rsidP="00CC189E">
      <w:r w:rsidRPr="00290540">
        <w:rPr>
          <w:b/>
          <w:u w:val="single"/>
        </w:rPr>
        <w:t>Washington Post</w:t>
      </w:r>
      <w:r>
        <w:rPr>
          <w:b/>
        </w:rPr>
        <w:t xml:space="preserve">: </w:t>
      </w:r>
      <w:r w:rsidRPr="008E2674">
        <w:rPr>
          <w:b/>
        </w:rPr>
        <w:t>Several News Organizations “Learned The Extent To Which Hillary Clinton Used The [Special Designation] Program” Under The Freedom Of Information Act.</w:t>
      </w:r>
      <w:r>
        <w:t xml:space="preserve"> “</w:t>
      </w:r>
      <w:r w:rsidRPr="008E2674">
        <w:t xml:space="preserve">Through a request </w:t>
      </w:r>
      <w:r w:rsidRPr="008E2674">
        <w:lastRenderedPageBreak/>
        <w:t>under the Freedom of Information Act, several news organizations, including The Washington Post, have since learned the extent to which Hillary Clinton used the program.</w:t>
      </w:r>
      <w:r>
        <w:t xml:space="preserve">” [Washington Post, </w:t>
      </w:r>
      <w:hyperlink r:id="rId550" w:history="1">
        <w:r w:rsidRPr="004C18CA">
          <w:rPr>
            <w:rStyle w:val="Hyperlink"/>
          </w:rPr>
          <w:t>3/9/15</w:t>
        </w:r>
      </w:hyperlink>
      <w:r>
        <w:t>]</w:t>
      </w:r>
    </w:p>
    <w:p w:rsidR="00CC189E" w:rsidRPr="008E2674" w:rsidRDefault="00CC189E" w:rsidP="00CC189E">
      <w:pPr>
        <w:rPr>
          <w:b/>
        </w:rPr>
      </w:pPr>
    </w:p>
    <w:p w:rsidR="00CC189E" w:rsidRDefault="00CC189E" w:rsidP="00CC189E">
      <w:r w:rsidRPr="008E2674">
        <w:rPr>
          <w:b/>
          <w:u w:val="single"/>
        </w:rPr>
        <w:t>Washington Post</w:t>
      </w:r>
      <w:r w:rsidRPr="008E2674">
        <w:rPr>
          <w:b/>
        </w:rPr>
        <w:t>: “A Former Campaign Manager, A Longtime Legal And Personal Adviser, A Former House Member Now Affiliated With A Group Backing A Clinton Presidential Bid, [And] A Former Pollster” Were Granted Special Designation Under Clinton.</w:t>
      </w:r>
      <w:r>
        <w:rPr>
          <w:b/>
        </w:rPr>
        <w:t xml:space="preserve"> </w:t>
      </w:r>
      <w:r>
        <w:t xml:space="preserve">[Washington Post, </w:t>
      </w:r>
      <w:hyperlink r:id="rId551" w:history="1">
        <w:r w:rsidRPr="004C18CA">
          <w:rPr>
            <w:rStyle w:val="Hyperlink"/>
          </w:rPr>
          <w:t>3/9/15</w:t>
        </w:r>
      </w:hyperlink>
      <w:r>
        <w:t>]</w:t>
      </w:r>
    </w:p>
    <w:p w:rsidR="00CC189E" w:rsidRDefault="00CC189E" w:rsidP="00CC189E">
      <w:pPr>
        <w:pStyle w:val="Sub-Bullet"/>
      </w:pPr>
      <w:r w:rsidRPr="00AB66C1">
        <w:rPr>
          <w:b/>
        </w:rPr>
        <w:t xml:space="preserve">Clinton Allies Granted Special Designation Included Huma Abedin, Maggie Williams, Jeremy </w:t>
      </w:r>
      <w:proofErr w:type="spellStart"/>
      <w:r w:rsidRPr="00AB66C1">
        <w:rPr>
          <w:b/>
        </w:rPr>
        <w:t>Rosner</w:t>
      </w:r>
      <w:proofErr w:type="spellEnd"/>
      <w:r w:rsidRPr="00AB66C1">
        <w:rPr>
          <w:b/>
        </w:rPr>
        <w:t>, Jonathan Prince, Kathleen Kennedy Townsend, And Cheryl Mills.</w:t>
      </w:r>
      <w:r>
        <w:t xml:space="preserve"> “</w:t>
      </w:r>
      <w:r w:rsidRPr="008E2674">
        <w:t xml:space="preserve">Aside from Abedin, Clinton political allies who were granted the special status included Maggie Williams, Clinton’s 2008 campaign manager; Jeremy </w:t>
      </w:r>
      <w:proofErr w:type="spellStart"/>
      <w:r w:rsidRPr="008E2674">
        <w:t>Rosner</w:t>
      </w:r>
      <w:proofErr w:type="spellEnd"/>
      <w:r w:rsidRPr="008E2674">
        <w:t>, a former Clinton pollster; Jonathan Prince, a speechwriter for Bill and Hillary Clinton; Kathleen Kennedy Townsend, a former Maryland lieutenant governor who is on the board of American Bridge, a left-leaning political operation that has defended Hillary Clinton against partisan attacks; and Cheryl Mills, a former White House deputy counsel and longtime adviser to Hillary Clinton.</w:t>
      </w:r>
      <w:r>
        <w:t xml:space="preserve">” [Washington Post, </w:t>
      </w:r>
      <w:hyperlink r:id="rId552" w:history="1">
        <w:r w:rsidRPr="004C18CA">
          <w:rPr>
            <w:rStyle w:val="Hyperlink"/>
          </w:rPr>
          <w:t>3/9/15</w:t>
        </w:r>
      </w:hyperlink>
      <w:r>
        <w:t>]</w:t>
      </w:r>
    </w:p>
    <w:p w:rsidR="00CC189E" w:rsidRDefault="00CC189E" w:rsidP="00CC189E"/>
    <w:p w:rsidR="00CC189E" w:rsidRDefault="00CC189E" w:rsidP="00CC189E">
      <w:r w:rsidRPr="004C18CA">
        <w:rPr>
          <w:b/>
          <w:u w:val="single"/>
        </w:rPr>
        <w:t>Washington Post</w:t>
      </w:r>
      <w:r>
        <w:rPr>
          <w:b/>
        </w:rPr>
        <w:t>:</w:t>
      </w:r>
      <w:r>
        <w:t xml:space="preserve"> </w:t>
      </w:r>
      <w:r w:rsidRPr="004C18CA">
        <w:rPr>
          <w:b/>
        </w:rPr>
        <w:t>“Huma Abedin, A Clinton Confidante And Adviser Who Was Granted The Special Designation, Also Used The Private E-Mail System” Used By Secretary Clinton.</w:t>
      </w:r>
      <w:r>
        <w:t xml:space="preserve"> “Grassley had sought e-mails and other documents from the State Department. But he didn’t know until last week that Clinton was exclusively using a private e-mail account that could contain relevant information about her use of the so-called ‘special government employee’ program. Huma Abedin, a Clinton confidante and adviser who was granted the special designation, also used the private e-mail system.” [Washington Post, </w:t>
      </w:r>
      <w:hyperlink r:id="rId553" w:history="1">
        <w:r w:rsidRPr="004C18CA">
          <w:rPr>
            <w:rStyle w:val="Hyperlink"/>
          </w:rPr>
          <w:t>3/9/15</w:t>
        </w:r>
      </w:hyperlink>
      <w:r>
        <w:t>]</w:t>
      </w:r>
    </w:p>
    <w:p w:rsidR="00CC189E" w:rsidRPr="00AB66C1" w:rsidRDefault="00CC189E" w:rsidP="00CC189E">
      <w:pPr>
        <w:pStyle w:val="Sub-Bullet"/>
      </w:pPr>
      <w:r w:rsidRPr="00AB66C1">
        <w:rPr>
          <w:b/>
          <w:u w:val="single"/>
        </w:rPr>
        <w:t>Washington Post</w:t>
      </w:r>
      <w:r w:rsidRPr="00AB66C1">
        <w:rPr>
          <w:b/>
        </w:rPr>
        <w:t xml:space="preserve">: In 2013, “It Became Public That Abedin Was Being Paid By The State Department While Also Working For An International Consulting Firm With Close Ties To Bill And Hillary Clinton.” </w:t>
      </w:r>
      <w:r w:rsidRPr="00290540">
        <w:t>“Questions about Clinton’s use of the special program were first raised in 2013, when it became public that Abedin was being paid by the State Department while also working for an international consulting firm with close ties to Bill and Hillary Clinton.”</w:t>
      </w:r>
      <w:r>
        <w:t xml:space="preserve"> [Washington Post, </w:t>
      </w:r>
      <w:hyperlink r:id="rId554" w:history="1">
        <w:r w:rsidRPr="004C18CA">
          <w:rPr>
            <w:rStyle w:val="Hyperlink"/>
          </w:rPr>
          <w:t>3/9/15</w:t>
        </w:r>
      </w:hyperlink>
      <w:r>
        <w:t>]</w:t>
      </w:r>
    </w:p>
    <w:p w:rsidR="00CC189E" w:rsidRDefault="00CC189E" w:rsidP="00CC189E">
      <w:pPr>
        <w:pStyle w:val="Sub-Bullet"/>
      </w:pPr>
      <w:r w:rsidRPr="00AB66C1">
        <w:rPr>
          <w:b/>
          <w:u w:val="single"/>
        </w:rPr>
        <w:t>Washington Post</w:t>
      </w:r>
      <w:r w:rsidRPr="00AB66C1">
        <w:rPr>
          <w:b/>
        </w:rPr>
        <w:t xml:space="preserve">: “In The Letter Abedin Wrote To The State Department In 2013, She Said Her Work At The Consulting Firm </w:t>
      </w:r>
      <w:proofErr w:type="spellStart"/>
      <w:r w:rsidRPr="00AB66C1">
        <w:rPr>
          <w:b/>
        </w:rPr>
        <w:t>Teneo</w:t>
      </w:r>
      <w:proofErr w:type="spellEnd"/>
      <w:r w:rsidRPr="00AB66C1">
        <w:rPr>
          <w:b/>
        </w:rPr>
        <w:t xml:space="preserve"> Was Unrelated To Anything Involving The Department.”</w:t>
      </w:r>
      <w:r w:rsidRPr="00306C74">
        <w:t xml:space="preserve"> </w:t>
      </w:r>
      <w:r>
        <w:t xml:space="preserve">[Washington Post, </w:t>
      </w:r>
      <w:hyperlink r:id="rId555" w:history="1">
        <w:r w:rsidRPr="004C18CA">
          <w:rPr>
            <w:rStyle w:val="Hyperlink"/>
          </w:rPr>
          <w:t>3/9/15</w:t>
        </w:r>
      </w:hyperlink>
      <w:r>
        <w:t>]</w:t>
      </w:r>
    </w:p>
    <w:p w:rsidR="00CC189E" w:rsidRDefault="00CC189E" w:rsidP="00CC189E"/>
    <w:p w:rsidR="00CC189E" w:rsidRDefault="00CC189E" w:rsidP="00CC189E">
      <w:r w:rsidRPr="00EB2D19">
        <w:rPr>
          <w:b/>
          <w:u w:val="single"/>
        </w:rPr>
        <w:t>New York Times</w:t>
      </w:r>
      <w:r w:rsidRPr="00EB2D19">
        <w:rPr>
          <w:b/>
        </w:rPr>
        <w:t xml:space="preserve">: Three Months </w:t>
      </w:r>
      <w:proofErr w:type="gramStart"/>
      <w:r w:rsidRPr="00EB2D19">
        <w:rPr>
          <w:b/>
        </w:rPr>
        <w:t>After</w:t>
      </w:r>
      <w:proofErr w:type="gramEnd"/>
      <w:r w:rsidRPr="00EB2D19">
        <w:rPr>
          <w:b/>
        </w:rPr>
        <w:t xml:space="preserve"> State Department Officials Described Abedin’s Special Designation As “Nothing Unusual…Questions About The Arrangement Persisted” And Basic Information About Her Employment Situation Had Not Been Released.</w:t>
      </w:r>
      <w:r>
        <w:t xml:space="preserve"> “When news surfaced in May that the State Department had approved an arrangement that allowed Huma Abedin, a top adviser to Secretary of State Hillary Rodham Clinton, to take on work for private clients, officials at the department described it as nothing unusual. But three months later, questions about the arrangement persist, and the department has declined to provide some basic information about Ms. Abedin’s situation and those of other State Department employees who may have been given similar status.” [New York Times, </w:t>
      </w:r>
      <w:hyperlink r:id="rId556" w:history="1">
        <w:r w:rsidRPr="00EB2D19">
          <w:rPr>
            <w:rStyle w:val="Hyperlink"/>
          </w:rPr>
          <w:t>8/9/13</w:t>
        </w:r>
      </w:hyperlink>
      <w:r>
        <w:t>]</w:t>
      </w:r>
    </w:p>
    <w:p w:rsidR="00CC189E" w:rsidRDefault="00CC189E" w:rsidP="00CC189E"/>
    <w:p w:rsidR="00CC189E" w:rsidRDefault="00CC189E" w:rsidP="00CC189E">
      <w:r w:rsidRPr="00BF358B">
        <w:rPr>
          <w:b/>
          <w:u w:val="single"/>
        </w:rPr>
        <w:t>New York Times</w:t>
      </w:r>
      <w:r w:rsidRPr="00BF358B">
        <w:rPr>
          <w:b/>
        </w:rPr>
        <w:t xml:space="preserve">: The State Department Has Declined To Say What Role Mrs. Clinton Played In Approving The Arrangement By Which Huma Abedin Worked For The Clinton Foundation, The State Department, And </w:t>
      </w:r>
      <w:proofErr w:type="spellStart"/>
      <w:r w:rsidRPr="00BF358B">
        <w:rPr>
          <w:b/>
        </w:rPr>
        <w:t>Teneo</w:t>
      </w:r>
      <w:proofErr w:type="spellEnd"/>
      <w:r w:rsidRPr="00BF358B">
        <w:rPr>
          <w:b/>
        </w:rPr>
        <w:t xml:space="preserve"> Concurrently.</w:t>
      </w:r>
      <w:r>
        <w:t xml:space="preserve"> “</w:t>
      </w:r>
      <w:r w:rsidRPr="00BF358B">
        <w:t xml:space="preserve">Ms. Abedin, 37, a confidante of Mrs. Clinton’s, was made a “special government employee” in June 2012. That allowed her to continue her employment at State but also work for </w:t>
      </w:r>
      <w:proofErr w:type="spellStart"/>
      <w:r w:rsidRPr="00BF358B">
        <w:t>Teneo</w:t>
      </w:r>
      <w:proofErr w:type="spellEnd"/>
      <w:r w:rsidRPr="00BF358B">
        <w:t xml:space="preserve">, a consulting firm, founded in part by a former aide to President Bill </w:t>
      </w:r>
      <w:proofErr w:type="gramStart"/>
      <w:r w:rsidRPr="00BF358B">
        <w:t>Clinton, that</w:t>
      </w:r>
      <w:proofErr w:type="gramEnd"/>
      <w:r w:rsidRPr="00BF358B">
        <w:t xml:space="preserve"> has a number of corporate clients, including Coca-Cola. In addition, Ms. Abedin worked privately for the Clinton Foundation and for Mrs. Clinton personally</w:t>
      </w:r>
      <w:r>
        <w:t xml:space="preserve">…The State Department has declined to say what role Mrs. Clinton played in approving the arrangement.” [New York Times, </w:t>
      </w:r>
      <w:hyperlink r:id="rId557" w:history="1">
        <w:r w:rsidRPr="00EB2D19">
          <w:rPr>
            <w:rStyle w:val="Hyperlink"/>
          </w:rPr>
          <w:t>8/9/13</w:t>
        </w:r>
      </w:hyperlink>
      <w:r>
        <w:t>]</w:t>
      </w:r>
    </w:p>
    <w:p w:rsidR="00CC189E" w:rsidRDefault="00CC189E" w:rsidP="00CC189E"/>
    <w:p w:rsidR="00CC189E" w:rsidRDefault="00CC189E" w:rsidP="00CC189E">
      <w:r w:rsidRPr="00BF358B">
        <w:rPr>
          <w:b/>
          <w:u w:val="single"/>
        </w:rPr>
        <w:t>New York Times</w:t>
      </w:r>
      <w:r w:rsidRPr="00BF358B">
        <w:rPr>
          <w:b/>
        </w:rPr>
        <w:t xml:space="preserve">: “Abedin Has Not Disclosed How Much She Was Paid By </w:t>
      </w:r>
      <w:proofErr w:type="spellStart"/>
      <w:r w:rsidRPr="00BF358B">
        <w:rPr>
          <w:b/>
        </w:rPr>
        <w:t>Teneo</w:t>
      </w:r>
      <w:proofErr w:type="spellEnd"/>
      <w:r w:rsidRPr="00BF358B">
        <w:rPr>
          <w:b/>
        </w:rPr>
        <w:t>, The Clinton Foundation Or Mrs. Clinton” During A Period In Which She Worked For All Three Entities.</w:t>
      </w:r>
      <w:r>
        <w:t xml:space="preserve"> “</w:t>
      </w:r>
      <w:r w:rsidRPr="00BF358B">
        <w:t xml:space="preserve">Ms. Abedin, 37, a confidante of Mrs. Clinton’s, was made a “special government employee” in June 2012. That allowed her to continue her employment at State but also work for </w:t>
      </w:r>
      <w:proofErr w:type="spellStart"/>
      <w:r w:rsidRPr="00BF358B">
        <w:t>Teneo</w:t>
      </w:r>
      <w:proofErr w:type="spellEnd"/>
      <w:r w:rsidRPr="00BF358B">
        <w:t xml:space="preserve">, a consulting firm, founded in part by a former aide to President Bill </w:t>
      </w:r>
      <w:proofErr w:type="gramStart"/>
      <w:r w:rsidRPr="00BF358B">
        <w:t>Clinton, that</w:t>
      </w:r>
      <w:proofErr w:type="gramEnd"/>
      <w:r w:rsidRPr="00BF358B">
        <w:t xml:space="preserve"> has a number of corporate clients, including Coca-Cola. In addition, Ms. Abedin worked privately for the Clinton Foundation and for Mrs. Clinton </w:t>
      </w:r>
      <w:r w:rsidRPr="00BF358B">
        <w:lastRenderedPageBreak/>
        <w:t>personally</w:t>
      </w:r>
      <w:r>
        <w:t xml:space="preserve">…Ms. Abedin has not disclosed how much she was paid by </w:t>
      </w:r>
      <w:proofErr w:type="spellStart"/>
      <w:r>
        <w:t>Teneo</w:t>
      </w:r>
      <w:proofErr w:type="spellEnd"/>
      <w:r>
        <w:t xml:space="preserve">, the Clinton Foundation or Mrs. Clinton during this period.” [New York Times, </w:t>
      </w:r>
      <w:hyperlink r:id="rId558" w:history="1">
        <w:r w:rsidRPr="00EB2D19">
          <w:rPr>
            <w:rStyle w:val="Hyperlink"/>
          </w:rPr>
          <w:t>8/9/13</w:t>
        </w:r>
      </w:hyperlink>
      <w:r>
        <w:t>]</w:t>
      </w:r>
    </w:p>
    <w:p w:rsidR="00CC189E" w:rsidRDefault="00CC189E" w:rsidP="00CC189E">
      <w:pPr>
        <w:pStyle w:val="Sub-Bullet"/>
      </w:pPr>
      <w:r w:rsidRPr="00BF358B">
        <w:rPr>
          <w:b/>
          <w:u w:val="single"/>
        </w:rPr>
        <w:t>New York Times</w:t>
      </w:r>
      <w:r w:rsidRPr="00BF358B">
        <w:rPr>
          <w:b/>
        </w:rPr>
        <w:t>: Grassley Sought Information On “Who In The Department Specifically Authorized The Arrangement For Ms. Abedin; Who In The Department Was Aware Of Her Outside Consulting Activities; Copies Of Contracts Ms. Abedin Signed With Private Clients; And The Amount She Earned From Those Contracts.”</w:t>
      </w:r>
      <w:r w:rsidRPr="00BF358B">
        <w:t xml:space="preserve"> </w:t>
      </w:r>
      <w:r>
        <w:t xml:space="preserve">“Aides to Senator Charles E. Grassley, a Republican of Iowa who has led an inquiry into the matter, say they have faced obstacles in efforts to gather certain information about Ms. Abedin’s arrangement and about the rules the State Department applies in approving such arrangements. The questions Mr. Grassley and his staff are still seeking answers to include: who in the department specifically authorized the arrangement for Ms. Abedin; who in the department was aware of her outside consulting activities; copies of contracts Ms. Abedin signed with private clients; and the amount she earned from those contracts.” [New York Times, </w:t>
      </w:r>
      <w:hyperlink r:id="rId559" w:history="1">
        <w:r w:rsidRPr="00EB2D19">
          <w:rPr>
            <w:rStyle w:val="Hyperlink"/>
          </w:rPr>
          <w:t>8/9/13</w:t>
        </w:r>
      </w:hyperlink>
      <w:r>
        <w:t>]</w:t>
      </w:r>
    </w:p>
    <w:p w:rsidR="00CC189E" w:rsidRDefault="00CC189E" w:rsidP="00CC189E"/>
    <w:p w:rsidR="00CC189E" w:rsidRDefault="00CC189E" w:rsidP="00CC189E">
      <w:r w:rsidRPr="008E2674">
        <w:rPr>
          <w:b/>
          <w:u w:val="single"/>
        </w:rPr>
        <w:t>Washington Post</w:t>
      </w:r>
      <w:r w:rsidRPr="008E2674">
        <w:rPr>
          <w:b/>
        </w:rPr>
        <w:t xml:space="preserve">: </w:t>
      </w:r>
      <w:r>
        <w:rPr>
          <w:b/>
        </w:rPr>
        <w:t>“</w:t>
      </w:r>
      <w:r w:rsidRPr="00993A5C">
        <w:rPr>
          <w:b/>
        </w:rPr>
        <w:t xml:space="preserve">Maggie Williams, Clinton’s 2008 Campaign Manager…Received </w:t>
      </w:r>
      <w:proofErr w:type="gramStart"/>
      <w:r w:rsidRPr="00993A5C">
        <w:rPr>
          <w:b/>
        </w:rPr>
        <w:t>The Special Status To Work On Issues Relating To Women And</w:t>
      </w:r>
      <w:proofErr w:type="gramEnd"/>
      <w:r w:rsidRPr="00993A5C">
        <w:rPr>
          <w:b/>
        </w:rPr>
        <w:t xml:space="preserve"> Girls.</w:t>
      </w:r>
      <w:r>
        <w:rPr>
          <w:b/>
        </w:rPr>
        <w:t xml:space="preserve">” </w:t>
      </w:r>
      <w:r>
        <w:t xml:space="preserve">[Washington Post, </w:t>
      </w:r>
      <w:hyperlink r:id="rId560" w:history="1">
        <w:r w:rsidRPr="004C18CA">
          <w:rPr>
            <w:rStyle w:val="Hyperlink"/>
          </w:rPr>
          <w:t>3/9/15</w:t>
        </w:r>
      </w:hyperlink>
      <w:r>
        <w:t>]</w:t>
      </w:r>
    </w:p>
    <w:p w:rsidR="00CC189E" w:rsidRDefault="00CC189E" w:rsidP="00CC189E">
      <w:pPr>
        <w:rPr>
          <w:b/>
        </w:rPr>
      </w:pPr>
    </w:p>
    <w:p w:rsidR="00CC189E" w:rsidRDefault="00CC189E" w:rsidP="00CC189E">
      <w:r w:rsidRPr="002C4F12">
        <w:rPr>
          <w:b/>
          <w:u w:val="single"/>
        </w:rPr>
        <w:t>Washington Post</w:t>
      </w:r>
      <w:r>
        <w:rPr>
          <w:b/>
        </w:rPr>
        <w:t xml:space="preserve">: </w:t>
      </w:r>
      <w:r w:rsidRPr="002C4F12">
        <w:rPr>
          <w:b/>
        </w:rPr>
        <w:t xml:space="preserve">Cheryl Mills “Received No Compensation </w:t>
      </w:r>
      <w:proofErr w:type="gramStart"/>
      <w:r w:rsidRPr="002C4F12">
        <w:rPr>
          <w:b/>
        </w:rPr>
        <w:t>For</w:t>
      </w:r>
      <w:proofErr w:type="gramEnd"/>
      <w:r w:rsidRPr="002C4F12">
        <w:rPr>
          <w:b/>
        </w:rPr>
        <w:t xml:space="preserve"> Her Work, Which Was Tied To Reconstruction Efforts In Haiti” </w:t>
      </w:r>
      <w:proofErr w:type="spellStart"/>
      <w:r w:rsidRPr="002C4F12">
        <w:rPr>
          <w:b/>
        </w:rPr>
        <w:t>Amd</w:t>
      </w:r>
      <w:proofErr w:type="spellEnd"/>
      <w:r w:rsidRPr="002C4F12">
        <w:rPr>
          <w:b/>
        </w:rPr>
        <w:t xml:space="preserve"> “Retained Her Affiliation With The Department To Work On Haiti After Clinton Left.”</w:t>
      </w:r>
      <w:r>
        <w:t xml:space="preserve"> “</w:t>
      </w:r>
      <w:r w:rsidRPr="002C4F12">
        <w:t>State Department documents show that Mills received no compensation for her work, which was tied to reconstruction efforts in Haiti. Mills did not respond to requests for comment. Merrill noted that Mills retained her affiliation with the department to work on Haiti after Clinton left.</w:t>
      </w:r>
      <w:r>
        <w:t xml:space="preserve">” [Washington Post, </w:t>
      </w:r>
      <w:hyperlink r:id="rId561" w:history="1">
        <w:r w:rsidRPr="004C18CA">
          <w:rPr>
            <w:rStyle w:val="Hyperlink"/>
          </w:rPr>
          <w:t>3/9/15</w:t>
        </w:r>
      </w:hyperlink>
      <w:r>
        <w:t>]</w:t>
      </w:r>
    </w:p>
    <w:p w:rsidR="00CC189E" w:rsidRDefault="00CC189E" w:rsidP="00CC189E"/>
    <w:p w:rsidR="00CC189E" w:rsidRPr="00327E4B" w:rsidRDefault="00CC189E" w:rsidP="00CC189E">
      <w:pPr>
        <w:rPr>
          <w:b/>
        </w:rPr>
      </w:pPr>
      <w:r w:rsidRPr="002C4F12">
        <w:rPr>
          <w:b/>
          <w:u w:val="single"/>
        </w:rPr>
        <w:t>Washington Post</w:t>
      </w:r>
      <w:r>
        <w:rPr>
          <w:b/>
        </w:rPr>
        <w:t xml:space="preserve">: Jonathan </w:t>
      </w:r>
      <w:r w:rsidRPr="00327E4B">
        <w:rPr>
          <w:b/>
        </w:rPr>
        <w:t xml:space="preserve">Prince </w:t>
      </w:r>
      <w:r>
        <w:rPr>
          <w:b/>
        </w:rPr>
        <w:t>“</w:t>
      </w:r>
      <w:r w:rsidRPr="00327E4B">
        <w:rPr>
          <w:b/>
        </w:rPr>
        <w:t>Received No Compensation For His Work, Which He Said Was Tied To Middle East Peace Talks And Unrelated To Anything Involving The Clintons</w:t>
      </w:r>
      <w:r>
        <w:rPr>
          <w:b/>
        </w:rPr>
        <w:t xml:space="preserve">.” </w:t>
      </w:r>
      <w:r>
        <w:t xml:space="preserve">[Washington Post, </w:t>
      </w:r>
      <w:hyperlink r:id="rId562" w:history="1">
        <w:r w:rsidRPr="004C18CA">
          <w:rPr>
            <w:rStyle w:val="Hyperlink"/>
          </w:rPr>
          <w:t>3/9/15</w:t>
        </w:r>
      </w:hyperlink>
      <w:r>
        <w:t>]</w:t>
      </w:r>
    </w:p>
    <w:p w:rsidR="00CC189E" w:rsidRDefault="00CC189E" w:rsidP="00CC189E"/>
    <w:p w:rsidR="00CC189E" w:rsidRDefault="00CC189E" w:rsidP="00CC189E">
      <w:r w:rsidRPr="002C4F12">
        <w:rPr>
          <w:b/>
          <w:u w:val="single"/>
        </w:rPr>
        <w:t>Washington Post</w:t>
      </w:r>
      <w:r>
        <w:rPr>
          <w:b/>
        </w:rPr>
        <w:t>:</w:t>
      </w:r>
      <w:r>
        <w:t xml:space="preserve"> </w:t>
      </w:r>
      <w:r w:rsidRPr="00327E4B">
        <w:rPr>
          <w:b/>
        </w:rPr>
        <w:t xml:space="preserve">Kathleen Kennedy Townsend “Did Not Receive </w:t>
      </w:r>
      <w:proofErr w:type="gramStart"/>
      <w:r w:rsidRPr="00327E4B">
        <w:rPr>
          <w:b/>
        </w:rPr>
        <w:t>A</w:t>
      </w:r>
      <w:proofErr w:type="gramEnd"/>
      <w:r w:rsidRPr="00327E4B">
        <w:rPr>
          <w:b/>
        </w:rPr>
        <w:t xml:space="preserve"> Government Paycheck From Her Special Designation.</w:t>
      </w:r>
      <w:r>
        <w:t xml:space="preserve"> “</w:t>
      </w:r>
      <w:r w:rsidRPr="00327E4B">
        <w:t>Townsend, who did not receive a government paycheck from her special designation, did not respond to requests for comment.</w:t>
      </w:r>
      <w:r>
        <w:t xml:space="preserve">” [Washington Post, </w:t>
      </w:r>
      <w:hyperlink r:id="rId563" w:history="1">
        <w:r w:rsidRPr="004C18CA">
          <w:rPr>
            <w:rStyle w:val="Hyperlink"/>
          </w:rPr>
          <w:t>3/9/15</w:t>
        </w:r>
      </w:hyperlink>
      <w:r>
        <w:t>]</w:t>
      </w:r>
    </w:p>
    <w:p w:rsidR="00CC189E" w:rsidRDefault="00CC189E" w:rsidP="00CC189E"/>
    <w:p w:rsidR="00CC189E" w:rsidRDefault="00CC189E" w:rsidP="00CC189E">
      <w:r w:rsidRPr="002C4F12">
        <w:rPr>
          <w:b/>
          <w:u w:val="single"/>
        </w:rPr>
        <w:t>Washington Post</w:t>
      </w:r>
      <w:r>
        <w:rPr>
          <w:b/>
        </w:rPr>
        <w:t xml:space="preserve">: </w:t>
      </w:r>
      <w:r w:rsidRPr="005C0F58">
        <w:rPr>
          <w:b/>
        </w:rPr>
        <w:t xml:space="preserve">Former Rep. Tauscher “Received A Special Designation In 2012 After Serving As Special Envoy For Strategic Stability And Missile Defense In The Office Of The Secretary Of State.” </w:t>
      </w:r>
      <w:r>
        <w:t xml:space="preserve">“Ellen O. Tauscher, a former California congresswoman, and Caitlin </w:t>
      </w:r>
      <w:proofErr w:type="spellStart"/>
      <w:r>
        <w:t>Klevorick</w:t>
      </w:r>
      <w:proofErr w:type="spellEnd"/>
      <w:r>
        <w:t xml:space="preserve">, who previously worked at the Clinton Foundation, launched activities in the private sector while working as special government employees at the State Department. Records show that Tauscher received a special designation in 2012 after serving as special envoy for strategic stability and missile defense in the office of the secretary of state. Tauscher said she served only a few months. During that time, she joined a corporate board. She later started work as a lawyer with a Washington firm.” [Washington Post, </w:t>
      </w:r>
      <w:hyperlink r:id="rId564" w:history="1">
        <w:r w:rsidRPr="004C18CA">
          <w:rPr>
            <w:rStyle w:val="Hyperlink"/>
          </w:rPr>
          <w:t>3/9/15</w:t>
        </w:r>
      </w:hyperlink>
      <w:r>
        <w:t>]</w:t>
      </w:r>
    </w:p>
    <w:p w:rsidR="00CC189E" w:rsidRDefault="00CC189E" w:rsidP="00CC189E">
      <w:pPr>
        <w:pStyle w:val="Sub-Bullet"/>
      </w:pPr>
      <w:r w:rsidRPr="00AB66C1">
        <w:rPr>
          <w:b/>
          <w:u w:val="single"/>
        </w:rPr>
        <w:t>Washington Post</w:t>
      </w:r>
      <w:r w:rsidRPr="00AB66C1">
        <w:rPr>
          <w:b/>
        </w:rPr>
        <w:t>: “Tauscher Said She Served [In Clinton’s Office] A Few Months…During That Time, She Joined A Corporate Board</w:t>
      </w:r>
      <w:proofErr w:type="gramStart"/>
      <w:r w:rsidRPr="00AB66C1">
        <w:rPr>
          <w:b/>
        </w:rPr>
        <w:t>…[</w:t>
      </w:r>
      <w:proofErr w:type="gramEnd"/>
      <w:r w:rsidRPr="00AB66C1">
        <w:rPr>
          <w:b/>
        </w:rPr>
        <w:t>And] She Later Started Work As A Lawyer With A Washington Firm.”</w:t>
      </w:r>
      <w:r>
        <w:t xml:space="preserve">  “Ellen O. Tauscher, a former California congresswoman, and Caitlin </w:t>
      </w:r>
      <w:proofErr w:type="spellStart"/>
      <w:r>
        <w:t>Klevorick</w:t>
      </w:r>
      <w:proofErr w:type="spellEnd"/>
      <w:r>
        <w:t>, who previously worked at the Clinton Foundation, launched activities in the private sector while working as special government employees at the State Department. Records show that Tauscher received a special designation in 2012 after serving as special envoy for strategic stability and missile defense in the office of the secretary of state. Tauscher said she served only a few months. During that time, she joined a corporate board. She later started work as a lawyer with a Washington firm.”</w:t>
      </w:r>
    </w:p>
    <w:p w:rsidR="00CC189E" w:rsidRDefault="00CC189E" w:rsidP="00CC189E">
      <w:pPr>
        <w:pStyle w:val="Sub-Bullet"/>
      </w:pPr>
      <w:r w:rsidRPr="002C4F12">
        <w:rPr>
          <w:b/>
          <w:u w:val="single"/>
        </w:rPr>
        <w:t>Washington Post</w:t>
      </w:r>
      <w:r>
        <w:rPr>
          <w:b/>
        </w:rPr>
        <w:t>:</w:t>
      </w:r>
      <w:r w:rsidRPr="005C0F58">
        <w:rPr>
          <w:b/>
        </w:rPr>
        <w:t xml:space="preserve"> </w:t>
      </w:r>
      <w:r w:rsidRPr="00932A73">
        <w:rPr>
          <w:b/>
        </w:rPr>
        <w:t xml:space="preserve">Tauscher “Has Since Been Active In </w:t>
      </w:r>
      <w:proofErr w:type="gramStart"/>
      <w:r w:rsidRPr="00932A73">
        <w:rPr>
          <w:b/>
        </w:rPr>
        <w:t>The</w:t>
      </w:r>
      <w:proofErr w:type="gramEnd"/>
      <w:r w:rsidRPr="00932A73">
        <w:rPr>
          <w:b/>
        </w:rPr>
        <w:t xml:space="preserve"> Ready For Hillary Super PAC</w:t>
      </w:r>
      <w:r>
        <w:rPr>
          <w:b/>
        </w:rPr>
        <w:t>.”</w:t>
      </w:r>
      <w:r>
        <w:t xml:space="preserve"> “</w:t>
      </w:r>
      <w:r w:rsidRPr="00932A73">
        <w:t>Tauscher, who has since been active in the Ready for Hillary Super PAC, said she received the designation after expressing interest in retiring from government.</w:t>
      </w:r>
      <w:r>
        <w:t>”</w:t>
      </w:r>
      <w:r w:rsidRPr="00932A73">
        <w:t xml:space="preserve"> </w:t>
      </w:r>
      <w:r>
        <w:t xml:space="preserve">[Washington Post, </w:t>
      </w:r>
      <w:hyperlink r:id="rId565" w:history="1">
        <w:r w:rsidRPr="004C18CA">
          <w:rPr>
            <w:rStyle w:val="Hyperlink"/>
          </w:rPr>
          <w:t>3/9/15</w:t>
        </w:r>
      </w:hyperlink>
      <w:r>
        <w:t>]</w:t>
      </w:r>
    </w:p>
    <w:p w:rsidR="00CC189E" w:rsidRDefault="00CC189E" w:rsidP="00CC189E">
      <w:pPr>
        <w:pStyle w:val="Sub-Bullet"/>
      </w:pPr>
      <w:r w:rsidRPr="00AB66C1">
        <w:rPr>
          <w:b/>
          <w:u w:val="single"/>
        </w:rPr>
        <w:t>Washington Post</w:t>
      </w:r>
      <w:r w:rsidRPr="00AB66C1">
        <w:rPr>
          <w:b/>
        </w:rPr>
        <w:t>: Tauscher “Received The Designation After Expressing Interest In Retiring From Government” And “Was Told That The State Department Wanted Her To Continue To Serve At Least Part Time So She Could Remain Involved With Ongoing Missile-Defense Negotiations.”</w:t>
      </w:r>
      <w:r w:rsidRPr="00932A73">
        <w:t xml:space="preserve"> </w:t>
      </w:r>
      <w:r>
        <w:t>“</w:t>
      </w:r>
      <w:r w:rsidRPr="00932A73">
        <w:t xml:space="preserve">Tauscher, who has since been active in the Ready for Hillary Super PAC, said she received the designation after expressing interest in retiring from government. She was told that the </w:t>
      </w:r>
      <w:r w:rsidRPr="00932A73">
        <w:lastRenderedPageBreak/>
        <w:t>State Department wanted her to continue to serve at least part time so she could remain involved with ongoing missile-defense negotiations with Russian officials.</w:t>
      </w:r>
      <w:r>
        <w:t xml:space="preserve">” [Washington Post, </w:t>
      </w:r>
      <w:hyperlink r:id="rId566" w:history="1">
        <w:r w:rsidRPr="004C18CA">
          <w:rPr>
            <w:rStyle w:val="Hyperlink"/>
          </w:rPr>
          <w:t>3/9/15</w:t>
        </w:r>
      </w:hyperlink>
      <w:r>
        <w:t>]</w:t>
      </w:r>
    </w:p>
    <w:p w:rsidR="00CC189E" w:rsidRDefault="00CC189E" w:rsidP="00CC189E"/>
    <w:p w:rsidR="00CC189E" w:rsidRDefault="00CC189E" w:rsidP="00CC189E">
      <w:r w:rsidRPr="00932A73">
        <w:rPr>
          <w:b/>
          <w:u w:val="single"/>
        </w:rPr>
        <w:t>Washington Post</w:t>
      </w:r>
      <w:r w:rsidRPr="00932A73">
        <w:rPr>
          <w:b/>
        </w:rPr>
        <w:t>:</w:t>
      </w:r>
      <w:r>
        <w:t xml:space="preserve"> </w:t>
      </w:r>
      <w:r w:rsidRPr="00932A73">
        <w:rPr>
          <w:b/>
        </w:rPr>
        <w:t xml:space="preserve">While Serving As A Clinton Aide In State Department, Caitlin </w:t>
      </w:r>
      <w:proofErr w:type="spellStart"/>
      <w:r w:rsidRPr="00932A73">
        <w:rPr>
          <w:b/>
        </w:rPr>
        <w:t>Klevorick</w:t>
      </w:r>
      <w:proofErr w:type="spellEnd"/>
      <w:r w:rsidRPr="00932A73">
        <w:rPr>
          <w:b/>
        </w:rPr>
        <w:t xml:space="preserve"> “Established </w:t>
      </w:r>
      <w:proofErr w:type="spellStart"/>
      <w:r w:rsidRPr="00932A73">
        <w:rPr>
          <w:b/>
        </w:rPr>
        <w:t>CBK</w:t>
      </w:r>
      <w:proofErr w:type="spellEnd"/>
      <w:r w:rsidRPr="00932A73">
        <w:rPr>
          <w:b/>
        </w:rPr>
        <w:t xml:space="preserve"> Strategies, A Consulting Firm That Advises Government And Corporate Clients On Communications And Policy.”</w:t>
      </w:r>
      <w:r>
        <w:t xml:space="preserve"> “</w:t>
      </w:r>
      <w:proofErr w:type="spellStart"/>
      <w:r>
        <w:t>Klevorick</w:t>
      </w:r>
      <w:proofErr w:type="spellEnd"/>
      <w:r>
        <w:t xml:space="preserve">, who joined the State Department as an aide to Clinton, received two one-year special appointments beginning in January 2012. During that time, records show that </w:t>
      </w:r>
      <w:proofErr w:type="spellStart"/>
      <w:r>
        <w:t>Klevorick</w:t>
      </w:r>
      <w:proofErr w:type="spellEnd"/>
      <w:r>
        <w:t xml:space="preserve"> established </w:t>
      </w:r>
      <w:proofErr w:type="spellStart"/>
      <w:r>
        <w:t>CBK</w:t>
      </w:r>
      <w:proofErr w:type="spellEnd"/>
      <w:r>
        <w:t xml:space="preserve"> Strategies, a consulting firm that advises government and corporate clients on communications and policy. </w:t>
      </w:r>
      <w:proofErr w:type="spellStart"/>
      <w:r>
        <w:t>Klevorick</w:t>
      </w:r>
      <w:proofErr w:type="spellEnd"/>
      <w:r>
        <w:t xml:space="preserve">, whose participation in the program was first </w:t>
      </w:r>
      <w:proofErr w:type="gramStart"/>
      <w:r>
        <w:t>reported</w:t>
      </w:r>
      <w:proofErr w:type="gramEnd"/>
      <w:r>
        <w:t xml:space="preserve"> last year by Pro </w:t>
      </w:r>
      <w:proofErr w:type="spellStart"/>
      <w:r>
        <w:t>Publica</w:t>
      </w:r>
      <w:proofErr w:type="spellEnd"/>
      <w:r>
        <w:t xml:space="preserve">, did not respond to requests for comment. </w:t>
      </w:r>
      <w:proofErr w:type="spellStart"/>
      <w:r>
        <w:t>Gerlach</w:t>
      </w:r>
      <w:proofErr w:type="spellEnd"/>
      <w:r>
        <w:t xml:space="preserve"> said </w:t>
      </w:r>
      <w:proofErr w:type="spellStart"/>
      <w:r>
        <w:t>Klevorick</w:t>
      </w:r>
      <w:proofErr w:type="spellEnd"/>
      <w:r>
        <w:t xml:space="preserve"> served as a senior adviser to the department.” [Washington Post, </w:t>
      </w:r>
      <w:hyperlink r:id="rId567" w:history="1">
        <w:r w:rsidRPr="004C18CA">
          <w:rPr>
            <w:rStyle w:val="Hyperlink"/>
          </w:rPr>
          <w:t>3/9/15</w:t>
        </w:r>
      </w:hyperlink>
      <w:r>
        <w:t>]</w:t>
      </w:r>
    </w:p>
    <w:p w:rsidR="00CC189E" w:rsidRDefault="00CC189E" w:rsidP="00CC189E"/>
    <w:p w:rsidR="00CC189E" w:rsidRDefault="00CC189E" w:rsidP="00CC189E">
      <w:r w:rsidRPr="00932A73">
        <w:rPr>
          <w:b/>
          <w:u w:val="single"/>
        </w:rPr>
        <w:t>Washington Post</w:t>
      </w:r>
      <w:r w:rsidRPr="00932A73">
        <w:rPr>
          <w:b/>
        </w:rPr>
        <w:t>:</w:t>
      </w:r>
      <w:r>
        <w:rPr>
          <w:b/>
        </w:rPr>
        <w:t xml:space="preserve"> </w:t>
      </w:r>
      <w:r w:rsidRPr="00932A73">
        <w:rPr>
          <w:b/>
        </w:rPr>
        <w:t xml:space="preserve">Jeremy </w:t>
      </w:r>
      <w:proofErr w:type="spellStart"/>
      <w:r w:rsidRPr="00932A73">
        <w:rPr>
          <w:b/>
        </w:rPr>
        <w:t>Rosner</w:t>
      </w:r>
      <w:proofErr w:type="spellEnd"/>
      <w:r w:rsidRPr="00932A73">
        <w:rPr>
          <w:b/>
        </w:rPr>
        <w:t xml:space="preserve"> Maintained An “Association With The…Political Consulting Firm Greenberg Quinlan </w:t>
      </w:r>
      <w:proofErr w:type="spellStart"/>
      <w:r w:rsidRPr="00932A73">
        <w:rPr>
          <w:b/>
        </w:rPr>
        <w:t>Rosner</w:t>
      </w:r>
      <w:proofErr w:type="spellEnd"/>
      <w:r w:rsidRPr="00932A73">
        <w:rPr>
          <w:b/>
        </w:rPr>
        <w:t>” While Working At State On A Project “Unrelated To The Clintons.”</w:t>
      </w:r>
      <w:r>
        <w:t xml:space="preserve"> “</w:t>
      </w:r>
      <w:proofErr w:type="spellStart"/>
      <w:r w:rsidRPr="00932A73">
        <w:t>Rosner</w:t>
      </w:r>
      <w:proofErr w:type="spellEnd"/>
      <w:r w:rsidRPr="00932A73">
        <w:t xml:space="preserve">, a pollster who worked for the National Security Council during Bill Clinton’s administration, had a special government employee assignment in 2011, a period during which he continued his association with the Washington-based political consulting firm Greenberg Quinlan </w:t>
      </w:r>
      <w:proofErr w:type="spellStart"/>
      <w:r w:rsidRPr="00932A73">
        <w:t>Rosner</w:t>
      </w:r>
      <w:proofErr w:type="spellEnd"/>
      <w:r w:rsidRPr="00932A73">
        <w:t xml:space="preserve">. </w:t>
      </w:r>
      <w:proofErr w:type="spellStart"/>
      <w:r w:rsidRPr="00932A73">
        <w:t>Rosner</w:t>
      </w:r>
      <w:proofErr w:type="spellEnd"/>
      <w:r w:rsidRPr="00932A73">
        <w:t xml:space="preserve"> said his work at State, on a public diplomacy project in Pakistan, was unrelated to the Clintons.</w:t>
      </w:r>
      <w:r>
        <w:t xml:space="preserve">” [Washington Post, </w:t>
      </w:r>
      <w:hyperlink r:id="rId568" w:history="1">
        <w:r w:rsidRPr="004C18CA">
          <w:rPr>
            <w:rStyle w:val="Hyperlink"/>
          </w:rPr>
          <w:t>3/9/15</w:t>
        </w:r>
      </w:hyperlink>
      <w:r>
        <w:t>]</w:t>
      </w:r>
    </w:p>
    <w:p w:rsidR="00CC189E" w:rsidRDefault="00CC189E" w:rsidP="00CC189E"/>
    <w:p w:rsidR="00CC189E" w:rsidRPr="00EE3909" w:rsidRDefault="00CC189E" w:rsidP="00CC189E">
      <w:pPr>
        <w:rPr>
          <w:b/>
          <w:u w:val="single"/>
        </w:rPr>
      </w:pPr>
      <w:r w:rsidRPr="00EE3909">
        <w:rPr>
          <w:b/>
          <w:u w:val="single"/>
        </w:rPr>
        <w:t>THE GEORGE W. BUSH ADMINISTRATION EMPLOYED SEVERAL CONTROVERSIAL SPECIAL GOVERNMENT EMPLOYEES</w:t>
      </w:r>
    </w:p>
    <w:p w:rsidR="00CC189E" w:rsidRDefault="00CC189E" w:rsidP="00CC189E"/>
    <w:p w:rsidR="00CC189E" w:rsidRDefault="00CC189E" w:rsidP="00CC189E">
      <w:r w:rsidRPr="00F52B72">
        <w:rPr>
          <w:b/>
          <w:u w:val="single"/>
        </w:rPr>
        <w:t>Roll Call</w:t>
      </w:r>
      <w:r>
        <w:rPr>
          <w:b/>
        </w:rPr>
        <w:t xml:space="preserve">: </w:t>
      </w:r>
      <w:r w:rsidRPr="00F52B72">
        <w:rPr>
          <w:b/>
        </w:rPr>
        <w:t>In July 2005, Ed Gillespie Became A Special Government Employee When He “Accepted A Request From The Bush Administration To Lead Its Lobbying Effort To Win Senate Confirmation For Roberts.”</w:t>
      </w:r>
      <w:r>
        <w:t xml:space="preserve"> “In July 2005, [Ed Gillespie] accepted a request from the Bush administration to lead its lobbying effort to win Senate confirmation for Roberts. The job required Gillespie to relocate to the White House, and while he wasn't paid for the work, he was designated a special government employee, a status that prevented him from lobbying the White House.” [Roll Call, 10/17/05]</w:t>
      </w:r>
    </w:p>
    <w:p w:rsidR="00CC189E" w:rsidRDefault="00CC189E" w:rsidP="00CC189E"/>
    <w:p w:rsidR="00CC189E" w:rsidRDefault="00CC189E" w:rsidP="00CC189E">
      <w:r w:rsidRPr="00F52B72">
        <w:rPr>
          <w:b/>
          <w:u w:val="single"/>
        </w:rPr>
        <w:t>Roll Call</w:t>
      </w:r>
      <w:r>
        <w:rPr>
          <w:b/>
        </w:rPr>
        <w:t xml:space="preserve">: </w:t>
      </w:r>
      <w:r w:rsidRPr="00F52B72">
        <w:rPr>
          <w:b/>
        </w:rPr>
        <w:t>Gillespie Was Not Paid For His</w:t>
      </w:r>
      <w:r>
        <w:rPr>
          <w:b/>
        </w:rPr>
        <w:t xml:space="preserve"> White House</w:t>
      </w:r>
      <w:r w:rsidRPr="00F52B72">
        <w:rPr>
          <w:b/>
        </w:rPr>
        <w:t xml:space="preserve"> Work On The Roberts Supreme Court Confirmation.</w:t>
      </w:r>
      <w:r>
        <w:t xml:space="preserve"> “In July 2005, [Ed Gillespie] accepted a request from the Bush administration to lead its lobbying effort to win Senate confirmation for Roberts. The job required Gillespie to relocate to the White House, and while he wasn't paid for the work, he was designated a special government employee, a status that prevented him from lobbying the White House.” [Roll Call, 10/17/05]</w:t>
      </w:r>
    </w:p>
    <w:p w:rsidR="00CC189E" w:rsidRDefault="00CC189E" w:rsidP="00CC189E"/>
    <w:p w:rsidR="00CC189E" w:rsidRDefault="00CC189E" w:rsidP="00CC189E">
      <w:r w:rsidRPr="00F52B72">
        <w:rPr>
          <w:b/>
          <w:u w:val="single"/>
        </w:rPr>
        <w:t>Roll Call</w:t>
      </w:r>
      <w:r>
        <w:rPr>
          <w:b/>
        </w:rPr>
        <w:t xml:space="preserve">: </w:t>
      </w:r>
      <w:r w:rsidRPr="00F52B72">
        <w:rPr>
          <w:b/>
        </w:rPr>
        <w:t>Gillespie Claims To Have Voluntarily Curtailed All Lobbying Activity While He Worked As A Special Government Employee At The White House.</w:t>
      </w:r>
      <w:r>
        <w:t xml:space="preserve"> “Gillespie expanded the ban, curtailing his lobbying altogether. ‘I just think it's better to voluntarily separate what you're doing to help the people in your party from your lobbying activities,’ he said. ‘I just think it makes things easier, and otherwise, it could raise questions later about appearances.’” [Roll Call, 10/17/05]</w:t>
      </w:r>
    </w:p>
    <w:p w:rsidR="00CC189E" w:rsidRDefault="00CC189E" w:rsidP="00CC189E"/>
    <w:p w:rsidR="00CC189E" w:rsidRDefault="00CC189E" w:rsidP="00CC189E">
      <w:r w:rsidRPr="00F52B72">
        <w:rPr>
          <w:b/>
          <w:u w:val="single"/>
        </w:rPr>
        <w:t>Roll Call</w:t>
      </w:r>
      <w:r>
        <w:rPr>
          <w:b/>
        </w:rPr>
        <w:t xml:space="preserve">: </w:t>
      </w:r>
      <w:r w:rsidRPr="00F52B72">
        <w:rPr>
          <w:b/>
        </w:rPr>
        <w:t xml:space="preserve">While Working As A Special Government Employee </w:t>
      </w:r>
      <w:proofErr w:type="gramStart"/>
      <w:r w:rsidRPr="00F52B72">
        <w:rPr>
          <w:b/>
        </w:rPr>
        <w:t>At</w:t>
      </w:r>
      <w:proofErr w:type="gramEnd"/>
      <w:r w:rsidRPr="00F52B72">
        <w:rPr>
          <w:b/>
        </w:rPr>
        <w:t xml:space="preserve"> The White House, Gillespie’s Firm Work Included “Maintaining Client Relationships And Speaking Engagements, That Didn't Involve Solving Lobbying Problems.”</w:t>
      </w:r>
      <w:r>
        <w:t xml:space="preserve"> “His work on the Roberts nomination included running daily strategy sessions, coordinating talking points and directing public relations efforts. But he still found time to return to the firm, sometimes as often as three times a week. ‘He did have some responsibilities here, like maintaining client relationships and speaking engagements, that didn't involve solving lobbying problems,’ said Rick Powell, the firm's managing partner. Indeed, Gillespie said while he works on all the firm's contracts, he is not involved with the day-to-day management of any of them.” [Roll Call, 10/17/05]</w:t>
      </w:r>
    </w:p>
    <w:p w:rsidR="00CC189E" w:rsidRDefault="00CC189E" w:rsidP="00CC189E"/>
    <w:p w:rsidR="00CC189E" w:rsidRDefault="00CC189E" w:rsidP="00CC189E">
      <w:r w:rsidRPr="00074D51">
        <w:rPr>
          <w:b/>
          <w:u w:val="single"/>
        </w:rPr>
        <w:t>International Herald Tribune</w:t>
      </w:r>
      <w:r w:rsidRPr="00074D51">
        <w:rPr>
          <w:b/>
        </w:rPr>
        <w:t xml:space="preserve"> Editorial: Richard </w:t>
      </w:r>
      <w:proofErr w:type="spellStart"/>
      <w:r w:rsidRPr="00074D51">
        <w:rPr>
          <w:b/>
        </w:rPr>
        <w:t>Perle</w:t>
      </w:r>
      <w:proofErr w:type="spellEnd"/>
      <w:r w:rsidRPr="00074D51">
        <w:rPr>
          <w:b/>
        </w:rPr>
        <w:t xml:space="preserve">, Who Served As Chairman Of The Defense Policy Board And At The Same Time </w:t>
      </w:r>
      <w:r>
        <w:rPr>
          <w:b/>
        </w:rPr>
        <w:t>“</w:t>
      </w:r>
      <w:r w:rsidRPr="00074D51">
        <w:rPr>
          <w:b/>
        </w:rPr>
        <w:t>Signed On To Represent A Major Telecommunications Company That Has A Strong Financial Interest In Lobbying The Defense Department…Should Immediately Drop One Of His Two Roles.”</w:t>
      </w:r>
      <w:r>
        <w:t xml:space="preserve"> “As chairman of the Defense Policy Board, Richard </w:t>
      </w:r>
      <w:proofErr w:type="spellStart"/>
      <w:r>
        <w:t>Perle</w:t>
      </w:r>
      <w:proofErr w:type="spellEnd"/>
      <w:r>
        <w:t xml:space="preserve"> has been an influential architect of the Bush administration's Iraq policy and war plans. At the same time, </w:t>
      </w:r>
      <w:r>
        <w:lastRenderedPageBreak/>
        <w:t xml:space="preserve">it turns </w:t>
      </w:r>
      <w:proofErr w:type="gramStart"/>
      <w:r>
        <w:t>out,</w:t>
      </w:r>
      <w:proofErr w:type="gramEnd"/>
      <w:r>
        <w:t xml:space="preserve"> he has signed on to represent a major telecommunications company that has a strong financial interest in lobbying the Defense Department. This is a conflict pure and simple, and </w:t>
      </w:r>
      <w:proofErr w:type="spellStart"/>
      <w:r>
        <w:t>Perle</w:t>
      </w:r>
      <w:proofErr w:type="spellEnd"/>
      <w:r>
        <w:t xml:space="preserve"> should immediately drop one of his two roles. </w:t>
      </w:r>
      <w:proofErr w:type="spellStart"/>
      <w:r>
        <w:t>Perle</w:t>
      </w:r>
      <w:proofErr w:type="spellEnd"/>
      <w:r>
        <w:t>, who served as an assistant defense secretary under President Ronald Reagan, is an important part of the current Defense Department. His position as chairman of the policy board, to which he was appointed by Defense Secretary Donald Rumsfeld, is unpaid. But he is nevertheless considered a ‘special government employee’ and is subject to federal ethics rules.” [Editorial, International Herald Tribune, 3/25/03]</w:t>
      </w:r>
    </w:p>
    <w:p w:rsidR="00CC189E" w:rsidRDefault="00CC189E" w:rsidP="00CC189E"/>
    <w:p w:rsidR="00CC189E" w:rsidRDefault="00CC189E" w:rsidP="00CC189E">
      <w:r w:rsidRPr="00074D51">
        <w:rPr>
          <w:b/>
        </w:rPr>
        <w:t xml:space="preserve">Although Richard </w:t>
      </w:r>
      <w:proofErr w:type="spellStart"/>
      <w:r w:rsidRPr="00074D51">
        <w:rPr>
          <w:b/>
        </w:rPr>
        <w:t>Perle’s</w:t>
      </w:r>
      <w:proofErr w:type="spellEnd"/>
      <w:r w:rsidRPr="00074D51">
        <w:rPr>
          <w:b/>
        </w:rPr>
        <w:t xml:space="preserve"> </w:t>
      </w:r>
      <w:r>
        <w:rPr>
          <w:b/>
        </w:rPr>
        <w:t xml:space="preserve">Bush Administration </w:t>
      </w:r>
      <w:r w:rsidRPr="00074D51">
        <w:rPr>
          <w:b/>
        </w:rPr>
        <w:t>Position Was Unpaid, The</w:t>
      </w:r>
      <w:r w:rsidRPr="00E33B11">
        <w:rPr>
          <w:b/>
        </w:rPr>
        <w:t xml:space="preserve"> </w:t>
      </w:r>
      <w:r w:rsidRPr="00074D51">
        <w:rPr>
          <w:b/>
          <w:u w:val="single"/>
        </w:rPr>
        <w:t>International Herald Tribune</w:t>
      </w:r>
      <w:r w:rsidRPr="00074D51">
        <w:rPr>
          <w:b/>
        </w:rPr>
        <w:t xml:space="preserve"> Called On Him To Drop Either His Public Or Private Sector Role Because “He Is Nevertheless Considered A ‘Special Government Employee’ And Is Subject To Federal Ethics Rules.” </w:t>
      </w:r>
      <w:r>
        <w:t xml:space="preserve">“As chairman of the Defense Policy Board, Richard </w:t>
      </w:r>
      <w:proofErr w:type="spellStart"/>
      <w:r>
        <w:t>Perle</w:t>
      </w:r>
      <w:proofErr w:type="spellEnd"/>
      <w:r>
        <w:t xml:space="preserve"> has been an influential architect of the Bush administration's Iraq policy and war plans. At the same time, it turns </w:t>
      </w:r>
      <w:proofErr w:type="gramStart"/>
      <w:r>
        <w:t>out,</w:t>
      </w:r>
      <w:proofErr w:type="gramEnd"/>
      <w:r>
        <w:t xml:space="preserve"> he has signed on to represent a major telecommunications company that has a strong financial interest in lobbying the Defense Department. This is a conflict pure and simple, and </w:t>
      </w:r>
      <w:proofErr w:type="spellStart"/>
      <w:r>
        <w:t>Perle</w:t>
      </w:r>
      <w:proofErr w:type="spellEnd"/>
      <w:r>
        <w:t xml:space="preserve"> should immediately drop one of his two roles. </w:t>
      </w:r>
      <w:proofErr w:type="spellStart"/>
      <w:r>
        <w:t>Perle</w:t>
      </w:r>
      <w:proofErr w:type="spellEnd"/>
      <w:r>
        <w:t>, who served as an assistant defense secretary under President Ronald Reagan, is an important part of the current Defense Department. His position as chairman of the policy board, to which he was appointed by Defense Secretary Donald Rumsfeld, is unpaid. But he is nevertheless considered a ‘special government employee’ and is subject to federal ethics rules.” [Editorial, International Herald Tribune, 3/25/03]</w:t>
      </w:r>
    </w:p>
    <w:p w:rsidR="00CC189E" w:rsidRDefault="00CC189E" w:rsidP="00966BE9"/>
    <w:p w:rsidR="001D0D55" w:rsidRDefault="001D0D55" w:rsidP="00CC189E">
      <w:pPr>
        <w:pStyle w:val="Heading2"/>
      </w:pPr>
      <w:bookmarkStart w:id="207" w:name="_Toc422218168"/>
      <w:r>
        <w:t>STATE DEPARTMENT INVESTIGATOR GENERAL</w:t>
      </w:r>
      <w:bookmarkEnd w:id="207"/>
    </w:p>
    <w:p w:rsidR="001D0D55" w:rsidRDefault="001D0D55" w:rsidP="001D0D55"/>
    <w:p w:rsidR="001D0D55" w:rsidRDefault="001D0D55" w:rsidP="001D0D55">
      <w:r w:rsidRPr="00546442">
        <w:rPr>
          <w:b/>
          <w:u w:val="single"/>
        </w:rPr>
        <w:t>Bloomberg</w:t>
      </w:r>
      <w:r w:rsidRPr="00546442">
        <w:rPr>
          <w:b/>
        </w:rPr>
        <w:t xml:space="preserve">: “For Five Years, Including All </w:t>
      </w:r>
      <w:proofErr w:type="gramStart"/>
      <w:r w:rsidRPr="00546442">
        <w:rPr>
          <w:b/>
        </w:rPr>
        <w:t>Of</w:t>
      </w:r>
      <w:proofErr w:type="gramEnd"/>
      <w:r w:rsidRPr="00546442">
        <w:rPr>
          <w:b/>
        </w:rPr>
        <w:t xml:space="preserve"> Clinton’s Time As Secretary, The State Department’s Office Of Inspector General Never Had A Confirmed Inspector.” </w:t>
      </w:r>
      <w:r>
        <w:t xml:space="preserve">[Bloomberg, </w:t>
      </w:r>
      <w:hyperlink r:id="rId569" w:history="1">
        <w:r w:rsidRPr="00546442">
          <w:rPr>
            <w:rStyle w:val="Hyperlink"/>
          </w:rPr>
          <w:t>3/24/15</w:t>
        </w:r>
      </w:hyperlink>
      <w:r>
        <w:t>]</w:t>
      </w:r>
    </w:p>
    <w:p w:rsidR="001D0D55" w:rsidRDefault="001D0D55" w:rsidP="001D0D55"/>
    <w:p w:rsidR="001D0D55" w:rsidRDefault="001D0D55" w:rsidP="001D0D55">
      <w:r w:rsidRPr="00546442">
        <w:rPr>
          <w:b/>
          <w:u w:val="single"/>
        </w:rPr>
        <w:t>Bloomberg</w:t>
      </w:r>
      <w:r>
        <w:rPr>
          <w:b/>
        </w:rPr>
        <w:t xml:space="preserve">: </w:t>
      </w:r>
      <w:r w:rsidRPr="00546442">
        <w:rPr>
          <w:b/>
        </w:rPr>
        <w:t xml:space="preserve">During Clinton’s Tenure </w:t>
      </w:r>
      <w:proofErr w:type="gramStart"/>
      <w:r w:rsidRPr="00546442">
        <w:rPr>
          <w:b/>
        </w:rPr>
        <w:t>At The</w:t>
      </w:r>
      <w:proofErr w:type="gramEnd"/>
      <w:r w:rsidRPr="00546442">
        <w:rPr>
          <w:b/>
        </w:rPr>
        <w:t xml:space="preserve"> State Department, The Inspector General’s Office Was Led “By Acting Inspector Harold W. Geisel…Who Was Accused Of Being Too Cozy To Agency Leadership.” </w:t>
      </w:r>
      <w:r>
        <w:t>“</w:t>
      </w:r>
      <w:r w:rsidRPr="00546442">
        <w:t xml:space="preserve">For five years, including all of Clinton’s time as secretary, the State Department’s Office of Inspector General never had a confirmed inspector. Instead, it was </w:t>
      </w:r>
      <w:proofErr w:type="spellStart"/>
      <w:r w:rsidRPr="00546442">
        <w:t>lead</w:t>
      </w:r>
      <w:proofErr w:type="spellEnd"/>
      <w:r w:rsidRPr="00546442">
        <w:t xml:space="preserve"> by acting inspector Harold W. Geisel, a former ambassador who was accused of being too cozy to agency leadership by transparency groups like the Project on Government Oversight. Throughout the first half of President Obama’s first term, the absence of a State Department Inspector General while internal scandals and Benghazi rocked the department drew bipartisan criticism.</w:t>
      </w:r>
      <w:r>
        <w:t xml:space="preserve">” [Bloomberg, </w:t>
      </w:r>
      <w:hyperlink r:id="rId570" w:history="1">
        <w:r w:rsidRPr="00546442">
          <w:rPr>
            <w:rStyle w:val="Hyperlink"/>
          </w:rPr>
          <w:t>3/24/15</w:t>
        </w:r>
      </w:hyperlink>
      <w:r>
        <w:t>]</w:t>
      </w:r>
    </w:p>
    <w:p w:rsidR="001D0D55" w:rsidRDefault="001D0D55" w:rsidP="001D0D55"/>
    <w:p w:rsidR="001D0D55" w:rsidRDefault="001D0D55" w:rsidP="001D0D55">
      <w:r w:rsidRPr="00546442">
        <w:rPr>
          <w:b/>
          <w:u w:val="single"/>
        </w:rPr>
        <w:t>Bloomberg</w:t>
      </w:r>
      <w:r>
        <w:rPr>
          <w:b/>
        </w:rPr>
        <w:t>:</w:t>
      </w:r>
      <w:r w:rsidRPr="00E2419C">
        <w:rPr>
          <w:b/>
        </w:rPr>
        <w:t xml:space="preserve"> “There Are Currently 11 Inspector General Positions Open—Either Because President Obama Or The Agency Have Yet To Nominate Anyone, Or Because A Presidential Nominee Has Yet To Be Confirmed By Congress.”</w:t>
      </w:r>
      <w:r>
        <w:t xml:space="preserve"> [Bloomberg, </w:t>
      </w:r>
      <w:hyperlink r:id="rId571" w:history="1">
        <w:r w:rsidRPr="00546442">
          <w:rPr>
            <w:rStyle w:val="Hyperlink"/>
          </w:rPr>
          <w:t>3/24/15</w:t>
        </w:r>
      </w:hyperlink>
      <w:r>
        <w:t>]</w:t>
      </w:r>
    </w:p>
    <w:p w:rsidR="001D0D55" w:rsidRDefault="001D0D55" w:rsidP="001D0D55"/>
    <w:p w:rsidR="001D0D55" w:rsidRDefault="001D0D55" w:rsidP="001D0D55">
      <w:r w:rsidRPr="00E2419C">
        <w:rPr>
          <w:b/>
        </w:rPr>
        <w:t>Agencies Lacking Permanent Inspectors Include The Department Of Interior, U.S. Agency For International Development, And The National Archives And Records Administration.</w:t>
      </w:r>
      <w:r>
        <w:t xml:space="preserve"> “</w:t>
      </w:r>
      <w:r w:rsidRPr="00E2419C">
        <w:t xml:space="preserve">Some positions have gone without nominees for years—according to a database maintained by POGO, the Department of Interior hasn’t has a permanent inspector, or presidential nominee, since early 2009; the Agency for International Development’s </w:t>
      </w:r>
      <w:proofErr w:type="spellStart"/>
      <w:r w:rsidRPr="00E2419C">
        <w:t>OIG</w:t>
      </w:r>
      <w:proofErr w:type="spellEnd"/>
      <w:r w:rsidRPr="00E2419C">
        <w:t xml:space="preserve"> hasn’t had a leader or presidential nominee since 2011. The National Archives and Records Administration </w:t>
      </w:r>
      <w:proofErr w:type="gramStart"/>
      <w:r w:rsidRPr="00E2419C">
        <w:t>hasn’t</w:t>
      </w:r>
      <w:proofErr w:type="gramEnd"/>
      <w:r w:rsidRPr="00E2419C">
        <w:t xml:space="preserve"> had an inspector since September 2012, when Inspector General Paul </w:t>
      </w:r>
      <w:proofErr w:type="spellStart"/>
      <w:r w:rsidRPr="00E2419C">
        <w:t>Brachfield</w:t>
      </w:r>
      <w:proofErr w:type="spellEnd"/>
      <w:r w:rsidRPr="00E2419C">
        <w:t xml:space="preserve"> was put on administrative leave while being investigated for racial and sexual comments.</w:t>
      </w:r>
      <w:r>
        <w:t xml:space="preserve">” [Bloomberg, </w:t>
      </w:r>
      <w:hyperlink r:id="rId572" w:history="1">
        <w:r w:rsidRPr="00546442">
          <w:rPr>
            <w:rStyle w:val="Hyperlink"/>
          </w:rPr>
          <w:t>3/24/15</w:t>
        </w:r>
      </w:hyperlink>
      <w:r>
        <w:t>]</w:t>
      </w:r>
    </w:p>
    <w:p w:rsidR="001D0D55" w:rsidRDefault="001D0D55" w:rsidP="001D0D55"/>
    <w:p w:rsidR="001D0D55" w:rsidRDefault="001D0D55" w:rsidP="001D0D55">
      <w:r w:rsidRPr="00546442">
        <w:rPr>
          <w:b/>
          <w:u w:val="single"/>
        </w:rPr>
        <w:t>Bloomberg</w:t>
      </w:r>
      <w:r>
        <w:rPr>
          <w:b/>
        </w:rPr>
        <w:t>:</w:t>
      </w:r>
      <w:r w:rsidRPr="00E2419C">
        <w:rPr>
          <w:b/>
        </w:rPr>
        <w:t xml:space="preserve"> </w:t>
      </w:r>
      <w:r w:rsidRPr="00AE2847">
        <w:rPr>
          <w:b/>
        </w:rPr>
        <w:t>In 2011, The Government Accountability Office “Called On The State Department To Address Concerns Regarding Its Independence,” Saying Acting Inspectors</w:t>
      </w:r>
      <w:r>
        <w:rPr>
          <w:b/>
        </w:rPr>
        <w:t xml:space="preserve"> From Inside The Department</w:t>
      </w:r>
      <w:r w:rsidRPr="00AE2847">
        <w:rPr>
          <w:b/>
        </w:rPr>
        <w:t xml:space="preserve"> Presiding “For Extended Periods Of Time Is Not Consistent With Professional Standards For Independence.” </w:t>
      </w:r>
      <w:r>
        <w:t>“</w:t>
      </w:r>
      <w:r w:rsidRPr="00AE2847">
        <w:t xml:space="preserve">The State Department’s permanent inspectors haven’t been above reproach—in 2007 then-IG Howard J. </w:t>
      </w:r>
      <w:proofErr w:type="spellStart"/>
      <w:r w:rsidRPr="00AE2847">
        <w:t>Krongard</w:t>
      </w:r>
      <w:proofErr w:type="spellEnd"/>
      <w:r w:rsidRPr="00AE2847">
        <w:t xml:space="preserve"> resigned over allegations that he’d impeded investigations into Blackwater and corruption in Iraq—but the work of vetted and confirmed officials carry more weight. In a 2011 report, the Government Accountability Office called on the State Department to </w:t>
      </w:r>
      <w:r w:rsidRPr="00AE2847">
        <w:lastRenderedPageBreak/>
        <w:t>address concerns regardin</w:t>
      </w:r>
      <w:r>
        <w:t>g it independence writing that ‘</w:t>
      </w:r>
      <w:r w:rsidRPr="00AE2847">
        <w:t xml:space="preserve">the appointment of management and Foreign Service officials to head the State </w:t>
      </w:r>
      <w:proofErr w:type="spellStart"/>
      <w:r w:rsidRPr="00AE2847">
        <w:t>OIG</w:t>
      </w:r>
      <w:proofErr w:type="spellEnd"/>
      <w:r w:rsidRPr="00AE2847">
        <w:t xml:space="preserve"> in an acting capacity for extended periods of time is not consistent with professio</w:t>
      </w:r>
      <w:r>
        <w:t xml:space="preserve">nal standards for independence.’” [Bloomberg, </w:t>
      </w:r>
      <w:hyperlink r:id="rId573" w:history="1">
        <w:r w:rsidRPr="00546442">
          <w:rPr>
            <w:rStyle w:val="Hyperlink"/>
          </w:rPr>
          <w:t>3/24/15</w:t>
        </w:r>
      </w:hyperlink>
      <w:r>
        <w:t>]</w:t>
      </w:r>
    </w:p>
    <w:p w:rsidR="001D0D55" w:rsidRDefault="001D0D55" w:rsidP="001D0D55"/>
    <w:p w:rsidR="001D0D55" w:rsidRDefault="001D0D55" w:rsidP="001D0D55">
      <w:r w:rsidRPr="004836AE">
        <w:rPr>
          <w:b/>
          <w:u w:val="single"/>
        </w:rPr>
        <w:t>Bloomberg</w:t>
      </w:r>
      <w:r w:rsidRPr="004836AE">
        <w:rPr>
          <w:b/>
        </w:rPr>
        <w:t xml:space="preserve">: A New Permanent Inspector Was Appointed To The State Department “By September 2013, Several Months After Clinton Left.” </w:t>
      </w:r>
      <w:r>
        <w:t>“</w:t>
      </w:r>
      <w:r w:rsidRPr="004836AE">
        <w:t xml:space="preserve">By September 2013, several months after Clinton left State, the department finally had a permanent inspector, and the department recently released a report documenting how few e-mails the State Department has saved for government records. But the long-time </w:t>
      </w:r>
      <w:proofErr w:type="gramStart"/>
      <w:r w:rsidRPr="004836AE">
        <w:t>gap, as well as the ones at other agencies, raise</w:t>
      </w:r>
      <w:proofErr w:type="gramEnd"/>
      <w:r w:rsidRPr="004836AE">
        <w:t xml:space="preserve"> questions about what other problems aren’t being investigated.</w:t>
      </w:r>
      <w:r>
        <w:t xml:space="preserve">” [Bloomberg, </w:t>
      </w:r>
      <w:hyperlink r:id="rId574" w:history="1">
        <w:r w:rsidRPr="00546442">
          <w:rPr>
            <w:rStyle w:val="Hyperlink"/>
          </w:rPr>
          <w:t>3/24/15</w:t>
        </w:r>
      </w:hyperlink>
      <w:r>
        <w:t>]</w:t>
      </w:r>
    </w:p>
    <w:p w:rsidR="001D0D55" w:rsidRDefault="001D0D55" w:rsidP="001D0D55"/>
    <w:p w:rsidR="00C13EA4" w:rsidRDefault="00C13EA4" w:rsidP="004702A7">
      <w:pPr>
        <w:pStyle w:val="Heading1"/>
      </w:pPr>
      <w:bookmarkStart w:id="208" w:name="_Toc422218242"/>
      <w:r>
        <w:t>SUPPORT FOR BUSINESS COMMUNITY</w:t>
      </w:r>
      <w:bookmarkEnd w:id="208"/>
    </w:p>
    <w:p w:rsidR="00C13EA4" w:rsidRDefault="00C13EA4" w:rsidP="00C13EA4"/>
    <w:p w:rsidR="00C13EA4" w:rsidRDefault="00C13EA4" w:rsidP="00C13EA4">
      <w:pPr>
        <w:jc w:val="both"/>
      </w:pPr>
      <w:r w:rsidRPr="00A33EB4">
        <w:rPr>
          <w:b/>
        </w:rPr>
        <w:t>Secretary Clinton: “It Was The Business Community…That Pulled Us Back From The Brink” By Pressuring Republican Congressional Leadership During The October 2013 Shutdown.</w:t>
      </w:r>
      <w:r>
        <w:t xml:space="preserve"> “During a question-and-answer session with Ameriprise Financial chief executive James </w:t>
      </w:r>
      <w:proofErr w:type="spellStart"/>
      <w:r>
        <w:t>Cracchiolo</w:t>
      </w:r>
      <w:proofErr w:type="spellEnd"/>
      <w:r>
        <w:t xml:space="preserve">, Clinton said right-leaning corporate leaders had helped fortify GOP congressional leadership in October 2013 to end a two-week government shutdown. ‘People I knew, on boards, in executive suites, were calling Republicans they supported — they’re conservative, that’s where their political viewpoint rests — and saying, “What are you guys thinking?” And it was the business community, </w:t>
      </w:r>
      <w:proofErr w:type="gramStart"/>
      <w:r>
        <w:t>Jim, that</w:t>
      </w:r>
      <w:proofErr w:type="gramEnd"/>
      <w:r>
        <w:t xml:space="preserve"> pulled us back from the brink.’ ‘Support those people. Support the </w:t>
      </w:r>
      <w:proofErr w:type="gramStart"/>
      <w:r>
        <w:t>people</w:t>
      </w:r>
      <w:proofErr w:type="gramEnd"/>
      <w:r>
        <w:t xml:space="preserve"> who are still able to make a deal,’ she said.” [Boston Globe, </w:t>
      </w:r>
      <w:hyperlink r:id="rId575" w:history="1">
        <w:r w:rsidRPr="00B6722C">
          <w:rPr>
            <w:rStyle w:val="Hyperlink"/>
          </w:rPr>
          <w:t>7/27/14</w:t>
        </w:r>
      </w:hyperlink>
      <w:r>
        <w:t>]</w:t>
      </w:r>
    </w:p>
    <w:p w:rsidR="00C13EA4" w:rsidRDefault="00C13EA4" w:rsidP="00C13EA4">
      <w:pPr>
        <w:jc w:val="both"/>
      </w:pPr>
    </w:p>
    <w:p w:rsidR="0074762E" w:rsidRDefault="0074762E" w:rsidP="0074762E">
      <w:pPr>
        <w:pStyle w:val="Heading2"/>
      </w:pPr>
      <w:bookmarkStart w:id="209" w:name="_Toc422218243"/>
      <w:r>
        <w:t>RELATIONSHIP WITH WALL STREET</w:t>
      </w:r>
      <w:bookmarkEnd w:id="209"/>
    </w:p>
    <w:p w:rsidR="0074762E" w:rsidRPr="0074762E" w:rsidRDefault="0074762E" w:rsidP="0074762E"/>
    <w:p w:rsidR="0074762E" w:rsidRDefault="00C13EA4" w:rsidP="0074762E">
      <w:pPr>
        <w:jc w:val="both"/>
      </w:pPr>
      <w:r w:rsidRPr="0006310C">
        <w:rPr>
          <w:b/>
        </w:rPr>
        <w:t>HEADLINE: “Clinton Not Running Away From Wall Street.”</w:t>
      </w:r>
      <w:r>
        <w:t xml:space="preserve"> [The Hill, </w:t>
      </w:r>
      <w:hyperlink r:id="rId576" w:history="1">
        <w:r w:rsidRPr="0006310C">
          <w:rPr>
            <w:rStyle w:val="Hyperlink"/>
          </w:rPr>
          <w:t>7/27/14</w:t>
        </w:r>
      </w:hyperlink>
      <w:r>
        <w:t>]</w:t>
      </w:r>
    </w:p>
    <w:p w:rsidR="00640ED6" w:rsidRDefault="00640ED6" w:rsidP="0074762E">
      <w:pPr>
        <w:jc w:val="both"/>
      </w:pPr>
    </w:p>
    <w:p w:rsidR="00640ED6" w:rsidRDefault="00640ED6" w:rsidP="00640ED6">
      <w:r w:rsidRPr="004B2959">
        <w:rPr>
          <w:b/>
          <w:u w:val="single"/>
        </w:rPr>
        <w:t>Bloomberg</w:t>
      </w:r>
      <w:r w:rsidRPr="004B2959">
        <w:rPr>
          <w:b/>
        </w:rPr>
        <w:t>: The List Of Donors To The Clinton Foundation “Includes Donations From Some Of The Companies Embroiled In The Financial Crisis, Including Such Firms As Insurer American International Group Inc. That Got Government Aid.”</w:t>
      </w:r>
      <w:r>
        <w:t xml:space="preserve"> “</w:t>
      </w:r>
      <w:r w:rsidRPr="004B2959">
        <w:t>Former President Bill Clinton, meeting a precondition for his wife, Hillary, to become secretary of state, revealed at least $41 million in donations to his foundation from foreign nations such as Saudi Arabia</w:t>
      </w:r>
      <w:r>
        <w:t xml:space="preserve">…The list also includes donations from some of the companies embroiled in the financial crisis, including such firms as insurer American International Group Inc. that got government aid. AIG gave between $250,000 and $500,000 to the foundation, according to the disclosure.” [Bloomberg, </w:t>
      </w:r>
      <w:hyperlink r:id="rId577" w:history="1">
        <w:r w:rsidRPr="004B2959">
          <w:rPr>
            <w:rStyle w:val="Hyperlink"/>
          </w:rPr>
          <w:t>12/18/08</w:t>
        </w:r>
      </w:hyperlink>
      <w:r>
        <w:t>]</w:t>
      </w:r>
    </w:p>
    <w:p w:rsidR="00640ED6" w:rsidRDefault="00640ED6" w:rsidP="00640ED6"/>
    <w:p w:rsidR="00640ED6" w:rsidRDefault="00640ED6" w:rsidP="00640ED6">
      <w:r w:rsidRPr="004B2959">
        <w:rPr>
          <w:b/>
          <w:u w:val="single"/>
        </w:rPr>
        <w:t>Bloomberg</w:t>
      </w:r>
      <w:r w:rsidRPr="004B2959">
        <w:rPr>
          <w:b/>
        </w:rPr>
        <w:t>:</w:t>
      </w:r>
      <w:r>
        <w:rPr>
          <w:b/>
        </w:rPr>
        <w:t xml:space="preserve"> </w:t>
      </w:r>
      <w:r w:rsidRPr="004B2959">
        <w:rPr>
          <w:b/>
        </w:rPr>
        <w:t>Lehman Brothers, Citigroup, And Merrill Lynch Gave To The Clinton Foundation.</w:t>
      </w:r>
      <w:r>
        <w:t xml:space="preserve"> “</w:t>
      </w:r>
      <w:r w:rsidRPr="004B2959">
        <w:t>Former President Bill Clinton, meeting a precondition for his wife, Hillary, to become secretary of state, revealed at least $41 million in donations to his foundation from foreign nations such as Saudi Arabia</w:t>
      </w:r>
      <w:r>
        <w:t xml:space="preserve">…Lehman Brothers Holdings Inc., which filed for bankruptcy in September after the government declined to step in with aid, gave between $100,000 and $250,000. So did Citigroup Inc. and the Merrill Lynch &amp; Co. Foundation. Merrill Lynch agreed to a takeover by Bank of America Corp. on the day Lehman collapsed.” [Bloomberg, </w:t>
      </w:r>
      <w:hyperlink r:id="rId578" w:history="1">
        <w:r w:rsidRPr="004B2959">
          <w:rPr>
            <w:rStyle w:val="Hyperlink"/>
          </w:rPr>
          <w:t>12/18/08</w:t>
        </w:r>
      </w:hyperlink>
      <w:r>
        <w:t>]</w:t>
      </w:r>
    </w:p>
    <w:p w:rsidR="00897261" w:rsidRDefault="00897261" w:rsidP="00640ED6"/>
    <w:p w:rsidR="00897261" w:rsidRDefault="00897261" w:rsidP="00640ED6">
      <w:r>
        <w:rPr>
          <w:b/>
        </w:rPr>
        <w:t xml:space="preserve">Secretary Clinton </w:t>
      </w:r>
      <w:r w:rsidRPr="00192285">
        <w:rPr>
          <w:b/>
        </w:rPr>
        <w:t xml:space="preserve">Said </w:t>
      </w:r>
      <w:r w:rsidRPr="00192285">
        <w:rPr>
          <w:b/>
        </w:rPr>
        <w:t>The Business Community Helped End 2013 Shutdown</w:t>
      </w:r>
      <w:r w:rsidRPr="00192285">
        <w:rPr>
          <w:b/>
        </w:rPr>
        <w:t>.</w:t>
      </w:r>
      <w:r>
        <w:t xml:space="preserve"> [Boston Globe, </w:t>
      </w:r>
      <w:hyperlink r:id="rId579" w:history="1">
        <w:r w:rsidRPr="00B6722C">
          <w:rPr>
            <w:rStyle w:val="Hyperlink"/>
          </w:rPr>
          <w:t>7/27/14</w:t>
        </w:r>
      </w:hyperlink>
      <w:r>
        <w:t>]</w:t>
      </w:r>
    </w:p>
    <w:p w:rsidR="00640ED6" w:rsidRDefault="00640ED6" w:rsidP="0074762E">
      <w:pPr>
        <w:jc w:val="both"/>
      </w:pPr>
    </w:p>
    <w:p w:rsidR="0074762E" w:rsidRDefault="0074762E" w:rsidP="0074762E">
      <w:pPr>
        <w:jc w:val="both"/>
      </w:pPr>
    </w:p>
    <w:p w:rsidR="0074762E" w:rsidRDefault="0074762E" w:rsidP="0074762E">
      <w:pPr>
        <w:pStyle w:val="Heading3"/>
      </w:pPr>
      <w:bookmarkStart w:id="210" w:name="_Toc422218244"/>
      <w:r>
        <w:t>CRITICISM OF RELATIONSHIP WITH WALL STREET</w:t>
      </w:r>
      <w:bookmarkEnd w:id="210"/>
    </w:p>
    <w:p w:rsidR="0074762E" w:rsidRDefault="0074762E" w:rsidP="0074762E"/>
    <w:p w:rsidR="0074762E" w:rsidRDefault="0074762E" w:rsidP="0074762E">
      <w:pPr>
        <w:pStyle w:val="Heading4"/>
      </w:pPr>
      <w:r>
        <w:t>FROM CONSERVATIVE GROUPS</w:t>
      </w:r>
    </w:p>
    <w:p w:rsidR="0074762E" w:rsidRDefault="0074762E" w:rsidP="0074762E"/>
    <w:p w:rsidR="0074762E" w:rsidRPr="0074762E" w:rsidRDefault="0074762E" w:rsidP="0074762E">
      <w:pPr>
        <w:jc w:val="both"/>
        <w:rPr>
          <w:b/>
        </w:rPr>
      </w:pPr>
      <w:r>
        <w:rPr>
          <w:b/>
        </w:rPr>
        <w:t xml:space="preserve">America Rising Executive Director Tim Miller: </w:t>
      </w:r>
      <w:r w:rsidRPr="001802B5">
        <w:rPr>
          <w:b/>
        </w:rPr>
        <w:t xml:space="preserve">“Our Hillary Left-Wing Trolling Resonates W/ Mother Jones </w:t>
      </w:r>
      <w:r>
        <w:rPr>
          <w:b/>
        </w:rPr>
        <w:t>Commenters. ‘</w:t>
      </w:r>
      <w:r w:rsidRPr="001802B5">
        <w:rPr>
          <w:b/>
        </w:rPr>
        <w:t>Someone Has To. She's A Wall St Shill &amp; A Hawk</w:t>
      </w:r>
      <w:r>
        <w:rPr>
          <w:b/>
        </w:rPr>
        <w:t>’</w:t>
      </w:r>
      <w:r w:rsidRPr="001802B5">
        <w:rPr>
          <w:b/>
        </w:rPr>
        <w:t>"</w:t>
      </w:r>
      <w:r w:rsidRPr="001802B5">
        <w:t xml:space="preserve"> </w:t>
      </w:r>
      <w:r>
        <w:t>[@</w:t>
      </w:r>
      <w:proofErr w:type="spellStart"/>
      <w:r>
        <w:t>Timodc</w:t>
      </w:r>
      <w:proofErr w:type="spellEnd"/>
      <w:r>
        <w:t xml:space="preserve">, Twitter, </w:t>
      </w:r>
      <w:hyperlink r:id="rId580" w:history="1">
        <w:r w:rsidRPr="001802B5">
          <w:rPr>
            <w:rStyle w:val="Hyperlink"/>
          </w:rPr>
          <w:t>8/4/14</w:t>
        </w:r>
      </w:hyperlink>
      <w:r>
        <w:t>]</w:t>
      </w:r>
    </w:p>
    <w:p w:rsidR="00C13EA4" w:rsidRPr="00C13EA4" w:rsidRDefault="00C13EA4" w:rsidP="00C13EA4"/>
    <w:p w:rsidR="00B038D7" w:rsidRDefault="00B038D7" w:rsidP="00B038D7"/>
    <w:p w:rsidR="00746A19" w:rsidRDefault="00746A19" w:rsidP="00746A19">
      <w:pPr>
        <w:pStyle w:val="Heading1"/>
      </w:pPr>
      <w:bookmarkStart w:id="211" w:name="_Toc422218303"/>
      <w:bookmarkStart w:id="212" w:name="_Toc422218248"/>
      <w:bookmarkStart w:id="213" w:name="_Toc422218245"/>
      <w:r>
        <w:t>TAXES</w:t>
      </w:r>
      <w:bookmarkEnd w:id="211"/>
    </w:p>
    <w:p w:rsidR="00746A19" w:rsidRDefault="00746A19" w:rsidP="00746A19"/>
    <w:p w:rsidR="00746A19" w:rsidRDefault="00746A19" w:rsidP="00746A19">
      <w:pPr>
        <w:pStyle w:val="Heading2"/>
      </w:pPr>
      <w:bookmarkStart w:id="214" w:name="_Toc422218304"/>
      <w:r>
        <w:t>BUSH TAX CUTS</w:t>
      </w:r>
      <w:bookmarkEnd w:id="214"/>
    </w:p>
    <w:p w:rsidR="00746A19" w:rsidRDefault="00746A19" w:rsidP="00746A19"/>
    <w:p w:rsidR="00746A19" w:rsidRPr="0053172E" w:rsidRDefault="00746A19" w:rsidP="00746A19">
      <w:pPr>
        <w:tabs>
          <w:tab w:val="center" w:pos="4680"/>
        </w:tabs>
      </w:pPr>
      <w:r>
        <w:rPr>
          <w:b/>
        </w:rPr>
        <w:t xml:space="preserve">Then-Senator Clinton Voted Against The Bush Tax Cuts In 2001. </w:t>
      </w:r>
      <w:r>
        <w:t xml:space="preserve">[H.R.1836, Vote 170, </w:t>
      </w:r>
      <w:hyperlink r:id="rId581" w:history="1">
        <w:r w:rsidRPr="0053172E">
          <w:rPr>
            <w:rStyle w:val="Hyperlink"/>
          </w:rPr>
          <w:t>5/26/01</w:t>
        </w:r>
      </w:hyperlink>
      <w:r>
        <w:t>]</w:t>
      </w:r>
    </w:p>
    <w:p w:rsidR="00746A19" w:rsidRDefault="00746A19" w:rsidP="00746A19">
      <w:pPr>
        <w:tabs>
          <w:tab w:val="center" w:pos="4680"/>
        </w:tabs>
        <w:rPr>
          <w:b/>
        </w:rPr>
      </w:pPr>
    </w:p>
    <w:p w:rsidR="00746A19" w:rsidRPr="0053172E" w:rsidRDefault="00746A19" w:rsidP="00746A19">
      <w:pPr>
        <w:tabs>
          <w:tab w:val="center" w:pos="4680"/>
        </w:tabs>
      </w:pPr>
      <w:r>
        <w:rPr>
          <w:b/>
        </w:rPr>
        <w:t xml:space="preserve">Then-Senator Clinton Voted Against Extending The Bush Tax Cuts In 2003. </w:t>
      </w:r>
      <w:r>
        <w:t xml:space="preserve">[H.R.2, Vote 196, </w:t>
      </w:r>
      <w:hyperlink r:id="rId582" w:history="1">
        <w:r w:rsidRPr="0053172E">
          <w:rPr>
            <w:rStyle w:val="Hyperlink"/>
          </w:rPr>
          <w:t>5/23/03</w:t>
        </w:r>
      </w:hyperlink>
      <w:r>
        <w:t>]</w:t>
      </w:r>
    </w:p>
    <w:p w:rsidR="00746A19" w:rsidRDefault="00746A19" w:rsidP="00746A19">
      <w:pPr>
        <w:tabs>
          <w:tab w:val="center" w:pos="4680"/>
        </w:tabs>
        <w:rPr>
          <w:b/>
        </w:rPr>
      </w:pPr>
    </w:p>
    <w:p w:rsidR="00746A19" w:rsidRDefault="00746A19" w:rsidP="00746A19">
      <w:pPr>
        <w:tabs>
          <w:tab w:val="center" w:pos="4680"/>
        </w:tabs>
        <w:rPr>
          <w:b/>
        </w:rPr>
      </w:pPr>
      <w:r>
        <w:rPr>
          <w:b/>
        </w:rPr>
        <w:t>Then-Senator Clinton Voted Against Extending The Bush Tax Cuts In 2006.</w:t>
      </w:r>
      <w:r w:rsidR="00427BBF">
        <w:rPr>
          <w:b/>
        </w:rPr>
        <w:t xml:space="preserve"> </w:t>
      </w:r>
      <w:r w:rsidR="00427BBF">
        <w:t>[H.R.4297, Vote 118, 109</w:t>
      </w:r>
      <w:r w:rsidR="00427BBF" w:rsidRPr="002F4B8F">
        <w:rPr>
          <w:vertAlign w:val="superscript"/>
        </w:rPr>
        <w:t>th</w:t>
      </w:r>
      <w:r w:rsidR="00427BBF">
        <w:t xml:space="preserve"> Congress, </w:t>
      </w:r>
      <w:hyperlink r:id="rId583" w:history="1">
        <w:r w:rsidR="00427BBF" w:rsidRPr="003122A1">
          <w:rPr>
            <w:rStyle w:val="Hyperlink"/>
          </w:rPr>
          <w:t>5/11/06</w:t>
        </w:r>
      </w:hyperlink>
      <w:r w:rsidR="00427BBF">
        <w:t>]</w:t>
      </w:r>
    </w:p>
    <w:p w:rsidR="00746A19" w:rsidRDefault="00746A19" w:rsidP="00746A19">
      <w:pPr>
        <w:tabs>
          <w:tab w:val="center" w:pos="4680"/>
        </w:tabs>
        <w:rPr>
          <w:b/>
        </w:rPr>
      </w:pPr>
    </w:p>
    <w:p w:rsidR="00746A19" w:rsidRDefault="00746A19" w:rsidP="00746A19">
      <w:pPr>
        <w:pStyle w:val="Heading2"/>
      </w:pPr>
      <w:bookmarkStart w:id="215" w:name="_Toc422218305"/>
      <w:r>
        <w:t>CAPITAL GAINS TAX</w:t>
      </w:r>
      <w:bookmarkEnd w:id="215"/>
    </w:p>
    <w:p w:rsidR="00746A19" w:rsidRDefault="00746A19" w:rsidP="00746A19"/>
    <w:p w:rsidR="00746A19" w:rsidRDefault="00746A19" w:rsidP="00746A19">
      <w:r w:rsidRPr="00445C1B">
        <w:rPr>
          <w:b/>
          <w:u w:val="single"/>
        </w:rPr>
        <w:t>New York Times</w:t>
      </w:r>
      <w:r>
        <w:rPr>
          <w:b/>
        </w:rPr>
        <w:t xml:space="preserve">: In 2008, </w:t>
      </w:r>
      <w:r w:rsidRPr="00445C1B">
        <w:rPr>
          <w:b/>
        </w:rPr>
        <w:t>Then-Senator Clinton “Said She Would Not Raise The Capital Gains Rate Above 20 Percent ‘If I Raised It At All.’”</w:t>
      </w:r>
      <w:r>
        <w:t xml:space="preserve"> “If she runs for president, it will be very interesting to see whether Mrs. Clinton takes a position substantially to Barack Obama’s right on capital gains taxes, as she did in 2008. In a debate in April of that year, Mrs. Clinton said she would not raise the capital gains rate above 20 percent ‘if I raised it at all.’ At the time, the top rate was 15 percent, as a result of the Bush tax cuts.” [New York Times, </w:t>
      </w:r>
      <w:hyperlink r:id="rId584" w:history="1">
        <w:r w:rsidRPr="00445C1B">
          <w:rPr>
            <w:rStyle w:val="Hyperlink"/>
          </w:rPr>
          <w:t>3/13/15</w:t>
        </w:r>
      </w:hyperlink>
      <w:r>
        <w:t>]</w:t>
      </w:r>
    </w:p>
    <w:p w:rsidR="00746A19" w:rsidRDefault="00746A19" w:rsidP="00746A19"/>
    <w:p w:rsidR="00746A19" w:rsidRDefault="00746A19" w:rsidP="00746A19">
      <w:r w:rsidRPr="00445C1B">
        <w:rPr>
          <w:b/>
          <w:u w:val="single"/>
        </w:rPr>
        <w:t>New York Times</w:t>
      </w:r>
      <w:r>
        <w:rPr>
          <w:b/>
        </w:rPr>
        <w:t xml:space="preserve">: </w:t>
      </w:r>
      <w:r w:rsidRPr="00F15F2A">
        <w:rPr>
          <w:b/>
        </w:rPr>
        <w:t>Then-Senator “Clinton’s Position [On Capital Gains Tax] Was In Line With The Economic Policies Of Bill Clinton’s Administration, Which Called For Much Higher Tax Rates On Wage Income Than Capital Income For High Earners.”</w:t>
      </w:r>
      <w:r>
        <w:t xml:space="preserve"> “Ms. Clinton’s position was in line with the economic policies of Bill Clinton’s administration, which called for much higher tax rates on wage income than capital income for high earners. In 1997, Mr. Clinton signed a law that cut the top capital gains tax rate from 28 percent to 20; in 1993, he had raised the top tax rate on ordinary income from 31 percent to 39.6 percent, and imposed a Medicare tax on high earners that effectively pushed their top tax rates above 40.” [New York Times, </w:t>
      </w:r>
      <w:hyperlink r:id="rId585" w:history="1">
        <w:r w:rsidRPr="00445C1B">
          <w:rPr>
            <w:rStyle w:val="Hyperlink"/>
          </w:rPr>
          <w:t>3/13/15</w:t>
        </w:r>
      </w:hyperlink>
      <w:r>
        <w:t>]</w:t>
      </w:r>
    </w:p>
    <w:p w:rsidR="00746A19" w:rsidRDefault="00746A19" w:rsidP="00746A19"/>
    <w:p w:rsidR="00746A19" w:rsidRDefault="00746A19" w:rsidP="00746A19">
      <w:r w:rsidRPr="00445C1B">
        <w:rPr>
          <w:b/>
          <w:u w:val="single"/>
        </w:rPr>
        <w:t>New York Times</w:t>
      </w:r>
      <w:r>
        <w:rPr>
          <w:b/>
        </w:rPr>
        <w:t xml:space="preserve">: </w:t>
      </w:r>
      <w:r w:rsidRPr="00F15F2A">
        <w:rPr>
          <w:b/>
        </w:rPr>
        <w:t>Due To The Affordable Care Act And The 2013 Fiscal Cliff Deal, “The Top Tax Rate On Capital Gains Has Gone From 15 Percent In 2008 To 23.8 Percent Today, Higher Than The Red Line Mrs. Clinton Set.”</w:t>
      </w:r>
      <w:r>
        <w:t xml:space="preserve"> “</w:t>
      </w:r>
      <w:r w:rsidRPr="00F15F2A">
        <w:t>The Affordable Care Act created an additional 3.8 percent tax on capital gains for high earners, and the so-called fiscal cliff deal of 2013 added another 5 points to the rate, so the top tax rate on capital gains has gone from 15 percent in 2008 to 23.8 percent today, higher than the red line Mrs. Clinton set. In his most recent budget, Mr. Obama proposed to further increase the rate to 28 percent.</w:t>
      </w:r>
      <w:r>
        <w:t xml:space="preserve">” [New York Times, </w:t>
      </w:r>
      <w:hyperlink r:id="rId586" w:history="1">
        <w:r w:rsidRPr="00445C1B">
          <w:rPr>
            <w:rStyle w:val="Hyperlink"/>
          </w:rPr>
          <w:t>3/13/15</w:t>
        </w:r>
      </w:hyperlink>
      <w:r>
        <w:t>]</w:t>
      </w:r>
    </w:p>
    <w:p w:rsidR="00FE0A2F" w:rsidRDefault="00FE0A2F" w:rsidP="00746A19"/>
    <w:p w:rsidR="00FE0A2F" w:rsidRDefault="00FE0A2F" w:rsidP="00FE0A2F">
      <w:r>
        <w:rPr>
          <w:b/>
        </w:rPr>
        <w:t xml:space="preserve">2006: </w:t>
      </w:r>
      <w:r>
        <w:rPr>
          <w:b/>
        </w:rPr>
        <w:t xml:space="preserve">Then-Senator Clinton </w:t>
      </w:r>
      <w:r>
        <w:rPr>
          <w:b/>
        </w:rPr>
        <w:t xml:space="preserve">Voted </w:t>
      </w:r>
      <w:r>
        <w:rPr>
          <w:b/>
        </w:rPr>
        <w:t>To End Lower Rates For The Capital Gains Tax</w:t>
      </w:r>
      <w:r>
        <w:rPr>
          <w:b/>
        </w:rPr>
        <w:t xml:space="preserve">. </w:t>
      </w:r>
      <w:r>
        <w:t>[</w:t>
      </w:r>
      <w:proofErr w:type="spellStart"/>
      <w:r>
        <w:t>S.Amdt</w:t>
      </w:r>
      <w:proofErr w:type="spellEnd"/>
      <w:r>
        <w:t xml:space="preserve">. 2737, </w:t>
      </w:r>
      <w:proofErr w:type="spellStart"/>
      <w:r>
        <w:t>S.Amdt</w:t>
      </w:r>
      <w:proofErr w:type="spellEnd"/>
      <w:r>
        <w:t>. 2707, H.R. 4297, Vote 8, 109</w:t>
      </w:r>
      <w:r w:rsidRPr="002F4B8F">
        <w:rPr>
          <w:vertAlign w:val="superscript"/>
        </w:rPr>
        <w:t>th</w:t>
      </w:r>
      <w:r>
        <w:t xml:space="preserve"> Congress, </w:t>
      </w:r>
      <w:hyperlink r:id="rId587" w:history="1">
        <w:r w:rsidRPr="005D1A13">
          <w:rPr>
            <w:rStyle w:val="Hyperlink"/>
          </w:rPr>
          <w:t>2/2/06</w:t>
        </w:r>
      </w:hyperlink>
      <w:r>
        <w:t>]</w:t>
      </w:r>
    </w:p>
    <w:p w:rsidR="00EF6234" w:rsidRDefault="00EF6234" w:rsidP="00FE0A2F"/>
    <w:p w:rsidR="00EF6234" w:rsidRDefault="00EF6234" w:rsidP="00EF6234">
      <w:pPr>
        <w:pStyle w:val="Heading2"/>
      </w:pPr>
      <w:r>
        <w:t>ESTATE TAX</w:t>
      </w:r>
    </w:p>
    <w:p w:rsidR="00EF6234" w:rsidRDefault="00EF6234" w:rsidP="00EF6234"/>
    <w:p w:rsidR="00EF6234" w:rsidRPr="00EF6234" w:rsidRDefault="00EF6234" w:rsidP="00EF6234">
      <w:r>
        <w:rPr>
          <w:b/>
        </w:rPr>
        <w:t>CNN</w:t>
      </w:r>
      <w:r w:rsidRPr="00EF6234">
        <w:rPr>
          <w:b/>
        </w:rPr>
        <w:t xml:space="preserve">: </w:t>
      </w:r>
      <w:r>
        <w:rPr>
          <w:b/>
        </w:rPr>
        <w:t xml:space="preserve">Then-Senator Clinton </w:t>
      </w:r>
      <w:r w:rsidRPr="00EF6234">
        <w:rPr>
          <w:b/>
        </w:rPr>
        <w:t>“</w:t>
      </w:r>
      <w:r w:rsidRPr="00EF6234">
        <w:rPr>
          <w:b/>
        </w:rPr>
        <w:t xml:space="preserve">Advocated </w:t>
      </w:r>
      <w:r w:rsidRPr="00EF6234">
        <w:rPr>
          <w:b/>
        </w:rPr>
        <w:t xml:space="preserve">Making The Wealthiest </w:t>
      </w:r>
      <w:r w:rsidRPr="00EF6234">
        <w:rPr>
          <w:b/>
        </w:rPr>
        <w:t xml:space="preserve">Americans </w:t>
      </w:r>
      <w:r w:rsidRPr="00EF6234">
        <w:rPr>
          <w:b/>
        </w:rPr>
        <w:t>Pay More Estate Tax By Capping The Per-Person Exemption At $3.5 Million And Setting The Top Rate At 45 Percent.”</w:t>
      </w:r>
      <w:r w:rsidRPr="00EF6234">
        <w:t xml:space="preserve"> </w:t>
      </w:r>
      <w:r w:rsidRPr="00EF6234">
        <w:t xml:space="preserve">[CBS News, </w:t>
      </w:r>
      <w:hyperlink r:id="rId588" w:history="1">
        <w:r w:rsidRPr="00EF6234">
          <w:rPr>
            <w:rStyle w:val="Hyperlink"/>
          </w:rPr>
          <w:t>6/17/14</w:t>
        </w:r>
      </w:hyperlink>
      <w:r w:rsidRPr="00EF6234">
        <w:t>]</w:t>
      </w:r>
    </w:p>
    <w:p w:rsidR="00EF6234" w:rsidRPr="00EF6234" w:rsidRDefault="00EF6234" w:rsidP="00EF6234"/>
    <w:p w:rsidR="00EF6234" w:rsidRPr="00EF6234" w:rsidRDefault="00EF6234" w:rsidP="00EF6234">
      <w:r w:rsidRPr="00EF6234">
        <w:rPr>
          <w:b/>
        </w:rPr>
        <w:t xml:space="preserve">2007: </w:t>
      </w:r>
      <w:r>
        <w:rPr>
          <w:b/>
        </w:rPr>
        <w:t>Then</w:t>
      </w:r>
      <w:r>
        <w:rPr>
          <w:b/>
        </w:rPr>
        <w:t>-</w:t>
      </w:r>
      <w:r>
        <w:rPr>
          <w:b/>
        </w:rPr>
        <w:t xml:space="preserve">Senator Clinton </w:t>
      </w:r>
      <w:r w:rsidRPr="00EF6234">
        <w:rPr>
          <w:b/>
        </w:rPr>
        <w:t xml:space="preserve">Voted </w:t>
      </w:r>
      <w:r w:rsidRPr="00EF6234">
        <w:rPr>
          <w:b/>
        </w:rPr>
        <w:t>Against An Amendment That Would Raise The Estate Tax Exemption To $5 Million Instead Of Letting It Drop To $1 Million</w:t>
      </w:r>
      <w:r w:rsidRPr="00EF6234">
        <w:rPr>
          <w:b/>
        </w:rPr>
        <w:t>.</w:t>
      </w:r>
      <w:r w:rsidRPr="00EF6234">
        <w:t xml:space="preserve"> [S. </w:t>
      </w:r>
      <w:proofErr w:type="spellStart"/>
      <w:r w:rsidRPr="00EF6234">
        <w:t>Amdt</w:t>
      </w:r>
      <w:proofErr w:type="spellEnd"/>
      <w:r w:rsidRPr="00EF6234">
        <w:t>. 583, S. Con. Res. 21, Vote 102, 110</w:t>
      </w:r>
      <w:r w:rsidRPr="00EF6234">
        <w:rPr>
          <w:vertAlign w:val="superscript"/>
        </w:rPr>
        <w:t>th</w:t>
      </w:r>
      <w:r w:rsidRPr="00EF6234">
        <w:t xml:space="preserve"> Congress, </w:t>
      </w:r>
      <w:hyperlink r:id="rId589" w:history="1">
        <w:r w:rsidRPr="00EF6234">
          <w:rPr>
            <w:rStyle w:val="Hyperlink"/>
          </w:rPr>
          <w:t>3/23/07</w:t>
        </w:r>
      </w:hyperlink>
      <w:r w:rsidRPr="00EF6234">
        <w:t xml:space="preserve">; Associated Press, </w:t>
      </w:r>
      <w:hyperlink r:id="rId590" w:history="1">
        <w:r w:rsidRPr="00EF6234">
          <w:rPr>
            <w:rStyle w:val="Hyperlink"/>
          </w:rPr>
          <w:t>3/23/07</w:t>
        </w:r>
      </w:hyperlink>
      <w:r w:rsidRPr="00EF6234">
        <w:t>]</w:t>
      </w:r>
    </w:p>
    <w:p w:rsidR="00EF6234" w:rsidRPr="00EF6234" w:rsidRDefault="00EF6234" w:rsidP="00EF6234"/>
    <w:p w:rsidR="00EF6234" w:rsidRPr="00EF6234" w:rsidRDefault="00EF6234" w:rsidP="00EF6234">
      <w:r w:rsidRPr="00EF6234">
        <w:rPr>
          <w:b/>
        </w:rPr>
        <w:lastRenderedPageBreak/>
        <w:t xml:space="preserve">2006: </w:t>
      </w:r>
      <w:r>
        <w:rPr>
          <w:b/>
        </w:rPr>
        <w:t>Then</w:t>
      </w:r>
      <w:r>
        <w:rPr>
          <w:b/>
        </w:rPr>
        <w:t>-</w:t>
      </w:r>
      <w:r>
        <w:rPr>
          <w:b/>
        </w:rPr>
        <w:t xml:space="preserve">Senator Clinton </w:t>
      </w:r>
      <w:r w:rsidRPr="00EF6234">
        <w:rPr>
          <w:b/>
        </w:rPr>
        <w:t xml:space="preserve">Voted </w:t>
      </w:r>
      <w:r w:rsidRPr="00EF6234">
        <w:rPr>
          <w:b/>
        </w:rPr>
        <w:t>Against Repeal Of The Estate Tax</w:t>
      </w:r>
      <w:r w:rsidRPr="00EF6234">
        <w:rPr>
          <w:b/>
        </w:rPr>
        <w:t>.</w:t>
      </w:r>
      <w:r w:rsidRPr="00EF6234">
        <w:t xml:space="preserve"> [H.R. 8, Vote 164, 109</w:t>
      </w:r>
      <w:r w:rsidRPr="00EF6234">
        <w:rPr>
          <w:vertAlign w:val="superscript"/>
        </w:rPr>
        <w:t>th</w:t>
      </w:r>
      <w:r w:rsidRPr="00EF6234">
        <w:t xml:space="preserve"> Congress, </w:t>
      </w:r>
      <w:hyperlink r:id="rId591" w:history="1">
        <w:r w:rsidRPr="00EF6234">
          <w:rPr>
            <w:rStyle w:val="Hyperlink"/>
          </w:rPr>
          <w:t>6/8/06</w:t>
        </w:r>
      </w:hyperlink>
      <w:r w:rsidRPr="00EF6234">
        <w:t>]</w:t>
      </w:r>
    </w:p>
    <w:p w:rsidR="00EF6234" w:rsidRPr="00EF6234" w:rsidRDefault="00EF6234" w:rsidP="00EF6234"/>
    <w:p w:rsidR="00FE0A2F" w:rsidRDefault="00FE0A2F" w:rsidP="00746A19"/>
    <w:p w:rsidR="00746A19" w:rsidRDefault="00684B31" w:rsidP="00684B31">
      <w:pPr>
        <w:pStyle w:val="Heading2"/>
      </w:pPr>
      <w:r>
        <w:t>GAS TAX</w:t>
      </w:r>
    </w:p>
    <w:p w:rsidR="00684B31" w:rsidRDefault="00684B31" w:rsidP="00684B31"/>
    <w:p w:rsidR="00684B31" w:rsidRPr="00684B31" w:rsidRDefault="00684B31" w:rsidP="00684B31">
      <w:r w:rsidRPr="00543576">
        <w:rPr>
          <w:b/>
        </w:rPr>
        <w:t xml:space="preserve">2008: </w:t>
      </w:r>
      <w:r>
        <w:rPr>
          <w:b/>
        </w:rPr>
        <w:t xml:space="preserve">Then-Senator Clinton </w:t>
      </w:r>
      <w:r w:rsidRPr="00543576">
        <w:rPr>
          <w:b/>
        </w:rPr>
        <w:t xml:space="preserve">Proposed </w:t>
      </w:r>
      <w:r w:rsidRPr="00543576">
        <w:rPr>
          <w:b/>
        </w:rPr>
        <w:t xml:space="preserve">Suspending Federal Gas Tax </w:t>
      </w:r>
      <w:r>
        <w:rPr>
          <w:b/>
        </w:rPr>
        <w:t>Temporarily</w:t>
      </w:r>
      <w:r w:rsidRPr="00543576">
        <w:rPr>
          <w:b/>
        </w:rPr>
        <w:t>.</w:t>
      </w:r>
      <w:r>
        <w:t xml:space="preserve"> [New York Times, </w:t>
      </w:r>
      <w:hyperlink r:id="rId592" w:history="1">
        <w:r w:rsidRPr="001B0C12">
          <w:rPr>
            <w:rStyle w:val="Hyperlink"/>
          </w:rPr>
          <w:t>4/29/08</w:t>
        </w:r>
      </w:hyperlink>
      <w:r>
        <w:t>]</w:t>
      </w:r>
    </w:p>
    <w:p w:rsidR="00684B31" w:rsidRDefault="00684B31" w:rsidP="00746A19"/>
    <w:p w:rsidR="00684B31" w:rsidRDefault="00684B31" w:rsidP="00684B31">
      <w:pPr>
        <w:pStyle w:val="Heading2"/>
      </w:pPr>
      <w:r>
        <w:t>MEDICAL DEVICE TAX</w:t>
      </w:r>
    </w:p>
    <w:p w:rsidR="00684B31" w:rsidRDefault="00684B31" w:rsidP="00684B31"/>
    <w:p w:rsidR="00684B31" w:rsidRPr="00684B31" w:rsidRDefault="00684B31" w:rsidP="00684B31">
      <w:r>
        <w:rPr>
          <w:b/>
        </w:rPr>
        <w:t xml:space="preserve">2014: </w:t>
      </w:r>
      <w:r>
        <w:rPr>
          <w:b/>
        </w:rPr>
        <w:t xml:space="preserve">Secretary Clinton </w:t>
      </w:r>
      <w:r>
        <w:rPr>
          <w:b/>
        </w:rPr>
        <w:t xml:space="preserve">Did </w:t>
      </w:r>
      <w:r>
        <w:rPr>
          <w:b/>
        </w:rPr>
        <w:t>N</w:t>
      </w:r>
      <w:r>
        <w:rPr>
          <w:b/>
        </w:rPr>
        <w:t xml:space="preserve">ot </w:t>
      </w:r>
      <w:r>
        <w:rPr>
          <w:b/>
        </w:rPr>
        <w:t>T</w:t>
      </w:r>
      <w:r>
        <w:rPr>
          <w:b/>
        </w:rPr>
        <w:t xml:space="preserve">ake </w:t>
      </w:r>
      <w:proofErr w:type="gramStart"/>
      <w:r>
        <w:rPr>
          <w:b/>
        </w:rPr>
        <w:t>A</w:t>
      </w:r>
      <w:r>
        <w:rPr>
          <w:b/>
        </w:rPr>
        <w:t xml:space="preserve"> </w:t>
      </w:r>
      <w:r>
        <w:rPr>
          <w:b/>
        </w:rPr>
        <w:t>S</w:t>
      </w:r>
      <w:r>
        <w:rPr>
          <w:b/>
        </w:rPr>
        <w:t>tance</w:t>
      </w:r>
      <w:r>
        <w:rPr>
          <w:b/>
        </w:rPr>
        <w:t xml:space="preserve"> On The</w:t>
      </w:r>
      <w:proofErr w:type="gramEnd"/>
      <w:r>
        <w:rPr>
          <w:b/>
        </w:rPr>
        <w:t xml:space="preserve"> Affordable Care Act’s Medical Device Tax</w:t>
      </w:r>
      <w:r>
        <w:rPr>
          <w:b/>
        </w:rPr>
        <w:t xml:space="preserve">. </w:t>
      </w:r>
      <w:r>
        <w:t xml:space="preserve">[The Hill, </w:t>
      </w:r>
      <w:hyperlink r:id="rId593" w:history="1">
        <w:r w:rsidRPr="00860D89">
          <w:rPr>
            <w:rStyle w:val="Hyperlink"/>
          </w:rPr>
          <w:t>10/8/14</w:t>
        </w:r>
      </w:hyperlink>
      <w:r>
        <w:t>]</w:t>
      </w:r>
    </w:p>
    <w:p w:rsidR="00684B31" w:rsidRDefault="00684B31" w:rsidP="00746A19"/>
    <w:p w:rsidR="00746A19" w:rsidRDefault="00746A19" w:rsidP="00746A19">
      <w:pPr>
        <w:pStyle w:val="Heading2"/>
      </w:pPr>
      <w:bookmarkStart w:id="216" w:name="_Toc422218306"/>
      <w:r>
        <w:t>FINANCIAL TRANSACTION TAX</w:t>
      </w:r>
      <w:bookmarkEnd w:id="216"/>
    </w:p>
    <w:p w:rsidR="00FE0A2F" w:rsidRDefault="00FE0A2F" w:rsidP="00746A19">
      <w:pPr>
        <w:rPr>
          <w:b/>
          <w:u w:val="single"/>
        </w:rPr>
      </w:pPr>
    </w:p>
    <w:p w:rsidR="00746A19" w:rsidRDefault="00746A19" w:rsidP="00746A19">
      <w:r w:rsidRPr="00323465">
        <w:rPr>
          <w:b/>
          <w:u w:val="single"/>
        </w:rPr>
        <w:t>New York Times</w:t>
      </w:r>
      <w:r>
        <w:rPr>
          <w:b/>
        </w:rPr>
        <w:t xml:space="preserve">: </w:t>
      </w:r>
      <w:r w:rsidRPr="00C2718A">
        <w:rPr>
          <w:b/>
        </w:rPr>
        <w:t>Secretary Clinton “Has Not Commented On The Financial Transaction Tax Or On Profit-Sharing.”</w:t>
      </w:r>
      <w:r>
        <w:t xml:space="preserve"> “</w:t>
      </w:r>
      <w:r w:rsidRPr="00C2718A">
        <w:t xml:space="preserve">Dean Baker, an economist and co-director of the Center for Economic and Policy Research, has pushed the idea of a government fee on the sale or purchase of certain financial assets, which he believes could hold Wall Street accountable </w:t>
      </w:r>
      <w:r>
        <w:t>while funding social services. ‘</w:t>
      </w:r>
      <w:r w:rsidRPr="00C2718A">
        <w:t>Clinton pe</w:t>
      </w:r>
      <w:r>
        <w:t>ople didn’t want to go near it,’</w:t>
      </w:r>
      <w:r w:rsidRPr="00C2718A">
        <w:t xml:space="preserve"> Mr. Baker said.</w:t>
      </w:r>
      <w:r>
        <w:t xml:space="preserve"> </w:t>
      </w:r>
      <w:r w:rsidRPr="00C2718A">
        <w:t>Mrs. Clinton has not commented on the financial trans</w:t>
      </w:r>
      <w:r>
        <w:t xml:space="preserve">action tax or on profit-sharing.” [New York Times, </w:t>
      </w:r>
      <w:hyperlink r:id="rId594" w:history="1">
        <w:r w:rsidRPr="00C2718A">
          <w:rPr>
            <w:rStyle w:val="Hyperlink"/>
          </w:rPr>
          <w:t>2/8/15</w:t>
        </w:r>
      </w:hyperlink>
      <w:r>
        <w:t>]</w:t>
      </w:r>
    </w:p>
    <w:p w:rsidR="00746A19" w:rsidRPr="006D177C" w:rsidRDefault="00746A19" w:rsidP="00746A19"/>
    <w:p w:rsidR="00746A19" w:rsidRDefault="00746A19" w:rsidP="00746A19">
      <w:pPr>
        <w:pStyle w:val="Heading1"/>
      </w:pPr>
      <w:bookmarkStart w:id="217" w:name="_Toc422218322"/>
      <w:r>
        <w:rPr>
          <w:u w:val="single"/>
        </w:rPr>
        <w:t>THE RESIDENCE</w:t>
      </w:r>
      <w:r>
        <w:t xml:space="preserve"> BULLETS</w:t>
      </w:r>
      <w:bookmarkEnd w:id="217"/>
    </w:p>
    <w:p w:rsidR="00746A19" w:rsidRDefault="00746A19" w:rsidP="00746A19"/>
    <w:p w:rsidR="00746A19" w:rsidRDefault="00746A19" w:rsidP="00746A19">
      <w:pPr>
        <w:pStyle w:val="Heading3"/>
      </w:pPr>
      <w:bookmarkStart w:id="218" w:name="_Toc422218323"/>
      <w:r>
        <w:t>LEWINSKY SCANDAL</w:t>
      </w:r>
      <w:bookmarkEnd w:id="218"/>
    </w:p>
    <w:p w:rsidR="00746A19" w:rsidRDefault="00746A19" w:rsidP="00746A19">
      <w:pPr>
        <w:rPr>
          <w:b/>
          <w:u w:val="single"/>
        </w:rPr>
      </w:pPr>
    </w:p>
    <w:p w:rsidR="00746A19" w:rsidRDefault="00746A19" w:rsidP="00746A19">
      <w:r w:rsidRPr="00D37D5B">
        <w:rPr>
          <w:b/>
          <w:u w:val="single"/>
        </w:rPr>
        <w:t>The Residence</w:t>
      </w:r>
      <w:r>
        <w:rPr>
          <w:b/>
        </w:rPr>
        <w:t xml:space="preserve">: </w:t>
      </w:r>
      <w:r w:rsidRPr="00D37D5B">
        <w:rPr>
          <w:b/>
        </w:rPr>
        <w:t>“At The Height Of The Monica Lewinsky Scandal, Several Staffers Told Me, Hillary Clinton Appeared Tired And Depressed.”</w:t>
      </w:r>
      <w:r>
        <w:t xml:space="preserve"> “</w:t>
      </w:r>
      <w:r w:rsidRPr="00087D12">
        <w:t xml:space="preserve">Sometimes they even help the world’s most famous couple weather storms and feel normal again—if only for a few hours. At the height of the Monica Lewinsky scandal, several staffers told me, Hillary Clinton appeared tired and depressed. They said they felt sorry for her, knowing she craved the one thing she couldn’t have: privacy. One staffer, Usher Worthington White, recalled clearing tourists out of the White House and keeping her Secret Service agents at bay so that the first lady could enjoy a few short hours of solitude by the pool. Having the chance to help Mrs. Clinton </w:t>
      </w:r>
      <w:r>
        <w:t>‘</w:t>
      </w:r>
      <w:r w:rsidRPr="00087D12">
        <w:t>meant the world to me,</w:t>
      </w:r>
      <w:r>
        <w:t>’</w:t>
      </w:r>
      <w:r w:rsidRPr="00087D12">
        <w:t xml:space="preserve"> White said.</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 xml:space="preserve">: White House Usher Worthington White Said That During The Lewinsky Scandal, “Having The Chance To Help Mrs. Clinton ‘Meant The World To Me.’” </w:t>
      </w:r>
      <w:r w:rsidRPr="00087D12">
        <w:t xml:space="preserve">One staffer, Usher Worthington White, recalled clearing tourists out of the White House and keeping her Secret Service agents at bay so that the first lady could enjoy a few short hours of solitude by the pool. Having the chance to help Mrs. Clinton </w:t>
      </w:r>
      <w:r>
        <w:t>‘</w:t>
      </w:r>
      <w:r w:rsidRPr="00087D12">
        <w:t>meant the world to me,</w:t>
      </w:r>
      <w:r>
        <w:t>’</w:t>
      </w:r>
      <w:r w:rsidRPr="00087D12">
        <w:t xml:space="preserve"> White said.</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4173E2">
        <w:rPr>
          <w:b/>
          <w:u w:val="single"/>
        </w:rPr>
        <w:t>The Residence</w:t>
      </w:r>
      <w:r w:rsidRPr="004173E2">
        <w:rPr>
          <w:b/>
        </w:rPr>
        <w:t>:</w:t>
      </w:r>
      <w:r>
        <w:rPr>
          <w:b/>
        </w:rPr>
        <w:t xml:space="preserve"> </w:t>
      </w:r>
      <w:r w:rsidRPr="004173E2">
        <w:rPr>
          <w:b/>
        </w:rPr>
        <w:t xml:space="preserve">White House Residence Staff Suspected Hillary Clinton Threw </w:t>
      </w:r>
      <w:proofErr w:type="gramStart"/>
      <w:r w:rsidRPr="004173E2">
        <w:rPr>
          <w:b/>
        </w:rPr>
        <w:t>A Book At</w:t>
      </w:r>
      <w:proofErr w:type="gramEnd"/>
      <w:r w:rsidRPr="004173E2">
        <w:rPr>
          <w:b/>
        </w:rPr>
        <w:t xml:space="preserve"> Bill Clinton’s Head “Shortly After The President’s Affair With A White House Intern Became Public Knowledge.”</w:t>
      </w:r>
      <w:r>
        <w:t xml:space="preserve"> “There was blood all over the president and first lady’s bed. A member of the residence staff got a frantic call from the maid who found the mess. Someone needed to come quickly and inspect the damage. The blood was Bill Clinton’s. The president had to get several stitches to his head. He insisted that he’d hurt himself running into the bathroom door in the middle of the night. But not everyone was convinced. ‘We’re pretty sure she clocked him with a book,’ one worker said. And who would know better than the residence staff? The incident came shortly after the president’s affair with a White House intern became public knowledge—clearly a time of crisis in the Clintons’ marriage. And there were at least twenty books on the bedside table for his betrayed wife to choose from, including the Bible.” [Kate Andersen Brower, </w:t>
      </w:r>
      <w:proofErr w:type="gramStart"/>
      <w:r>
        <w:t>The</w:t>
      </w:r>
      <w:proofErr w:type="gramEnd"/>
      <w:r>
        <w:t xml:space="preserve"> Residence, 4/7/15]</w:t>
      </w:r>
    </w:p>
    <w:p w:rsidR="00746A19" w:rsidRDefault="00746A19" w:rsidP="00746A19"/>
    <w:p w:rsidR="00746A19" w:rsidRDefault="00746A19" w:rsidP="00746A19">
      <w:r w:rsidRPr="00BB5452">
        <w:rPr>
          <w:b/>
          <w:u w:val="single"/>
        </w:rPr>
        <w:t>The Residence</w:t>
      </w:r>
      <w:r>
        <w:rPr>
          <w:b/>
        </w:rPr>
        <w:t xml:space="preserve">: </w:t>
      </w:r>
      <w:r w:rsidRPr="00BB5452">
        <w:rPr>
          <w:b/>
        </w:rPr>
        <w:t>“The Residence Staff Witnessed The Fallout From The Affair And The Toll It Took On Hillary Clinton, But West Wing Aides Had Long Suspected The Kind Of Drama That Was Playing Out On The Second Floor Of The Executive Mansion.”</w:t>
      </w:r>
      <w:r>
        <w:t xml:space="preserve"> “Nearly two decades later, many residence workers are still wary of discussing the fights they witnessed between the Clintons. But they all felt the general gloom that hung over the second and third floors as the saga dragged on throughout 1998. The residence staff witnessed the fallout from the affair and the toll it took on Hillary Clinton, but West Wing aides had long suspected the kind of drama that was playing out on the second floor of the executive mansion. ‘She would have hit him with a frying pan if one had been handed to her,’ said the first lady’s close friend and political adviser Susan </w:t>
      </w:r>
      <w:proofErr w:type="spellStart"/>
      <w:r>
        <w:t>Thomases</w:t>
      </w:r>
      <w:proofErr w:type="spellEnd"/>
      <w:r>
        <w:t xml:space="preserve"> in an interview with the Miller Center at the University of Virginia for their collection of oral histories documenting Bill Clinton’s presidency. ‘I don’t think she ever in her mind imagined leaving him or divorcing him.’” [Kate Andersen Brower, </w:t>
      </w:r>
      <w:proofErr w:type="gramStart"/>
      <w:r>
        <w:t>The</w:t>
      </w:r>
      <w:proofErr w:type="gramEnd"/>
      <w:r>
        <w:t xml:space="preserve"> Residence, 4/7/15]</w:t>
      </w:r>
    </w:p>
    <w:p w:rsidR="00746A19" w:rsidRDefault="00746A19" w:rsidP="00746A19"/>
    <w:p w:rsidR="00746A19" w:rsidRDefault="00746A19" w:rsidP="00746A19">
      <w:r w:rsidRPr="00AC6335">
        <w:rPr>
          <w:b/>
        </w:rPr>
        <w:t>White House Staff Witnessed Hillary Clinton Throw A Book Out Of Her Bedroom After The President Asked For It.</w:t>
      </w:r>
      <w:r>
        <w:t xml:space="preserve"> “After the holidays, the staffer said, the president desperately wanted to retrieve a book from the Clintons’ bedroom, but the first lady was not yet dressed, and no one wanted to disturb her. ‘Betty Currie [the president’s secretary] called the valet, and he came to me and asked me if I’d go in and I said, ‘No way,’’ the worker recalls. (When the door to the first couple’s bedroom is shut, it is the equivalent of a DO NOT DISTURB sign on a hotel door.) ‘Finally, I think Betty Currie called Mrs. Clinton directly.’ Moments later, a book </w:t>
      </w:r>
      <w:proofErr w:type="gramStart"/>
      <w:r>
        <w:t>came</w:t>
      </w:r>
      <w:proofErr w:type="gramEnd"/>
      <w:r>
        <w:t xml:space="preserve"> flying out of </w:t>
      </w:r>
      <w:r w:rsidRPr="00E4112C">
        <w:t>their bedroom. Hillary had hurled it into the hallway. The president’s valet picked it up and brought it to Currie. It’s not certain whether the book the first lady threw out of their bedroom was the same book that the president gave Lewinsky, but the staffer’s memories paint a picture of the tension.</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BB5452">
        <w:rPr>
          <w:b/>
          <w:u w:val="single"/>
        </w:rPr>
        <w:t>The Residence</w:t>
      </w:r>
      <w:r>
        <w:rPr>
          <w:b/>
        </w:rPr>
        <w:t xml:space="preserve">: </w:t>
      </w:r>
      <w:r w:rsidRPr="00AC6335">
        <w:rPr>
          <w:b/>
        </w:rPr>
        <w:t>Residence Staff “Heard The First Lady Bellow ‘Goddamn Bastard!’ At The President—And Then He Heard Someone Throw A Heavy Object Across The Room. The Rumor Among The Staff Was That She Threw A Lamp.”</w:t>
      </w:r>
      <w:r>
        <w:t xml:space="preserve"> “</w:t>
      </w:r>
      <w:r w:rsidRPr="00E4112C">
        <w:t xml:space="preserve">Florist </w:t>
      </w:r>
      <w:proofErr w:type="spellStart"/>
      <w:r w:rsidRPr="00E4112C">
        <w:t>Ronn</w:t>
      </w:r>
      <w:proofErr w:type="spellEnd"/>
      <w:r w:rsidRPr="00E4112C">
        <w:t xml:space="preserve"> Payne remembers one day when he was coming up the service elevator with a cart to pick up old floral arrangements and saw two butlers gathered outside the West Sitting Hall listening in as the Clintons argued viciously with each other. The butlers motioned him over and put their fingers to their lips, telling him to be quiet. All of a sudden he heard the first lady bellow </w:t>
      </w:r>
      <w:r>
        <w:t>‘</w:t>
      </w:r>
      <w:r w:rsidRPr="00E4112C">
        <w:t>goddamn bastard!</w:t>
      </w:r>
      <w:r>
        <w:t>’</w:t>
      </w:r>
      <w:r w:rsidRPr="00E4112C">
        <w:t xml:space="preserve"> at the president—and then he heard someone throw a heavy object across the room.</w:t>
      </w:r>
      <w:r>
        <w:t xml:space="preserve"> </w:t>
      </w:r>
      <w:r w:rsidRPr="00E4112C">
        <w:t>The rumor among the staff</w:t>
      </w:r>
      <w:r>
        <w:t xml:space="preserve"> </w:t>
      </w:r>
      <w:r w:rsidRPr="00773788">
        <w:t xml:space="preserve">was that she threw a lamp. The butlers, Payne said, were told to clean up the mess. In an interview with Barbara Walters, Mrs. Clinton made light of the story, which had made its way into the gossip columns. </w:t>
      </w:r>
      <w:r>
        <w:t>‘</w:t>
      </w:r>
      <w:r w:rsidRPr="00773788">
        <w:t>I have a pretty good arm,</w:t>
      </w:r>
      <w:r>
        <w:t>’</w:t>
      </w:r>
      <w:r w:rsidRPr="00773788">
        <w:t xml:space="preserve"> she said. </w:t>
      </w:r>
      <w:r>
        <w:t>‘</w:t>
      </w:r>
      <w:r w:rsidRPr="00773788">
        <w:t>If I’d thrown a lamp at somebody, I think you would have known about it.</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BB5452">
        <w:rPr>
          <w:b/>
          <w:u w:val="single"/>
        </w:rPr>
        <w:t>The Residence</w:t>
      </w:r>
      <w:r>
        <w:rPr>
          <w:b/>
        </w:rPr>
        <w:t xml:space="preserve">: </w:t>
      </w:r>
      <w:r w:rsidRPr="00AC6335">
        <w:rPr>
          <w:b/>
        </w:rPr>
        <w:t>“</w:t>
      </w:r>
      <w:r>
        <w:rPr>
          <w:b/>
        </w:rPr>
        <w:t xml:space="preserve">[White House Florist] </w:t>
      </w:r>
      <w:r w:rsidRPr="00AC6335">
        <w:rPr>
          <w:b/>
        </w:rPr>
        <w:t xml:space="preserve">Payne Wasn’t Surprised At </w:t>
      </w:r>
      <w:proofErr w:type="gramStart"/>
      <w:r w:rsidRPr="00AC6335">
        <w:rPr>
          <w:b/>
        </w:rPr>
        <w:t>The</w:t>
      </w:r>
      <w:proofErr w:type="gramEnd"/>
      <w:r w:rsidRPr="00AC6335">
        <w:rPr>
          <w:b/>
        </w:rPr>
        <w:t xml:space="preserve"> Outburst. ‘You Heard So Much Foul Language’ In </w:t>
      </w:r>
      <w:proofErr w:type="gramStart"/>
      <w:r w:rsidRPr="00AC6335">
        <w:rPr>
          <w:b/>
        </w:rPr>
        <w:t>The</w:t>
      </w:r>
      <w:proofErr w:type="gramEnd"/>
      <w:r w:rsidRPr="00AC6335">
        <w:rPr>
          <w:b/>
        </w:rPr>
        <w:t xml:space="preserve"> Clinton White House, He Said. ‘When </w:t>
      </w:r>
      <w:proofErr w:type="gramStart"/>
      <w:r w:rsidRPr="00AC6335">
        <w:rPr>
          <w:b/>
        </w:rPr>
        <w:t>You’re</w:t>
      </w:r>
      <w:proofErr w:type="gramEnd"/>
      <w:r w:rsidRPr="00AC6335">
        <w:rPr>
          <w:b/>
        </w:rPr>
        <w:t xml:space="preserve"> Somebody’s Domestic, You Know What’s Going On.’”</w:t>
      </w:r>
      <w:r>
        <w:rPr>
          <w:b/>
        </w:rPr>
        <w:t xml:space="preserve"> </w:t>
      </w:r>
      <w:r>
        <w:t xml:space="preserve">[Kate Andersen Brower, </w:t>
      </w:r>
      <w:proofErr w:type="gramStart"/>
      <w:r>
        <w:t>The</w:t>
      </w:r>
      <w:proofErr w:type="gramEnd"/>
      <w:r>
        <w:t xml:space="preserve"> Residence, 4/7/15]</w:t>
      </w:r>
    </w:p>
    <w:p w:rsidR="00746A19" w:rsidRDefault="00746A19" w:rsidP="00746A19"/>
    <w:p w:rsidR="00746A19" w:rsidRDefault="00746A19" w:rsidP="00746A19">
      <w:r w:rsidRPr="00BB5452">
        <w:rPr>
          <w:b/>
          <w:u w:val="single"/>
        </w:rPr>
        <w:t>The Residence</w:t>
      </w:r>
      <w:r>
        <w:rPr>
          <w:b/>
        </w:rPr>
        <w:t>:</w:t>
      </w:r>
      <w:r w:rsidRPr="00AC6335">
        <w:rPr>
          <w:b/>
        </w:rPr>
        <w:t xml:space="preserve"> “During The Height Of The [Lewinsky] Drama, Hillary Routinely Missed Afternoon Appointments. The Details </w:t>
      </w:r>
      <w:proofErr w:type="gramStart"/>
      <w:r w:rsidRPr="00AC6335">
        <w:rPr>
          <w:b/>
        </w:rPr>
        <w:t>Of Running The</w:t>
      </w:r>
      <w:proofErr w:type="gramEnd"/>
      <w:r w:rsidRPr="00AC6335">
        <w:rPr>
          <w:b/>
        </w:rPr>
        <w:t xml:space="preserve"> Executive Mansion, Understandably, Took A Backseat To Saving Her Husband’s Presidency And Their Marriage.”</w:t>
      </w:r>
      <w:r>
        <w:t xml:space="preserve"> “During the height</w:t>
      </w:r>
      <w:r w:rsidRPr="00773788">
        <w:t xml:space="preserve"> of the drama, Hillary routinely missed afternoon appointments. The details of running the executive mansion, understandably, took a backseat to saving her husband’s presidency and their marriage. For three or four months in 1998, the president slept on a sofa in a private study attached to their bedroom on the second floor. Most of the women on the residence staff thought he got what he deserved.</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BB5452">
        <w:rPr>
          <w:b/>
          <w:u w:val="single"/>
        </w:rPr>
        <w:t>The Residence</w:t>
      </w:r>
      <w:r>
        <w:rPr>
          <w:b/>
        </w:rPr>
        <w:t>:</w:t>
      </w:r>
      <w:r w:rsidRPr="00AC6335">
        <w:rPr>
          <w:b/>
        </w:rPr>
        <w:t xml:space="preserve"> </w:t>
      </w:r>
      <w:r>
        <w:rPr>
          <w:b/>
        </w:rPr>
        <w:t>“</w:t>
      </w:r>
      <w:r w:rsidRPr="00AC6335">
        <w:rPr>
          <w:b/>
        </w:rPr>
        <w:t>Some On The Staff Have Said That Hillary Knew About Lewinsky Long Before It Came Out, And That What Really Upset Her Was Not The Affair Itself But Its Discovery And The Media Feeding Frenzy That Followed.</w:t>
      </w:r>
      <w:r>
        <w:rPr>
          <w:b/>
        </w:rPr>
        <w:t xml:space="preserve">” </w:t>
      </w:r>
      <w:r>
        <w:t xml:space="preserve">[Kate Andersen Brower, </w:t>
      </w:r>
      <w:proofErr w:type="gramStart"/>
      <w:r>
        <w:t>The</w:t>
      </w:r>
      <w:proofErr w:type="gramEnd"/>
      <w:r>
        <w:t xml:space="preserve"> Residence, 4/7/15]</w:t>
      </w:r>
    </w:p>
    <w:p w:rsidR="00746A19" w:rsidRDefault="00746A19" w:rsidP="00746A19"/>
    <w:p w:rsidR="00746A19" w:rsidRDefault="00746A19" w:rsidP="00746A19">
      <w:r w:rsidRPr="00BB5452">
        <w:rPr>
          <w:b/>
          <w:u w:val="single"/>
        </w:rPr>
        <w:lastRenderedPageBreak/>
        <w:t>The Residence</w:t>
      </w:r>
      <w:r>
        <w:rPr>
          <w:b/>
        </w:rPr>
        <w:t xml:space="preserve"> </w:t>
      </w:r>
      <w:proofErr w:type="gramStart"/>
      <w:r>
        <w:rPr>
          <w:b/>
        </w:rPr>
        <w:t>On The</w:t>
      </w:r>
      <w:proofErr w:type="gramEnd"/>
      <w:r>
        <w:rPr>
          <w:b/>
        </w:rPr>
        <w:t xml:space="preserve"> Lewinsky Affair:</w:t>
      </w:r>
      <w:r w:rsidRPr="00AC6335">
        <w:rPr>
          <w:b/>
        </w:rPr>
        <w:t xml:space="preserve"> </w:t>
      </w:r>
      <w:r w:rsidRPr="002023DA">
        <w:rPr>
          <w:b/>
        </w:rPr>
        <w:t>“The First Lady’s Temper Was Notoriously Short During Those Difficult Months.”</w:t>
      </w:r>
      <w:r>
        <w:rPr>
          <w:b/>
        </w:rPr>
        <w:t xml:space="preserve"> </w:t>
      </w:r>
      <w:r>
        <w:t xml:space="preserve">[Kate Andersen Brower, </w:t>
      </w:r>
      <w:proofErr w:type="gramStart"/>
      <w:r>
        <w:t>The</w:t>
      </w:r>
      <w:proofErr w:type="gramEnd"/>
      <w:r>
        <w:t xml:space="preserve"> Residence, 4/7/15]</w:t>
      </w:r>
    </w:p>
    <w:p w:rsidR="00746A19" w:rsidRDefault="00746A19" w:rsidP="00746A19"/>
    <w:p w:rsidR="00746A19" w:rsidRDefault="00746A19" w:rsidP="00746A19">
      <w:r w:rsidRPr="002023DA">
        <w:rPr>
          <w:b/>
        </w:rPr>
        <w:t xml:space="preserve">White House Storeroom Manager Hamilton </w:t>
      </w:r>
      <w:proofErr w:type="gramStart"/>
      <w:r w:rsidRPr="002023DA">
        <w:rPr>
          <w:b/>
        </w:rPr>
        <w:t>On</w:t>
      </w:r>
      <w:proofErr w:type="gramEnd"/>
      <w:r w:rsidRPr="002023DA">
        <w:rPr>
          <w:b/>
        </w:rPr>
        <w:t xml:space="preserve"> Working For Hillary Clinton During The Impeachment: “It Was Just So Overwhelming For Her And If You Said Something To Her She’d Snap</w:t>
      </w:r>
      <w:r>
        <w:rPr>
          <w:b/>
        </w:rPr>
        <w:t>.</w:t>
      </w:r>
      <w:r w:rsidRPr="002023DA">
        <w:rPr>
          <w:b/>
        </w:rPr>
        <w:t>”</w:t>
      </w:r>
      <w:r>
        <w:t xml:space="preserve"> “</w:t>
      </w:r>
      <w:r w:rsidRPr="00773788">
        <w:t>Working there during the impeachment wasn’t bad,</w:t>
      </w:r>
      <w:r>
        <w:t>’</w:t>
      </w:r>
      <w:r w:rsidRPr="00773788">
        <w:t xml:space="preserve"> said former storeroom manager Bill Hamilton, but he agreed that working with</w:t>
      </w:r>
      <w:r>
        <w:t xml:space="preserve"> </w:t>
      </w:r>
      <w:r w:rsidRPr="00773788">
        <w:t xml:space="preserve">Mrs. Clinton in those difficult months was a challenge. </w:t>
      </w:r>
      <w:r>
        <w:t>‘</w:t>
      </w:r>
      <w:r w:rsidRPr="00773788">
        <w:t>It was just so overwhelming for her and if you said something to her she’d snap,</w:t>
      </w:r>
      <w:r>
        <w:t>’</w:t>
      </w:r>
      <w:r w:rsidRPr="00773788">
        <w:t xml:space="preserve"> Hamilton recalled, shaking his head. Still, he says that he loved working for the Clintons, and although he retired in 2013, he sometimes wishes he had stayed at the White House, knowing that Hillary Clinton might one day return as America’s first female president. He says he would love to work for her again, even after the tumult of her eight years in the residence.</w:t>
      </w:r>
      <w:r>
        <w:t xml:space="preserve">” [Kate Andersen Brower, </w:t>
      </w:r>
      <w:proofErr w:type="gramStart"/>
      <w:r>
        <w:t>The</w:t>
      </w:r>
      <w:proofErr w:type="gramEnd"/>
      <w:r>
        <w:t xml:space="preserve"> Residence, 4/7/15]</w:t>
      </w:r>
    </w:p>
    <w:p w:rsidR="00746A19" w:rsidRDefault="00746A19" w:rsidP="00746A19"/>
    <w:p w:rsidR="00746A19" w:rsidRDefault="00746A19" w:rsidP="00746A19"/>
    <w:p w:rsidR="00746A19" w:rsidRDefault="00746A19" w:rsidP="00746A19"/>
    <w:p w:rsidR="00746A19" w:rsidRDefault="00746A19" w:rsidP="00746A19">
      <w:pPr>
        <w:pStyle w:val="Heading3"/>
      </w:pPr>
      <w:bookmarkStart w:id="219" w:name="_Toc422218324"/>
      <w:r>
        <w:t>FAMILY RELATIONSHIP</w:t>
      </w:r>
      <w:bookmarkEnd w:id="219"/>
      <w:r>
        <w:t xml:space="preserve"> </w:t>
      </w:r>
    </w:p>
    <w:p w:rsidR="00746A19" w:rsidRDefault="00746A19" w:rsidP="00746A19"/>
    <w:p w:rsidR="00746A19" w:rsidRDefault="00746A19" w:rsidP="00746A19">
      <w:r w:rsidRPr="00D37D5B">
        <w:rPr>
          <w:b/>
          <w:u w:val="single"/>
        </w:rPr>
        <w:t>The Residence</w:t>
      </w:r>
      <w:r w:rsidRPr="00D37D5B">
        <w:rPr>
          <w:b/>
        </w:rPr>
        <w:t xml:space="preserve">: </w:t>
      </w:r>
      <w:r w:rsidRPr="00D24148">
        <w:rPr>
          <w:b/>
        </w:rPr>
        <w:t>When A White House Butler Offered To Make Food For A Sick Chelsea, Then-First Lady Clinton Said “No, I Just Want To Make Some Scrambled Eggs And Applesauce And Feed Her What I Would Feed Her If We Were Living Anywhere Else In America.”</w:t>
      </w:r>
      <w:r>
        <w:t xml:space="preserve"> “</w:t>
      </w:r>
      <w:r w:rsidRPr="00087D12">
        <w:t xml:space="preserve">Hillary Clinton was another first family member who sometimes wanted to be able to fend for </w:t>
      </w:r>
      <w:proofErr w:type="gramStart"/>
      <w:r w:rsidRPr="00087D12">
        <w:t>herself</w:t>
      </w:r>
      <w:proofErr w:type="gramEnd"/>
      <w:r w:rsidRPr="00087D12">
        <w:t>. She designed an eat-in area in the second-floor kitchen so that her family could have their meals together informally.</w:t>
      </w:r>
      <w:r>
        <w:t xml:space="preserve"> ‘I knew I’d done the right thing when Chelsea was sick one night,’ she said. </w:t>
      </w:r>
      <w:proofErr w:type="gramStart"/>
      <w:r>
        <w:t>That night, she recalled, the staff ‘went crazy’ when she went to make her daughter scrambled eggs.</w:t>
      </w:r>
      <w:proofErr w:type="gramEnd"/>
      <w:r>
        <w:t xml:space="preserve"> ‘Oh, we’ll bring an omelet from downstairs,’ the butler told her. ‘</w:t>
      </w:r>
      <w:r w:rsidRPr="00087D12">
        <w:t>No, I just want to make some scrambled eggs and applesauce and feed her what I would feed her if we were living anywhere else</w:t>
      </w:r>
      <w:r>
        <w:t xml:space="preserve"> </w:t>
      </w:r>
      <w:r w:rsidRPr="00087D12">
        <w:t>in America.</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At The White House, </w:t>
      </w:r>
      <w:r w:rsidRPr="001E51CC">
        <w:rPr>
          <w:b/>
        </w:rPr>
        <w:t>Bill And Hillary Clinton “Sometimes Got Into Pitched Battles, Shocking The Staff With Their Vicious Cursing, And Sometimes They Went Through Periods Of Stony Silence.”</w:t>
      </w:r>
      <w:r>
        <w:t xml:space="preserve"> “</w:t>
      </w:r>
      <w:r w:rsidRPr="00862464">
        <w:t>The Clintons were her favorite family to serve. She said they were the most passionate first couple, their infamous ups and downs</w:t>
      </w:r>
      <w:r>
        <w:t xml:space="preserve"> </w:t>
      </w:r>
      <w:r w:rsidRPr="00FA64D2">
        <w:t>playing out in the private quarters. During the Clinton era, Limerick recalls, working at the White House was a roller-coaster ride. The couple sometimes got into pitched battles, shocking the staff with their vicious cursing, and sometimes they went through periods of stony silence. During happier times, though, they were liable to wander around the residence late at night when they couldn’t sleep, chatting giddily and marveling at the house.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2023DA">
        <w:rPr>
          <w:b/>
          <w:u w:val="single"/>
        </w:rPr>
        <w:t>The Residence:</w:t>
      </w:r>
      <w:r w:rsidRPr="004B2391">
        <w:rPr>
          <w:b/>
        </w:rPr>
        <w:t xml:space="preserve"> An SNL Skit Criticizing Chelsea Clinton’s Appearance “Enraged </w:t>
      </w:r>
      <w:proofErr w:type="gramStart"/>
      <w:r w:rsidRPr="004B2391">
        <w:rPr>
          <w:b/>
        </w:rPr>
        <w:t>The</w:t>
      </w:r>
      <w:proofErr w:type="gramEnd"/>
      <w:r w:rsidRPr="004B2391">
        <w:rPr>
          <w:b/>
        </w:rPr>
        <w:t xml:space="preserve"> Clintons, And The Remarks Were Edited Out Of Rebroadcasts.” </w:t>
      </w:r>
      <w:r>
        <w:t xml:space="preserve">“The Clintons fiercely </w:t>
      </w:r>
      <w:r w:rsidRPr="007E5772">
        <w:t>guarded their daughter Chelsea’s privacy, and asked the media to limit their coverage of her to public</w:t>
      </w:r>
      <w:r>
        <w:t xml:space="preserve"> </w:t>
      </w:r>
      <w:r w:rsidRPr="007E5772">
        <w:t xml:space="preserve">events only. For the most part journalists complied. But the media had other ways of plunging her name into the news. In a 1992 </w:t>
      </w:r>
      <w:r>
        <w:t>‘</w:t>
      </w:r>
      <w:r w:rsidRPr="007E5772">
        <w:t>Wayne’s World</w:t>
      </w:r>
      <w:r>
        <w:t>’</w:t>
      </w:r>
      <w:r w:rsidRPr="007E5772">
        <w:t xml:space="preserve"> skit on Saturday Night Live, Mike Myers, playing the goofy Wayne, jibed that adolescence </w:t>
      </w:r>
      <w:r>
        <w:t>‘</w:t>
      </w:r>
      <w:r w:rsidRPr="007E5772">
        <w:t>has been thus far unkind</w:t>
      </w:r>
      <w:r>
        <w:t>’</w:t>
      </w:r>
      <w:r w:rsidRPr="007E5772">
        <w:t xml:space="preserve"> to Chelsea, adding </w:t>
      </w:r>
      <w:r>
        <w:t>‘</w:t>
      </w:r>
      <w:r w:rsidRPr="007E5772">
        <w:t>Chelsea Clinton—not a babe.</w:t>
      </w:r>
      <w:r>
        <w:t>’</w:t>
      </w:r>
      <w:r w:rsidRPr="007E5772">
        <w:t xml:space="preserve"> The skit enraged the Clintons, and the remarks were edited out of rebroadcasts. Meyers even wrote a letter of apology to the Clintons.</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4B2391">
        <w:rPr>
          <w:b/>
        </w:rPr>
        <w:t>Hillary Clinton Asked The White House Executive Chef To Teach Chelsea How To Cook.</w:t>
      </w:r>
      <w:r>
        <w:t xml:space="preserve"> “‘</w:t>
      </w:r>
      <w:r w:rsidRPr="009F5603">
        <w:t>Mrs. Clinton had decided they wanted Chelsea to be a little bit more self-sufficient and didn’t necessarily want her going to the dining hall and out to restaurants each night,</w:t>
      </w:r>
      <w:r>
        <w:t>’</w:t>
      </w:r>
      <w:r w:rsidRPr="009F5603">
        <w:t xml:space="preserve"> Executive Chef Walter </w:t>
      </w:r>
      <w:proofErr w:type="spellStart"/>
      <w:r w:rsidRPr="009F5603">
        <w:t>Scheib</w:t>
      </w:r>
      <w:proofErr w:type="spellEnd"/>
      <w:r w:rsidRPr="009F5603">
        <w:t xml:space="preserve"> recalls. </w:t>
      </w:r>
      <w:r>
        <w:t>‘</w:t>
      </w:r>
      <w:r w:rsidRPr="009F5603">
        <w:t>So I got a call from Mrs. Clinton asking if I would teach Chelsea how to cook.</w:t>
      </w:r>
      <w:r>
        <w:t>’</w:t>
      </w:r>
      <w:r w:rsidRPr="009F5603">
        <w:t xml:space="preserve"> There was another factor at play: Chelsea was a vegetarian, and her mother wanted to make sure she would be able to prepare healthy food for herself when she was in college.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Pr>
          <w:b/>
        </w:rPr>
        <w:t xml:space="preserve">White House </w:t>
      </w:r>
      <w:r w:rsidRPr="004B2391">
        <w:rPr>
          <w:b/>
        </w:rPr>
        <w:t xml:space="preserve">Residence Staff: “Mrs. Clinton And Chelsea Were Very, Very Close. The First Lady Would Change Her Schedule If Chelsea Was Available For A Meal…In Private She Was A Doting </w:t>
      </w:r>
      <w:r w:rsidRPr="004B2391">
        <w:rPr>
          <w:b/>
        </w:rPr>
        <w:lastRenderedPageBreak/>
        <w:t>And Caring And Truly Loving Mother. She Thought Chelsea Was The Be-All And End-All.”</w:t>
      </w:r>
      <w:r>
        <w:t xml:space="preserve"> “T</w:t>
      </w:r>
      <w:r w:rsidRPr="009F5603">
        <w:t xml:space="preserve">he butlers later told </w:t>
      </w:r>
      <w:proofErr w:type="spellStart"/>
      <w:r w:rsidRPr="009F5603">
        <w:t>Scheib</w:t>
      </w:r>
      <w:proofErr w:type="spellEnd"/>
      <w:r w:rsidRPr="009F5603">
        <w:t xml:space="preserve"> they’d overheard Chelsea talking with her mother about what she’d learned from him that day in the kitchen. </w:t>
      </w:r>
      <w:r>
        <w:t>‘</w:t>
      </w:r>
      <w:r w:rsidRPr="009F5603">
        <w:t>Mrs. Clinton and Chelsea were very, very close. The first lady would change her schedule if Chelsea was available for a meal.</w:t>
      </w:r>
      <w:r>
        <w:t>’</w:t>
      </w:r>
      <w:r w:rsidRPr="009F5603">
        <w:t xml:space="preserve"> The residence staff often saw this softer side of Hillary, counter to her hard-charging public persona. </w:t>
      </w:r>
      <w:r>
        <w:t>‘</w:t>
      </w:r>
      <w:r w:rsidRPr="009F5603">
        <w:t>In private she was a doting and caring and truly loving mother. She thought Chelsea was the be-all and end-all.</w:t>
      </w:r>
      <w:r>
        <w:t xml:space="preserve">’” [Kate Andersen Brower, </w:t>
      </w:r>
      <w:proofErr w:type="gramStart"/>
      <w:r>
        <w:t>The</w:t>
      </w:r>
      <w:proofErr w:type="gramEnd"/>
      <w:r>
        <w:t xml:space="preserve"> Residence, 4/7/15]</w:t>
      </w:r>
    </w:p>
    <w:p w:rsidR="00746A19" w:rsidRDefault="00746A19" w:rsidP="00746A19"/>
    <w:p w:rsidR="00746A19" w:rsidRDefault="00746A19" w:rsidP="00746A19">
      <w:pPr>
        <w:pStyle w:val="Heading3"/>
      </w:pPr>
      <w:bookmarkStart w:id="220" w:name="_Toc422218325"/>
      <w:r>
        <w:t>RELATIONSHIP WITH STAFF</w:t>
      </w:r>
      <w:bookmarkEnd w:id="220"/>
    </w:p>
    <w:p w:rsidR="00746A19" w:rsidRDefault="00746A19" w:rsidP="00746A19">
      <w:pPr>
        <w:rPr>
          <w:b/>
          <w:u w:val="single"/>
        </w:rPr>
      </w:pPr>
    </w:p>
    <w:p w:rsidR="00746A19" w:rsidRDefault="00746A19" w:rsidP="00746A19">
      <w:r w:rsidRPr="00D37D5B">
        <w:rPr>
          <w:b/>
          <w:u w:val="single"/>
        </w:rPr>
        <w:t>The Residence</w:t>
      </w:r>
      <w:r w:rsidRPr="00D37D5B">
        <w:rPr>
          <w:b/>
        </w:rPr>
        <w:t xml:space="preserve">: </w:t>
      </w:r>
      <w:r w:rsidRPr="00BD66BB">
        <w:rPr>
          <w:b/>
        </w:rPr>
        <w:t>When The Clintons Left The White House In 2001, Residence Staff “Gave Hillary Clinton A Large Pillow Made From Swatches Of Fabrics That She Had Selected To Decorate Different Rooms In The House.”</w:t>
      </w:r>
      <w:r>
        <w:t xml:space="preserve"> “</w:t>
      </w:r>
      <w:r w:rsidRPr="009A725D">
        <w:t xml:space="preserve">During the farewell, residence workers present the family with a gift—sometimes the flag that flew over the White House on the day that the president was inaugurated—placed in a beautiful hand-carved box designed by White House carpenters. In 2001, Limerick, Chief Florist Nancy Clarke, and Chief Curator Betty </w:t>
      </w:r>
      <w:proofErr w:type="spellStart"/>
      <w:r w:rsidRPr="009A725D">
        <w:t>Monkman</w:t>
      </w:r>
      <w:proofErr w:type="spellEnd"/>
      <w:r w:rsidRPr="009A725D">
        <w:t xml:space="preserve"> gave Hillary Clinton a large pillow made from swatches of fabrics that she had selected to decorate different rooms in the house.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505447">
        <w:rPr>
          <w:b/>
        </w:rPr>
        <w:t xml:space="preserve">White House Chief Electrician </w:t>
      </w:r>
      <w:proofErr w:type="spellStart"/>
      <w:r w:rsidRPr="00505447">
        <w:rPr>
          <w:b/>
        </w:rPr>
        <w:t>Cliber</w:t>
      </w:r>
      <w:proofErr w:type="spellEnd"/>
      <w:r w:rsidRPr="00505447">
        <w:rPr>
          <w:b/>
        </w:rPr>
        <w:t xml:space="preserve"> Said That Out Of The Nine Transitions He Worked, “The Clintons’ Arrival Was By Far The Most Difficult.”</w:t>
      </w:r>
      <w:r>
        <w:t xml:space="preserve"> “</w:t>
      </w:r>
      <w:r w:rsidRPr="00690161">
        <w:t xml:space="preserve">Chief Electrician Bill </w:t>
      </w:r>
      <w:proofErr w:type="spellStart"/>
      <w:r w:rsidRPr="00690161">
        <w:t>Cliber</w:t>
      </w:r>
      <w:proofErr w:type="spellEnd"/>
      <w:r w:rsidRPr="00690161">
        <w:t>, who worked on nine transitions, said that the Clintons’</w:t>
      </w:r>
      <w:r>
        <w:t xml:space="preserve"> </w:t>
      </w:r>
      <w:r w:rsidRPr="00690161">
        <w:t xml:space="preserve">arrival was by far the most difficult. Shortly before the inauguration, </w:t>
      </w:r>
      <w:proofErr w:type="spellStart"/>
      <w:r w:rsidRPr="00690161">
        <w:t>Hockersmith</w:t>
      </w:r>
      <w:proofErr w:type="spellEnd"/>
      <w:r w:rsidRPr="00690161">
        <w:t xml:space="preserve"> told him that he and the other electricians needed to rehang seven chandeliers—now.</w:t>
      </w:r>
      <w:r>
        <w:t xml:space="preserve"> ‘Why does it have to be done now? Let them move in and we’ll do it one a day,’ said </w:t>
      </w:r>
      <w:proofErr w:type="spellStart"/>
      <w:r>
        <w:t>Cliber</w:t>
      </w:r>
      <w:proofErr w:type="spellEnd"/>
      <w:r>
        <w:t xml:space="preserve">. ‘No, they want them all changed before they come in the door,’ she replied. </w:t>
      </w:r>
      <w:proofErr w:type="spellStart"/>
      <w:r>
        <w:t>Cliber</w:t>
      </w:r>
      <w:proofErr w:type="spellEnd"/>
      <w:r>
        <w:t xml:space="preserve"> had no choice. He went to the second-floor Treaty Room, which Clinton would use as a private study, to start work on one of the chandeliers.”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8C125F">
        <w:rPr>
          <w:b/>
        </w:rPr>
        <w:t>On The Day She Moved Into The White House, Hillary Clinton “Stormed Out” Of The Treaty Room After The White House Electrician Took Too Long To Fulfill Her Demand Of Immediately Replacing Seven Antique Chandeliers.</w:t>
      </w:r>
      <w:r>
        <w:t xml:space="preserve"> “Almost as soon as the Clintons returned from the inaugural parade, Hillary appeared in the Treaty Room. ‘How long are you going to be in this room?’ she asked </w:t>
      </w:r>
      <w:proofErr w:type="spellStart"/>
      <w:r>
        <w:t>Cliber</w:t>
      </w:r>
      <w:proofErr w:type="spellEnd"/>
      <w:r>
        <w:t xml:space="preserve">. ‘Truthfully, I’m looking at maybe four hours,’ he told her as he handled the elaborate crystal chandelier that was dismantled on the floor. ‘Hmm, we’ll see about that,’ she said, and stormed out. </w:t>
      </w:r>
      <w:proofErr w:type="spellStart"/>
      <w:r>
        <w:t>Hockersmith</w:t>
      </w:r>
      <w:proofErr w:type="spellEnd"/>
      <w:r>
        <w:t xml:space="preserve"> poked her head in and told him to leave the room within twenty minutes. </w:t>
      </w:r>
      <w:proofErr w:type="spellStart"/>
      <w:r>
        <w:t>Cliber</w:t>
      </w:r>
      <w:proofErr w:type="spellEnd"/>
      <w:r>
        <w:t xml:space="preserve"> said he’d need more time just to collect the hundreds and hundreds of priceless crystals strewn about the floor. She replied: ‘Don’t worry about it. They can be replaced.’ </w:t>
      </w:r>
      <w:proofErr w:type="gramStart"/>
      <w:r>
        <w:t>‘No, ma’am.</w:t>
      </w:r>
      <w:proofErr w:type="gramEnd"/>
      <w:r>
        <w:t xml:space="preserve"> This is crystal that can’t be replaced,’ he told her indignantly. </w:t>
      </w:r>
      <w:proofErr w:type="spellStart"/>
      <w:r w:rsidRPr="00E939E9">
        <w:t>Cliber</w:t>
      </w:r>
      <w:proofErr w:type="spellEnd"/>
      <w:r w:rsidRPr="00E939E9">
        <w:t xml:space="preserve"> did as he was told, leaving the Treaty Room a mess with crystals everywhere. But he wasn’t about to let the first lady, or her decorator, </w:t>
      </w:r>
      <w:proofErr w:type="gramStart"/>
      <w:r w:rsidRPr="00E939E9">
        <w:t>have</w:t>
      </w:r>
      <w:proofErr w:type="gramEnd"/>
      <w:r w:rsidRPr="00E939E9">
        <w:t xml:space="preserve"> the final word. Chief Curator Rex </w:t>
      </w:r>
      <w:proofErr w:type="spellStart"/>
      <w:r w:rsidRPr="00E939E9">
        <w:t>Scouten</w:t>
      </w:r>
      <w:proofErr w:type="spellEnd"/>
      <w:r w:rsidRPr="00E939E9">
        <w:t xml:space="preserve"> (who was well respected on the staff and had been an usher and then chief usher from 1969 to 1986 before he took the job as curator) locked the door to protect the chandelier until </w:t>
      </w:r>
      <w:proofErr w:type="spellStart"/>
      <w:r w:rsidRPr="00E939E9">
        <w:t>Cliber</w:t>
      </w:r>
      <w:proofErr w:type="spellEnd"/>
      <w:r w:rsidRPr="00E939E9">
        <w:t xml:space="preserve"> could get back to work. The electrician wasn’t allowed back in the room for three weeks.</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8C125F">
        <w:rPr>
          <w:b/>
        </w:rPr>
        <w:t xml:space="preserve">According To </w:t>
      </w:r>
      <w:proofErr w:type="gramStart"/>
      <w:r w:rsidRPr="008C125F">
        <w:rPr>
          <w:b/>
        </w:rPr>
        <w:t>A</w:t>
      </w:r>
      <w:proofErr w:type="gramEnd"/>
      <w:r w:rsidRPr="008C125F">
        <w:rPr>
          <w:b/>
        </w:rPr>
        <w:t xml:space="preserve"> Residence Staffer, The Clintons </w:t>
      </w:r>
      <w:r>
        <w:rPr>
          <w:b/>
        </w:rPr>
        <w:t>“</w:t>
      </w:r>
      <w:r w:rsidRPr="008C125F">
        <w:rPr>
          <w:b/>
        </w:rPr>
        <w:t xml:space="preserve">Had No Concept Of What The White House </w:t>
      </w:r>
      <w:r>
        <w:rPr>
          <w:b/>
        </w:rPr>
        <w:t>Was Like” And “</w:t>
      </w:r>
      <w:r w:rsidRPr="008C125F">
        <w:rPr>
          <w:b/>
        </w:rPr>
        <w:t>He Had To Go Up To The Residence Multiple Times A Day To Answer Questions” When They Moved In.</w:t>
      </w:r>
      <w:r>
        <w:t xml:space="preserve"> “</w:t>
      </w:r>
      <w:r w:rsidRPr="00E939E9">
        <w:t>Gary Walters is always careful not to single</w:t>
      </w:r>
      <w:r>
        <w:t xml:space="preserve"> </w:t>
      </w:r>
      <w:r w:rsidRPr="00E939E9">
        <w:t xml:space="preserve">out any one administration for criticism. But when I asked him how the Clinton move-in went there was a long pause: </w:t>
      </w:r>
      <w:r>
        <w:t>“</w:t>
      </w:r>
      <w:proofErr w:type="gramStart"/>
      <w:r w:rsidRPr="00E939E9">
        <w:t>That’s</w:t>
      </w:r>
      <w:proofErr w:type="gramEnd"/>
      <w:r w:rsidRPr="00E939E9">
        <w:t xml:space="preserve"> when you get the most difficulty, when you’re going from one administration to another of different parties.</w:t>
      </w:r>
      <w:r>
        <w:t>’</w:t>
      </w:r>
      <w:r w:rsidRPr="00E939E9">
        <w:t xml:space="preserve"> The Clintons, he said, </w:t>
      </w:r>
      <w:r>
        <w:t>‘</w:t>
      </w:r>
      <w:r w:rsidRPr="00E939E9">
        <w:t>had no concept of what the White House was like.</w:t>
      </w:r>
      <w:r>
        <w:t>’</w:t>
      </w:r>
      <w:r w:rsidRPr="00E939E9">
        <w:t xml:space="preserve"> He had to go up to the residence multiple times a day to answer questions.</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sidRPr="00974589">
        <w:rPr>
          <w:b/>
        </w:rPr>
        <w:t xml:space="preserve"> </w:t>
      </w:r>
      <w:r>
        <w:rPr>
          <w:b/>
        </w:rPr>
        <w:t xml:space="preserve"> </w:t>
      </w:r>
      <w:r w:rsidRPr="00974589">
        <w:rPr>
          <w:b/>
        </w:rPr>
        <w:t>“The Clintons’ Preoccupation With Secrecy Made Relations With The Staff ‘Chaotic’ For Their Entire Eight Years In Office.”</w:t>
      </w:r>
      <w:r>
        <w:t xml:space="preserve"> “</w:t>
      </w:r>
      <w:r w:rsidRPr="007D4E82">
        <w:t xml:space="preserve">The Clintons’ preoccupation with secrecy made relations with the staff </w:t>
      </w:r>
      <w:r>
        <w:t>‘</w:t>
      </w:r>
      <w:r w:rsidRPr="007D4E82">
        <w:t>chaotic</w:t>
      </w:r>
      <w:r>
        <w:t>’</w:t>
      </w:r>
      <w:r w:rsidRPr="007D4E82">
        <w:t xml:space="preserve"> for their entire eight years in office, Allen said. At least one residence </w:t>
      </w:r>
      <w:r w:rsidRPr="007D4E82">
        <w:lastRenderedPageBreak/>
        <w:t xml:space="preserve">worker, Florist Wendy </w:t>
      </w:r>
      <w:proofErr w:type="spellStart"/>
      <w:r w:rsidRPr="007D4E82">
        <w:t>Elsasser</w:t>
      </w:r>
      <w:proofErr w:type="spellEnd"/>
      <w:r w:rsidRPr="007D4E82">
        <w:t xml:space="preserve">, attributes their anxiety to parental concerns: </w:t>
      </w:r>
      <w:r>
        <w:t>‘</w:t>
      </w:r>
      <w:r w:rsidRPr="007D4E82">
        <w:t>I think protecting Chelsea may have had a lot to do with, for lack of a better term, their standoffishness with the staff.</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sidRPr="00974589">
        <w:rPr>
          <w:b/>
        </w:rPr>
        <w:t xml:space="preserve"> </w:t>
      </w:r>
      <w:r w:rsidRPr="00852926">
        <w:rPr>
          <w:b/>
        </w:rPr>
        <w:t>“Working For The Clintons Took The Biggest Physical Toll On The Perfectionist [White House</w:t>
      </w:r>
      <w:r>
        <w:rPr>
          <w:b/>
        </w:rPr>
        <w:t>] Chef,</w:t>
      </w:r>
      <w:r w:rsidRPr="00852926">
        <w:rPr>
          <w:b/>
        </w:rPr>
        <w:t>”</w:t>
      </w:r>
      <w:r>
        <w:rPr>
          <w:b/>
        </w:rPr>
        <w:t xml:space="preserve"> Who Said “The Clintons About Killed Me.”</w:t>
      </w:r>
      <w:r>
        <w:t xml:space="preserve"> “</w:t>
      </w:r>
      <w:r w:rsidRPr="00974737">
        <w:t xml:space="preserve">Working for the Clintons took the biggest physical toll on the perfectionist chef. They hosted twenty-nine state dinners during their time in the White House, compared to six during President George W. Bush’s presidency. For their millennial New Year’s celebration alone, they invited fifteen hundred people. </w:t>
      </w:r>
      <w:proofErr w:type="spellStart"/>
      <w:r w:rsidRPr="00974737">
        <w:t>Mesnier</w:t>
      </w:r>
      <w:proofErr w:type="spellEnd"/>
      <w:r w:rsidRPr="00974737">
        <w:t xml:space="preserve"> didn’t leave work until seven o’clock the next morning.</w:t>
      </w:r>
      <w:r>
        <w:t xml:space="preserve"> ‘</w:t>
      </w:r>
      <w:r w:rsidRPr="00974737">
        <w:t>The Clintons about killed me. My legs are shot, totally shot. I didn’t sit—I could not sit. You have to move. In a sixteen-hour day I may have sat twenty minutes, that’s it. I took my meals standing up.</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t xml:space="preserve"> </w:t>
      </w:r>
      <w:r w:rsidRPr="007D725B">
        <w:rPr>
          <w:b/>
        </w:rPr>
        <w:t xml:space="preserve">“Some Residence Workers Found Mrs. Clinton Challenging To Work With, But </w:t>
      </w:r>
      <w:r>
        <w:rPr>
          <w:b/>
        </w:rPr>
        <w:t xml:space="preserve">[White House Executive Housekeeper] </w:t>
      </w:r>
      <w:r w:rsidRPr="007D725B">
        <w:rPr>
          <w:b/>
        </w:rPr>
        <w:t>Limerick Saw Her As A Positive Presence In The Residence.”</w:t>
      </w:r>
      <w:r>
        <w:t xml:space="preserve"> “When she returned to the White House, Christine Limerick found herself working under easier regimes—first for Mrs. Bush, then for Hillary Clinton. Some residence workers found Mrs. Clinton challenging to work with, but Limerick saw her as a positive presence in the residence. ‘Hillary was very, very sympathetic to working women. She got along very well with the housekeepers; she communicated with all </w:t>
      </w:r>
      <w:r w:rsidRPr="00597BB5">
        <w:t>of them. She knew everybody’s strengths and weaknesses.</w:t>
      </w:r>
      <w:r>
        <w:t>’</w:t>
      </w:r>
      <w:r w:rsidRPr="00597BB5">
        <w:t xml:space="preserve"> She knows that some of the men on staff might disagree with her assessment but chalks that up to a variety of factors. </w:t>
      </w:r>
      <w:r>
        <w:t>‘</w:t>
      </w:r>
      <w:r w:rsidRPr="00597BB5">
        <w:t>Some of it was their fault,</w:t>
      </w:r>
      <w:r>
        <w:t>’</w:t>
      </w:r>
      <w:r w:rsidRPr="00597BB5">
        <w:t xml:space="preserve"> she says of the men, but she also feels it reflected the first lady’s special consideration for the female staffers. </w:t>
      </w:r>
      <w:r>
        <w:t>‘</w:t>
      </w:r>
      <w:r w:rsidRPr="00597BB5">
        <w:t>I believe in my mind that she was tougher on men than she was on women. She’d cut us a break if we did something wrong.</w:t>
      </w:r>
      <w:r>
        <w:t xml:space="preserve">’” [Kate Andersen Brower, </w:t>
      </w:r>
      <w:proofErr w:type="gramStart"/>
      <w:r>
        <w:t>The</w:t>
      </w:r>
      <w:proofErr w:type="gramEnd"/>
      <w:r>
        <w:t xml:space="preserve"> Residence, 4/7/15]</w:t>
      </w:r>
    </w:p>
    <w:p w:rsidR="00746A19" w:rsidRDefault="00746A19" w:rsidP="00746A19"/>
    <w:p w:rsidR="00746A19" w:rsidRDefault="00746A19" w:rsidP="00746A19">
      <w:r>
        <w:rPr>
          <w:b/>
        </w:rPr>
        <w:t xml:space="preserve">White House Executive Housekeeper Christine Limerick: </w:t>
      </w:r>
      <w:r w:rsidRPr="007D725B">
        <w:rPr>
          <w:b/>
        </w:rPr>
        <w:t xml:space="preserve">“Hillary Was Very, Very Sympathetic To Working Women. She Got Along Very Well With The Housekeepers; She Communicated With All Of Them...I Believe In My Mind That She Was Tougher On Men Than She Was On Women. She’d Cut Us </w:t>
      </w:r>
      <w:proofErr w:type="gramStart"/>
      <w:r w:rsidRPr="007D725B">
        <w:rPr>
          <w:b/>
        </w:rPr>
        <w:t>A</w:t>
      </w:r>
      <w:proofErr w:type="gramEnd"/>
      <w:r w:rsidRPr="007D725B">
        <w:rPr>
          <w:b/>
        </w:rPr>
        <w:t xml:space="preserve"> Break If We Did Something Wrong.”</w:t>
      </w:r>
      <w:r>
        <w:t xml:space="preserve"> “When she returned to the White House, Christine Limerick found herself working under easier regimes—first for Mrs. Bush, then for Hillary Clinton. Some residence workers found Mrs. Clinton challenging to work with, but Limerick saw her as a positive presence in the residence. ‘Hillary was very, very sympathetic to working women. She got along very well with the housekeepers; she communicated with all </w:t>
      </w:r>
      <w:r w:rsidRPr="00597BB5">
        <w:t>of them. She knew everybody’s strengths and weaknesses.</w:t>
      </w:r>
      <w:r>
        <w:t>’</w:t>
      </w:r>
      <w:r w:rsidRPr="00597BB5">
        <w:t xml:space="preserve"> She knows that some of the men on staff might disagree with her assessment but chalks that up to a variety of factors. </w:t>
      </w:r>
      <w:r>
        <w:t>‘</w:t>
      </w:r>
      <w:r w:rsidRPr="00597BB5">
        <w:t>Some of it was their fault,</w:t>
      </w:r>
      <w:r>
        <w:t>’</w:t>
      </w:r>
      <w:r w:rsidRPr="00597BB5">
        <w:t xml:space="preserve"> she says of the men, but she also feels it reflected the first lady’s special consideration for the female staffers. </w:t>
      </w:r>
      <w:r>
        <w:t>‘</w:t>
      </w:r>
      <w:r w:rsidRPr="00597BB5">
        <w:t>I believe in my mind that she was tougher on men than she was on women. She’d cut us a break if we did something wrong.</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7D725B">
        <w:rPr>
          <w:b/>
        </w:rPr>
        <w:t xml:space="preserve">According To [White House Usher] Skip Allen, </w:t>
      </w:r>
      <w:proofErr w:type="gramStart"/>
      <w:r w:rsidRPr="007D725B">
        <w:rPr>
          <w:b/>
        </w:rPr>
        <w:t>The</w:t>
      </w:r>
      <w:proofErr w:type="gramEnd"/>
      <w:r w:rsidRPr="007D725B">
        <w:rPr>
          <w:b/>
        </w:rPr>
        <w:t xml:space="preserve"> Clintons Weren’t Always Consistent In Their Requests. ‘When They Asked For Something And You Gave It To Them, It</w:t>
      </w:r>
      <w:r>
        <w:rPr>
          <w:b/>
        </w:rPr>
        <w:t xml:space="preserve"> Wasn’t What They Really Wanted,’ Allen Said.”</w:t>
      </w:r>
      <w:r>
        <w:t xml:space="preserve"> “According to Skip Allen, the Clintons weren’t always consistent in their requests. ‘When they asked for something and you gave it to them, it wasn’t what they really wanted,’ Allen said. ‘They didn’t know how to ask for exactly what they wanted, so they kept asking for things they thought they’d like but didn’t.’ Allen remembers one phone call from Hillary Clinton. The kitchen had brought out a particular chicken dish too often, she said, and she wanted the chef to stop serving it. ‘So I called the chef and I told him we have to take the chicken dish off the menu, that they didn’t want it anymore. And a couple of months later I get a call from the first lady saying, ‘Ask the chef, how come he never serves that chicken dish we like so much?’’ He exhaled loudly. ‘</w:t>
      </w:r>
      <w:r w:rsidRPr="00594E68">
        <w:t>That’s the way it went for eight years.</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4173E2">
        <w:rPr>
          <w:b/>
          <w:u w:val="single"/>
        </w:rPr>
        <w:t>The Residence</w:t>
      </w:r>
      <w:r w:rsidRPr="004173E2">
        <w:rPr>
          <w:b/>
        </w:rPr>
        <w:t xml:space="preserve">: “If [The Clintons] Were Up At One Or Two </w:t>
      </w:r>
      <w:proofErr w:type="spellStart"/>
      <w:r w:rsidRPr="004173E2">
        <w:rPr>
          <w:b/>
        </w:rPr>
        <w:t>O’</w:t>
      </w:r>
      <w:r>
        <w:rPr>
          <w:b/>
        </w:rPr>
        <w:t>Cl</w:t>
      </w:r>
      <w:r w:rsidRPr="004173E2">
        <w:rPr>
          <w:b/>
        </w:rPr>
        <w:t>ock</w:t>
      </w:r>
      <w:proofErr w:type="spellEnd"/>
      <w:r w:rsidRPr="004173E2">
        <w:rPr>
          <w:b/>
        </w:rPr>
        <w:t xml:space="preserve"> In The Morning And Couldn’t Sleep, They Would Start Rearranging Furniture. According To Allen, Who Also Oversaw </w:t>
      </w:r>
      <w:proofErr w:type="gramStart"/>
      <w:r w:rsidRPr="004173E2">
        <w:rPr>
          <w:b/>
        </w:rPr>
        <w:t>The</w:t>
      </w:r>
      <w:proofErr w:type="gramEnd"/>
      <w:r w:rsidRPr="004173E2">
        <w:rPr>
          <w:b/>
        </w:rPr>
        <w:t xml:space="preserve"> Curator’s Office, This Furniture Shuffling Was A Nightmare For The Curators.”</w:t>
      </w:r>
      <w:r>
        <w:t xml:space="preserve"> “</w:t>
      </w:r>
      <w:r w:rsidRPr="00594E68">
        <w:t xml:space="preserve">The Clintons were just the opposite of the Reagans, staffers say. If they were up at one or two o’clock in the morning and couldn’t sleep, they would start rearranging furniture. According to Allen, who also oversaw the Curator’s </w:t>
      </w:r>
      <w:r w:rsidRPr="00594E68">
        <w:lastRenderedPageBreak/>
        <w:t xml:space="preserve">Office, this furniture shuffling was a nightmare for the curators, who log every piece of furniture in the White House collection each year. </w:t>
      </w:r>
      <w:r>
        <w:t>‘</w:t>
      </w:r>
      <w:r w:rsidRPr="00594E68">
        <w:t xml:space="preserve">They just took it upon themselves to move a lamp from one room to the </w:t>
      </w:r>
      <w:proofErr w:type="gramStart"/>
      <w:r w:rsidRPr="00594E68">
        <w:t>next,</w:t>
      </w:r>
      <w:proofErr w:type="gramEnd"/>
      <w:r w:rsidRPr="00594E68">
        <w:t xml:space="preserve"> or a table or chair. Then, when the curators went up to take inventory, [the records] would say, so-and-so chair is in the</w:t>
      </w:r>
      <w:r>
        <w:t xml:space="preserve"> </w:t>
      </w:r>
      <w:r w:rsidRPr="00594E68">
        <w:t>study, and they [would] have to look all over the house for that chair because the Clintons had moved it up to the third floor in one of the guest rooms. . . . It just made everything so complicated.</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4173E2">
        <w:rPr>
          <w:b/>
          <w:u w:val="single"/>
        </w:rPr>
        <w:t>The Residence</w:t>
      </w:r>
      <w:r w:rsidRPr="004173E2">
        <w:rPr>
          <w:b/>
        </w:rPr>
        <w:t>:</w:t>
      </w:r>
      <w:r>
        <w:t xml:space="preserve"> </w:t>
      </w:r>
      <w:r w:rsidRPr="004173E2">
        <w:rPr>
          <w:b/>
        </w:rPr>
        <w:t xml:space="preserve">“The Clintons…Seemed Oblivious </w:t>
      </w:r>
      <w:proofErr w:type="gramStart"/>
      <w:r w:rsidRPr="004173E2">
        <w:rPr>
          <w:b/>
        </w:rPr>
        <w:t>To The</w:t>
      </w:r>
      <w:proofErr w:type="gramEnd"/>
      <w:r w:rsidRPr="004173E2">
        <w:rPr>
          <w:b/>
        </w:rPr>
        <w:t xml:space="preserve"> Protocols Involving Mealtime—And Every</w:t>
      </w:r>
      <w:r>
        <w:rPr>
          <w:b/>
        </w:rPr>
        <w:t>one Was Too Scared To Tell Them,</w:t>
      </w:r>
      <w:r w:rsidRPr="004173E2">
        <w:rPr>
          <w:b/>
        </w:rPr>
        <w:t>”</w:t>
      </w:r>
      <w:r>
        <w:rPr>
          <w:b/>
        </w:rPr>
        <w:t xml:space="preserve"> So The White house Chef “Would Always Have A Meal At The Ready Around Lunch And Dinnertime.”</w:t>
      </w:r>
      <w:r>
        <w:t xml:space="preserve"> “</w:t>
      </w:r>
      <w:r w:rsidRPr="00594E68">
        <w:t xml:space="preserve">The Clintons also seemed oblivious to the protocols involving mealtime—and everyone was too scared to tell them. Chef John Moeller, who worked in the kitchen from 1992 to 2005, never knew when the first family wanted to eat, or how many people he would need to serve. </w:t>
      </w:r>
      <w:r>
        <w:t>‘</w:t>
      </w:r>
      <w:r w:rsidRPr="00594E68">
        <w:t>With the Bushes we consistently got a call ahead of time saying something like, ‘Two for lunch at twelve-thirty.’ With the Clintons, we wouldn’t know what was going to happen until it actually happened!</w:t>
      </w:r>
      <w:r>
        <w:t>’…</w:t>
      </w:r>
      <w:r w:rsidRPr="00594E68">
        <w:t xml:space="preserve">A week after the Clintons moved in, Butler Buddy Carter ran into the kitchen in a panic to tell Moeller that the family was seated and ready for their dinner—now. </w:t>
      </w:r>
      <w:r>
        <w:t>‘</w:t>
      </w:r>
      <w:r w:rsidRPr="00594E68">
        <w:t>I have it, but</w:t>
      </w:r>
      <w:r>
        <w:t xml:space="preserve"> </w:t>
      </w:r>
      <w:r w:rsidRPr="00594E68">
        <w:t>I’ve got to get it hot, give me a minute,</w:t>
      </w:r>
      <w:r>
        <w:t>’</w:t>
      </w:r>
      <w:r w:rsidRPr="00594E68">
        <w:t xml:space="preserve"> Moeller told him. From then on he would always have a meal at the ready around lunch and dinnertime.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4173E2">
        <w:rPr>
          <w:b/>
          <w:u w:val="single"/>
        </w:rPr>
        <w:t>The Residence</w:t>
      </w:r>
      <w:r w:rsidRPr="004173E2">
        <w:rPr>
          <w:b/>
        </w:rPr>
        <w:t>:</w:t>
      </w:r>
      <w:r>
        <w:t xml:space="preserve"> </w:t>
      </w:r>
      <w:r w:rsidRPr="004173E2">
        <w:rPr>
          <w:b/>
        </w:rPr>
        <w:t>Hillary Clinton Insisted On Keeping Dozens Of Votive Candles On Buffett Tables Despite Being Warned They Were A Fire Hazard, And They Eventually Set A Guest’s Fur On Fire.</w:t>
      </w:r>
      <w:r>
        <w:t xml:space="preserve"> “</w:t>
      </w:r>
      <w:r w:rsidRPr="00594E68">
        <w:t xml:space="preserve">Sometimes efforts to please the first family put White House guests in peril. Every year the holiday season brings an internal debate about how best to decorate the State Floor. Head Florist Nancy Clarke liked to place dozens of votive candles on the buffet tables, but Chef </w:t>
      </w:r>
      <w:proofErr w:type="spellStart"/>
      <w:r w:rsidRPr="00594E68">
        <w:t>Mesnier</w:t>
      </w:r>
      <w:proofErr w:type="spellEnd"/>
      <w:r w:rsidRPr="00594E68">
        <w:t xml:space="preserve"> insisted it was a fire hazard. But Mrs. Clinton wants them, Clarke insisted.</w:t>
      </w:r>
      <w:r>
        <w:t xml:space="preserve"> ‘</w:t>
      </w:r>
      <w:r w:rsidRPr="00594E68">
        <w:t>One particular year, we had this lady wearing a fox around her neck. She leaned over the table to grab some cookies, and of course the votive ignited the fox because she came too close. Thank God we had a quick butler there who yanked the fox away from her and threw some water on it and extinguished the fire,</w:t>
      </w:r>
      <w:r>
        <w:t>’</w:t>
      </w:r>
      <w:r w:rsidRPr="00594E68">
        <w:t xml:space="preserve"> </w:t>
      </w:r>
      <w:proofErr w:type="spellStart"/>
      <w:r w:rsidRPr="00594E68">
        <w:t>Mesnier</w:t>
      </w:r>
      <w:proofErr w:type="spellEnd"/>
      <w:r w:rsidRPr="00594E68">
        <w:t xml:space="preserve"> recalled. </w:t>
      </w:r>
      <w:r>
        <w:t>‘</w:t>
      </w:r>
      <w:r w:rsidRPr="00594E68">
        <w:t xml:space="preserve">Of course after that, there were no more </w:t>
      </w:r>
      <w:proofErr w:type="spellStart"/>
      <w:r w:rsidRPr="00594E68">
        <w:t>votives</w:t>
      </w:r>
      <w:proofErr w:type="spellEnd"/>
      <w:r w:rsidRPr="00594E68">
        <w:t xml:space="preserve"> on my tables!</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2023DA">
        <w:rPr>
          <w:b/>
          <w:u w:val="single"/>
        </w:rPr>
        <w:t>The Residence:</w:t>
      </w:r>
      <w:r w:rsidRPr="002023DA">
        <w:rPr>
          <w:b/>
        </w:rPr>
        <w:t xml:space="preserve"> After A White House Butler Did Not Quickly Clean </w:t>
      </w:r>
      <w:proofErr w:type="gramStart"/>
      <w:r w:rsidRPr="002023DA">
        <w:rPr>
          <w:b/>
        </w:rPr>
        <w:t>Up After A</w:t>
      </w:r>
      <w:proofErr w:type="gramEnd"/>
      <w:r w:rsidRPr="002023DA">
        <w:rPr>
          <w:b/>
        </w:rPr>
        <w:t xml:space="preserve"> Foreign Leader’s Wife, Hillary Clinton Complained And The Butler In Question “Wasn’t Asked Back For A Month.”</w:t>
      </w:r>
      <w:r>
        <w:t xml:space="preserve"> “The first lady’s temper was notoriously short during those difficult months. Butler James Hall remembers serving coffee and tea in the Blue Room during a reception for a foreign leader. Suddenly, the first lady approached him while he was still standing behind the bar. ‘You must have been staring into space!’ she upbraided him. ‘I had to take the prime minister’s wife’s cup. . . . She was finished and looking for some place to put it.’ Hall was dumbfounded—other butlers were working the reception with trays collecting drinks, and his job was to serve the drinks—but he knew that defending himself would be pointless. Clinton complained to the Usher’s Office, and Hall wasn’t asked back for a month.” [Kate Andersen Brower, </w:t>
      </w:r>
      <w:proofErr w:type="gramStart"/>
      <w:r>
        <w:t>The</w:t>
      </w:r>
      <w:proofErr w:type="gramEnd"/>
      <w:r>
        <w:t xml:space="preserve"> Residence, 4/7/15]</w:t>
      </w:r>
    </w:p>
    <w:p w:rsidR="00746A19" w:rsidRDefault="00746A19" w:rsidP="00746A19"/>
    <w:p w:rsidR="00746A19" w:rsidRDefault="00746A19" w:rsidP="00746A19">
      <w:r w:rsidRPr="002023DA">
        <w:rPr>
          <w:b/>
          <w:u w:val="single"/>
        </w:rPr>
        <w:t>The Residence:</w:t>
      </w:r>
      <w:r w:rsidRPr="007C0B8B">
        <w:rPr>
          <w:b/>
        </w:rPr>
        <w:t xml:space="preserve"> </w:t>
      </w:r>
      <w:r w:rsidRPr="005E2CF3">
        <w:rPr>
          <w:b/>
        </w:rPr>
        <w:t xml:space="preserve">“When The Clintons Were In The White House, [Executive Housekeeper] Limerick Had To Work Every Christmas, And She And </w:t>
      </w:r>
      <w:r>
        <w:rPr>
          <w:b/>
        </w:rPr>
        <w:t>[Her Husband]</w:t>
      </w:r>
      <w:r w:rsidRPr="005E2CF3">
        <w:rPr>
          <w:b/>
        </w:rPr>
        <w:t xml:space="preserve"> Eventually Decided It Would Be Better If He Left His Job As A White House Engineer Because The Schedule Was Too Grueling.”</w:t>
      </w:r>
      <w:r>
        <w:t xml:space="preserve"> “</w:t>
      </w:r>
      <w:r w:rsidRPr="009424B6">
        <w:t>Still, their busy schedules could be challenging. When the Clintons were in the White House, Limerick had to work every Christmas, and she and Robert eventually decided it would be better if he left his job as a White House engineer because the schedule</w:t>
      </w:r>
      <w:r>
        <w:t xml:space="preserve"> </w:t>
      </w:r>
      <w:r w:rsidRPr="009424B6">
        <w:t>was too grueling.</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5E2CF3">
        <w:rPr>
          <w:b/>
        </w:rPr>
        <w:t xml:space="preserve">White House Chef </w:t>
      </w:r>
      <w:proofErr w:type="spellStart"/>
      <w:r w:rsidRPr="005E2CF3">
        <w:rPr>
          <w:b/>
        </w:rPr>
        <w:t>Chambrin</w:t>
      </w:r>
      <w:proofErr w:type="spellEnd"/>
      <w:r w:rsidRPr="005E2CF3">
        <w:rPr>
          <w:b/>
        </w:rPr>
        <w:t xml:space="preserve"> On Why He Was Fired By The Clintons: “I Am French, I Am Fat, And My English Is Terrible. I Didn’t Fit The Profile They Wanted To Show To The American People.”</w:t>
      </w:r>
      <w:r>
        <w:t xml:space="preserve"> “</w:t>
      </w:r>
      <w:proofErr w:type="spellStart"/>
      <w:r w:rsidRPr="00B61130">
        <w:t>Mesnier</w:t>
      </w:r>
      <w:proofErr w:type="spellEnd"/>
      <w:r w:rsidRPr="00B61130">
        <w:t xml:space="preserve"> did show great affection for </w:t>
      </w:r>
      <w:proofErr w:type="spellStart"/>
      <w:r w:rsidRPr="00B61130">
        <w:t>Scheib’s</w:t>
      </w:r>
      <w:proofErr w:type="spellEnd"/>
      <w:r w:rsidRPr="00B61130">
        <w:t xml:space="preserve"> predecessor, French Chef Pierre </w:t>
      </w:r>
      <w:proofErr w:type="spellStart"/>
      <w:r w:rsidRPr="00B61130">
        <w:t>Chambrin</w:t>
      </w:r>
      <w:proofErr w:type="spellEnd"/>
      <w:r w:rsidRPr="00B61130">
        <w:t xml:space="preserve">, but the Clintons fired </w:t>
      </w:r>
      <w:proofErr w:type="spellStart"/>
      <w:r w:rsidRPr="00B61130">
        <w:t>Chambrin</w:t>
      </w:r>
      <w:proofErr w:type="spellEnd"/>
      <w:r w:rsidRPr="00B61130">
        <w:t xml:space="preserve"> after he refused to exchange his heavy French menu for a healthier one featuring American cuisine. Hillary Clinton wanted to promote healthy American food, especially as she embarked on her effort to revamp health care. But </w:t>
      </w:r>
      <w:proofErr w:type="spellStart"/>
      <w:r w:rsidRPr="00B61130">
        <w:t>Chambrin</w:t>
      </w:r>
      <w:proofErr w:type="spellEnd"/>
      <w:r w:rsidRPr="00B61130">
        <w:t xml:space="preserve"> said the real reason he was let go was about appearances, not cuisine. </w:t>
      </w:r>
      <w:r>
        <w:t>‘</w:t>
      </w:r>
      <w:r w:rsidRPr="00B61130">
        <w:t xml:space="preserve">I am French, I am fat, and my English is terrible. I didn’t fit the profile they </w:t>
      </w:r>
      <w:r w:rsidRPr="00B61130">
        <w:lastRenderedPageBreak/>
        <w:t>wanted to show to the American people.</w:t>
      </w:r>
      <w:r>
        <w:t>’…</w:t>
      </w:r>
      <w:r w:rsidRPr="00B61130">
        <w:t>I did what they wanted. I even tried to please them with no butter, no fat, make the menu without French words. But how do you say sauté without using the word sauté, for instance?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4B2391">
        <w:rPr>
          <w:b/>
          <w:u w:val="single"/>
        </w:rPr>
        <w:t>The Residence</w:t>
      </w:r>
      <w:r w:rsidRPr="004B2391">
        <w:rPr>
          <w:b/>
        </w:rPr>
        <w:t xml:space="preserve">: “For Hillary Clinton’s Fiftieth Birthday, [White House Pastry Chef] </w:t>
      </w:r>
      <w:proofErr w:type="spellStart"/>
      <w:r w:rsidRPr="004B2391">
        <w:rPr>
          <w:b/>
        </w:rPr>
        <w:t>Mesnier</w:t>
      </w:r>
      <w:proofErr w:type="spellEnd"/>
      <w:r w:rsidRPr="004B2391">
        <w:rPr>
          <w:b/>
        </w:rPr>
        <w:t xml:space="preserve"> Created An Over-The-Top Cake Made Of Blown Sugar Balloons—With A Hand-Painted Reproduction Of Her Best-Selling Book It Takes A Village.”</w:t>
      </w:r>
      <w:r>
        <w:t xml:space="preserve"> “</w:t>
      </w:r>
      <w:r w:rsidRPr="009F5603">
        <w:t xml:space="preserve">They always wanted to impress the first family. For Hillary Clinton’s fiftieth birthday, </w:t>
      </w:r>
      <w:proofErr w:type="spellStart"/>
      <w:r w:rsidRPr="009F5603">
        <w:t>Mesnier</w:t>
      </w:r>
      <w:proofErr w:type="spellEnd"/>
      <w:r w:rsidRPr="009F5603">
        <w:t xml:space="preserve"> created an over-the-top cake made of blown sugar balloons—with a hand-painted reproduction of her best-selling book It Takes a Village.</w:t>
      </w:r>
      <w:r>
        <w:t xml:space="preserve">” [Kate Andersen Brower, </w:t>
      </w:r>
      <w:proofErr w:type="gramStart"/>
      <w:r>
        <w:t>The</w:t>
      </w:r>
      <w:proofErr w:type="gramEnd"/>
      <w:r>
        <w:t xml:space="preserve"> Residence, 4/7/15]</w:t>
      </w:r>
    </w:p>
    <w:p w:rsidR="00746A19" w:rsidRDefault="00746A19" w:rsidP="00746A19"/>
    <w:p w:rsidR="00746A19" w:rsidRDefault="00746A19" w:rsidP="00746A19">
      <w:pPr>
        <w:pStyle w:val="Heading3"/>
      </w:pPr>
      <w:bookmarkStart w:id="221" w:name="_Toc422218326"/>
      <w:r>
        <w:t>DEMANDS AND EXCESSES</w:t>
      </w:r>
      <w:bookmarkEnd w:id="221"/>
    </w:p>
    <w:p w:rsidR="00746A19" w:rsidRDefault="00746A19" w:rsidP="00746A19"/>
    <w:p w:rsidR="00746A19" w:rsidRDefault="00746A19" w:rsidP="00746A19">
      <w:r w:rsidRPr="00D37D5B">
        <w:rPr>
          <w:b/>
          <w:u w:val="single"/>
        </w:rPr>
        <w:t>The Residence</w:t>
      </w:r>
      <w:r w:rsidRPr="00D37D5B">
        <w:rPr>
          <w:b/>
        </w:rPr>
        <w:t>:</w:t>
      </w:r>
      <w:r w:rsidRPr="00BD66BB">
        <w:rPr>
          <w:b/>
        </w:rPr>
        <w:t xml:space="preserve"> “The Move [Into The White House] Is So Labor Intensive That On The Day Of The Clintons’ Arrival One Staffer Sustained A Serious Back Injury From Lifting A Sofa And Was Unable To Return To Work For Several Months.”</w:t>
      </w:r>
      <w:r>
        <w:rPr>
          <w:b/>
        </w:rPr>
        <w:t xml:space="preserve"> </w:t>
      </w:r>
      <w:r>
        <w:t xml:space="preserve">[Kate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8B6BB6">
        <w:rPr>
          <w:b/>
        </w:rPr>
        <w:t>Hillary Pulled Bill Clinton Out Of A Meeting With His Transition Staff To Show Him “Drapery Swatches And Rug Designs” For Redecorating The White House.</w:t>
      </w:r>
      <w:r>
        <w:t xml:space="preserve"> “Not every first</w:t>
      </w:r>
      <w:r w:rsidRPr="00690161">
        <w:t xml:space="preserve"> family has enjoyed such a joyous arrival as the Kennedys. On the Monday after the 1992 election, the Clintons called interior decorator Kaki </w:t>
      </w:r>
      <w:proofErr w:type="spellStart"/>
      <w:r w:rsidRPr="00690161">
        <w:t>Hockersmith</w:t>
      </w:r>
      <w:proofErr w:type="spellEnd"/>
      <w:r w:rsidRPr="00690161">
        <w:t xml:space="preserve"> and asked her to perform the monumental task of redecorating the White House. Even though she had decorated the Arkansas governor’s mansion for them, she wasn’t expecting the call—she recalls being </w:t>
      </w:r>
      <w:r>
        <w:t>‘</w:t>
      </w:r>
      <w:r w:rsidRPr="00690161">
        <w:t>very, very surprised</w:t>
      </w:r>
      <w:r>
        <w:t>’</w:t>
      </w:r>
      <w:r w:rsidRPr="00690161">
        <w:t>—but she accepted the invitation. Between the election and the inauguration, she visited the governor’s mansion several times to show the Clintons the different fabrics and furnishings she had</w:t>
      </w:r>
      <w:r>
        <w:t xml:space="preserve"> </w:t>
      </w:r>
      <w:r w:rsidRPr="00690161">
        <w:t>selected for the residence.</w:t>
      </w:r>
      <w:r>
        <w:t xml:space="preserve"> ‘</w:t>
      </w:r>
      <w:r w:rsidRPr="00690161">
        <w:t>On the first of those occasions President Clinton was in a meeting with his transition staff and Hillary called him out of the meeting,</w:t>
      </w:r>
      <w:r>
        <w:t>’</w:t>
      </w:r>
      <w:r w:rsidRPr="00690161">
        <w:t xml:space="preserve"> she said. She splayed out drapery swatches and rug designs on the kitchen counter to show him. (Clinton is the rare modern president who has shown such an interest in décor.)</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8B6BB6">
        <w:rPr>
          <w:b/>
        </w:rPr>
        <w:t xml:space="preserve">Hillary Clinton Was Insistent That Her White House Decorator “Get Back To </w:t>
      </w:r>
      <w:proofErr w:type="gramStart"/>
      <w:r w:rsidRPr="008B6BB6">
        <w:rPr>
          <w:b/>
        </w:rPr>
        <w:t>The</w:t>
      </w:r>
      <w:proofErr w:type="gramEnd"/>
      <w:r w:rsidRPr="008B6BB6">
        <w:rPr>
          <w:b/>
        </w:rPr>
        <w:t xml:space="preserve"> White House As Soon As” The Inauguration Ended. </w:t>
      </w:r>
      <w:r>
        <w:t>“Not every first</w:t>
      </w:r>
      <w:r w:rsidRPr="00690161">
        <w:t xml:space="preserve"> family has enjoyed such a joyous arrival as the Kennedys. On the Monday after the 1992 election, the Clintons called interior decorator Kaki </w:t>
      </w:r>
      <w:proofErr w:type="spellStart"/>
      <w:r w:rsidRPr="00690161">
        <w:t>Hockersmith</w:t>
      </w:r>
      <w:proofErr w:type="spellEnd"/>
      <w:r w:rsidRPr="00690161">
        <w:t xml:space="preserve"> and asked her to perform the monumental task o</w:t>
      </w:r>
      <w:r>
        <w:t xml:space="preserve">f redecorating the White House…On the big day, Hillary Clinton told </w:t>
      </w:r>
      <w:proofErr w:type="spellStart"/>
      <w:r>
        <w:t>Hockersmith</w:t>
      </w:r>
      <w:proofErr w:type="spellEnd"/>
      <w:r>
        <w:t xml:space="preserve"> that she didn’t want her to miss the inaugural ceremony, held at the West Front of the U.S. Capitol. But she needed her to get back to the White House as soon as it was over. ‘We have to figure out a way to get you out of that mess and quickly back to the White House,’ Hillary told her.”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505447">
        <w:rPr>
          <w:b/>
        </w:rPr>
        <w:t>“The Clintons Spent Roughly $400,000 Redecorating The White House, All Financed By Private Donations. But The Effort Raised Some Eyebrows, Both Within And Outside The Mansion.”</w:t>
      </w:r>
      <w:r>
        <w:t xml:space="preserve"> “</w:t>
      </w:r>
      <w:r w:rsidRPr="00690161">
        <w:t xml:space="preserve">The Clintons spent roughly $400,000 redecorating the White House, all financed by private donations. But the effort raised some eyebrows, both within and outside the mansion. Even the normally discreet residence workers have called </w:t>
      </w:r>
      <w:proofErr w:type="spellStart"/>
      <w:r w:rsidRPr="00690161">
        <w:t>Hockersmith’s</w:t>
      </w:r>
      <w:proofErr w:type="spellEnd"/>
      <w:r w:rsidRPr="00690161">
        <w:t xml:space="preserve"> efforts disorganized, her expectations too high.</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8C125F">
        <w:rPr>
          <w:b/>
        </w:rPr>
        <w:t xml:space="preserve">“The Clintons Invited Friends </w:t>
      </w:r>
      <w:proofErr w:type="gramStart"/>
      <w:r w:rsidRPr="008C125F">
        <w:rPr>
          <w:b/>
        </w:rPr>
        <w:t>From</w:t>
      </w:r>
      <w:proofErr w:type="gramEnd"/>
      <w:r w:rsidRPr="008C125F">
        <w:rPr>
          <w:b/>
        </w:rPr>
        <w:t xml:space="preserve"> Little Rock (‘Friends Of Bill’s,’ Or ‘Fobs’) To Help Them Unpack… Many Fobs Actually Had Criminal Records.”</w:t>
      </w:r>
      <w:r>
        <w:t xml:space="preserve"> “It did not help that the Clintons invited friends from Little Rock (‘friends of Bill’s,’ or ‘</w:t>
      </w:r>
      <w:proofErr w:type="spellStart"/>
      <w:r>
        <w:t>FOBs</w:t>
      </w:r>
      <w:proofErr w:type="spellEnd"/>
      <w:r>
        <w:t xml:space="preserve">’) to help them unpack, which only served to complicate matters. ‘We’ve been doing this for two hundred years,’ said Usher Chris Emery. ‘They made all these promises to various people to come in and help. Of course we were upset, it was such a mess.’ Emery, who had a difficult relationship with the Clintons and would eventually be fired during their administration, said that many </w:t>
      </w:r>
      <w:proofErr w:type="spellStart"/>
      <w:r>
        <w:t>FOBs</w:t>
      </w:r>
      <w:proofErr w:type="spellEnd"/>
      <w:r>
        <w:t xml:space="preserve"> actually had criminal records. According to Emery, the Secret Service called the Usher’s Office several times to report that some of the Arkansas guests had not </w:t>
      </w:r>
      <w:r>
        <w:lastRenderedPageBreak/>
        <w:t>passed their background checks and were deemed ‘</w:t>
      </w:r>
      <w:proofErr w:type="gramStart"/>
      <w:r>
        <w:t>do</w:t>
      </w:r>
      <w:proofErr w:type="gramEnd"/>
      <w:r>
        <w:t xml:space="preserve"> not admits.’”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8C125F">
        <w:rPr>
          <w:b/>
        </w:rPr>
        <w:t xml:space="preserve">At The White House, The Clintons Were Served “Haute American Cuisine” And Hillary Clinton “Requested That Calorie Counts Be Included On Family Dinner Menus.” </w:t>
      </w:r>
      <w:r>
        <w:t>“</w:t>
      </w:r>
      <w:r w:rsidRPr="00E82689">
        <w:t xml:space="preserve">Executive Chef Walter </w:t>
      </w:r>
      <w:proofErr w:type="spellStart"/>
      <w:r w:rsidRPr="00E82689">
        <w:t>Scheib</w:t>
      </w:r>
      <w:proofErr w:type="spellEnd"/>
      <w:r w:rsidRPr="00E82689">
        <w:t xml:space="preserve"> was hired by Hillary Clinton and fired by Laura Bush. For him, the transition to Bush was painful. After serving the Clintons haute American cuisine for almost the entirety of their two terms, he didn’t know what the Bushes expected. Almost overnight, he had to go from preparing layered late-summer vegetables with lemongrass and red curry to serving up Tex-Mex Chex and BLTs. (President Clinton satisfied most of his unhealthy food cravings when he was on the road and away from the watchful eye of the first lady who even requested that calorie counts be included on family dinner menus.)</w:t>
      </w:r>
      <w:r>
        <w:t xml:space="preserve">” [Kate Andersen Brower, </w:t>
      </w:r>
      <w:proofErr w:type="gramStart"/>
      <w:r>
        <w:t>The</w:t>
      </w:r>
      <w:proofErr w:type="gramEnd"/>
      <w:r>
        <w:t xml:space="preserve"> Residence, 4/7/15]</w:t>
      </w:r>
    </w:p>
    <w:p w:rsidR="00746A19" w:rsidRDefault="00746A19" w:rsidP="00746A19"/>
    <w:p w:rsidR="00746A19" w:rsidRDefault="00746A19" w:rsidP="00746A19">
      <w:pPr>
        <w:pStyle w:val="Heading3"/>
      </w:pPr>
      <w:bookmarkStart w:id="222" w:name="_Toc422218327"/>
      <w:r>
        <w:t>LOVE OF WHITE HOUSE</w:t>
      </w:r>
      <w:bookmarkEnd w:id="222"/>
    </w:p>
    <w:p w:rsidR="00746A19" w:rsidRDefault="00746A19" w:rsidP="00746A19">
      <w:pPr>
        <w:rPr>
          <w:b/>
          <w:u w:val="single"/>
        </w:rPr>
      </w:pPr>
    </w:p>
    <w:p w:rsidR="00746A19" w:rsidRDefault="00746A19" w:rsidP="00746A19">
      <w:r w:rsidRPr="00D37D5B">
        <w:rPr>
          <w:b/>
          <w:u w:val="single"/>
        </w:rPr>
        <w:t>The Residence</w:t>
      </w:r>
      <w:r w:rsidRPr="00D37D5B">
        <w:rPr>
          <w:b/>
        </w:rPr>
        <w:t>:</w:t>
      </w:r>
      <w:r>
        <w:rPr>
          <w:b/>
        </w:rPr>
        <w:t xml:space="preserve"> </w:t>
      </w:r>
      <w:r w:rsidRPr="00FD731B">
        <w:rPr>
          <w:b/>
        </w:rPr>
        <w:t>Hillary Clinton First Visited The White House In 1977 “As A Guest Of The Carters</w:t>
      </w:r>
      <w:r>
        <w:t>.” “</w:t>
      </w:r>
      <w:r w:rsidRPr="009A725D">
        <w:t>Bill Clinton was well aware of the Bush’s familiarity with the house and its staff and joked that Bush even knew where to find the light switches. Clinton, on the other hand, had been to the White House only a handful of times before his inauguration: once, as a teenage member of the American Legion Boys Nation, when he was photographed shaking President Kennedy’s hand; once as a guest of the Carters in 1977 (which also marked Hillary Clinton’s first visit); and several times for the National Governors Association dinners during his terms as governor of Arkansas.</w:t>
      </w:r>
      <w:r>
        <w:t xml:space="preserve">” [Kate Andersen Brower, </w:t>
      </w:r>
      <w:proofErr w:type="gramStart"/>
      <w:r>
        <w:t>The</w:t>
      </w:r>
      <w:proofErr w:type="gramEnd"/>
      <w:r>
        <w:t xml:space="preserve"> Residence, 4/7/15]</w:t>
      </w:r>
    </w:p>
    <w:p w:rsidR="00746A19" w:rsidRDefault="00746A19" w:rsidP="00746A19"/>
    <w:p w:rsidR="00746A19" w:rsidRPr="0015273B" w:rsidRDefault="00746A19" w:rsidP="00746A19">
      <w:r w:rsidRPr="00D37D5B">
        <w:rPr>
          <w:b/>
          <w:u w:val="single"/>
        </w:rPr>
        <w:t>The Residence</w:t>
      </w:r>
      <w:r w:rsidRPr="00D37D5B">
        <w:rPr>
          <w:b/>
        </w:rPr>
        <w:t>:</w:t>
      </w:r>
      <w:r>
        <w:rPr>
          <w:b/>
        </w:rPr>
        <w:t xml:space="preserve"> </w:t>
      </w:r>
      <w:r w:rsidRPr="00FD731B">
        <w:rPr>
          <w:b/>
        </w:rPr>
        <w:t>After Moving Into The White House, “Hillary Delved Into The History Of The House, Asking Curators To Compile A Book Showing How Every Room Looked Through History Back To The Earliest Photographs And Drawings.”</w:t>
      </w:r>
      <w:r>
        <w:t xml:space="preserve"> “</w:t>
      </w:r>
      <w:r w:rsidRPr="009A725D">
        <w:t>Before they moved in, Hillary said she had</w:t>
      </w:r>
      <w:r>
        <w:t xml:space="preserve"> </w:t>
      </w:r>
      <w:r w:rsidRPr="009A725D">
        <w:t>only been to the second floor once, when Barbara Bush gave her a tour after her husband won the election. She had never even seen the third floor. When they moved in, Hillary delved into the history of the house, asking curators to compile a book showing how every room looked through history back to the earliest photographs and drawings.</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sidRPr="004960CE">
        <w:rPr>
          <w:b/>
        </w:rPr>
        <w:t xml:space="preserve"> “Hillary Clinton Said That Even After Eight Years Of Living In The Residence, And Enduring Incredibly Painful Times There, She Still Views The White House ‘With The Same Awe I Felt As A Little Girl Pressing My Face Up To The Gate To Get A Better Look.’”</w:t>
      </w:r>
      <w:r>
        <w:t xml:space="preserve"> “</w:t>
      </w:r>
      <w:r w:rsidRPr="0006183F">
        <w:t>Regardless of who won the election, the Clintons hated to leave. Hillary Clinton said</w:t>
      </w:r>
      <w:r>
        <w:t xml:space="preserve"> </w:t>
      </w:r>
      <w:r w:rsidRPr="0006183F">
        <w:t xml:space="preserve">that even after eight years of living in the residence, and enduring incredibly painful times there, she still views the White House </w:t>
      </w:r>
      <w:r>
        <w:t>‘</w:t>
      </w:r>
      <w:r w:rsidRPr="0006183F">
        <w:t>with the same awe I felt as a little girl pressing my face up to the gate to get a better look.</w:t>
      </w:r>
      <w:r>
        <w:t>’</w:t>
      </w:r>
      <w:r w:rsidRPr="0006183F">
        <w:t xml:space="preserve"> The whole family, including Chelsea, took advantage of their private theater one last time to watch the </w:t>
      </w:r>
      <w:proofErr w:type="gramStart"/>
      <w:r w:rsidRPr="0006183F">
        <w:t>movie</w:t>
      </w:r>
      <w:proofErr w:type="gramEnd"/>
      <w:r w:rsidRPr="0006183F">
        <w:t xml:space="preserve"> State and Main well after midnight the night before President George W. Bush’s inauguration. They didn’t want to miss a minute that the house was still under their temporary ownership.</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Pr>
          <w:b/>
        </w:rPr>
        <w:t xml:space="preserve"> </w:t>
      </w:r>
      <w:r w:rsidRPr="00183919">
        <w:rPr>
          <w:b/>
        </w:rPr>
        <w:t>Hillary Clinton “Told Laura Bush That She Wished That She Hadn’t Insisted On Having An Office In The West Wing And That She Had Not Decided To Turn Down Invitations Just Because Her Schedule Was Too Packed.”</w:t>
      </w:r>
      <w:r w:rsidRPr="0006183F">
        <w:t xml:space="preserve"> </w:t>
      </w:r>
      <w:r>
        <w:t>“</w:t>
      </w:r>
      <w:r w:rsidRPr="0006183F">
        <w:t>While Hillary Clinton always appreciated the majesty of the White House, she had her regrets. She told Laura Bush that she wished that she hadn’t insisted on having an office in the West Wing and that she had not decided to turn down invitations just because her schedule was too packed. She always felt particularly guilty about declining an invitation from Jackie Kennedy to attend the ballet. Jackie died a few months later. Her advice to Bush: Don’t lose sight of what’s important.</w:t>
      </w:r>
      <w:r>
        <w:t xml:space="preserve">” [Kate Andersen Brower, </w:t>
      </w:r>
      <w:proofErr w:type="gramStart"/>
      <w:r>
        <w:t>The</w:t>
      </w:r>
      <w:proofErr w:type="gramEnd"/>
      <w:r>
        <w:t xml:space="preserve"> Residence, 4/7/15]</w:t>
      </w:r>
    </w:p>
    <w:p w:rsidR="00746A19" w:rsidRDefault="00746A19" w:rsidP="00746A19"/>
    <w:p w:rsidR="00746A19" w:rsidRDefault="00746A19" w:rsidP="00746A19">
      <w:pPr>
        <w:pStyle w:val="Heading3"/>
      </w:pPr>
      <w:bookmarkStart w:id="223" w:name="_Toc422218328"/>
      <w:r>
        <w:t>PRIVACY CONCERNS</w:t>
      </w:r>
      <w:bookmarkEnd w:id="223"/>
    </w:p>
    <w:p w:rsidR="00746A19" w:rsidRDefault="00746A19" w:rsidP="00746A19"/>
    <w:p w:rsidR="00746A19" w:rsidRDefault="00746A19" w:rsidP="00746A19">
      <w:r w:rsidRPr="00D37D5B">
        <w:rPr>
          <w:b/>
          <w:u w:val="single"/>
        </w:rPr>
        <w:lastRenderedPageBreak/>
        <w:t>The Residence</w:t>
      </w:r>
      <w:r w:rsidRPr="00D37D5B">
        <w:rPr>
          <w:b/>
        </w:rPr>
        <w:t>:</w:t>
      </w:r>
      <w:r>
        <w:rPr>
          <w:b/>
        </w:rPr>
        <w:t xml:space="preserve"> </w:t>
      </w:r>
      <w:r w:rsidRPr="00C979B9">
        <w:rPr>
          <w:b/>
        </w:rPr>
        <w:t>The Clintons “Changed The White House Phone System…To Ensure That No One Could Listen In On Their Private Conversations—A Move That Frustrated The Ushers, Who Had A Trusted System In Place For The Purpose Of Directing Calls.”</w:t>
      </w:r>
      <w:r>
        <w:t xml:space="preserve"> “In a house</w:t>
      </w:r>
      <w:r w:rsidRPr="00FA64D2">
        <w:t xml:space="preserve"> where even a minor bit of gossip could make national headlines, Bill and Hillary Clinton had a difficult time learning to trust the staff. The reason they changed the White House phone system was to ensure that no one could listen in on their private conversations—a move that frustrated the ushers, who had a trusted system in place for</w:t>
      </w:r>
      <w:r>
        <w:t xml:space="preserve"> </w:t>
      </w:r>
      <w:r w:rsidRPr="00FA64D2">
        <w:t>the purpose of directing calls.</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sidRPr="00974589">
        <w:rPr>
          <w:b/>
        </w:rPr>
        <w:t xml:space="preserve"> “The Clintons, [White House Usher] Allen Said, Decided That ‘Too Many People Could Listen In On Them’ Under The Old Phone System, So They Had All The White House Phones Changed Over To Interior Circuitry” Meaning They Could Communicate “Without Going Through The Operator.”</w:t>
      </w:r>
      <w:r>
        <w:t xml:space="preserve"> “</w:t>
      </w:r>
      <w:r w:rsidRPr="007D4E82">
        <w:t xml:space="preserve">The Clintons, Allen said, decided that </w:t>
      </w:r>
      <w:r>
        <w:t>‘</w:t>
      </w:r>
      <w:r w:rsidRPr="007D4E82">
        <w:t>too many people could listen in on them</w:t>
      </w:r>
      <w:r>
        <w:t>’</w:t>
      </w:r>
      <w:r w:rsidRPr="007D4E82">
        <w:t xml:space="preserve"> under the old phone system, so they had all the White House phones changed over to interior circuitry so that if the first lady was in the bedroom and the president was in the study she could ring him from room to room without</w:t>
      </w:r>
      <w:r>
        <w:t xml:space="preserve"> </w:t>
      </w:r>
      <w:r w:rsidRPr="007D4E82">
        <w:t xml:space="preserve">going through the operator. </w:t>
      </w:r>
      <w:r>
        <w:t>‘</w:t>
      </w:r>
      <w:r w:rsidRPr="007D4E82">
        <w:t>That kind of negated the security of the phone system. Then anybody could pick up upstairs in any room,</w:t>
      </w:r>
      <w:r>
        <w:t>’</w:t>
      </w:r>
      <w:r w:rsidRPr="007D4E82">
        <w:t xml:space="preserve"> Allen said, still exasperated by the change.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D37D5B">
        <w:rPr>
          <w:b/>
          <w:u w:val="single"/>
        </w:rPr>
        <w:t>The Residence</w:t>
      </w:r>
      <w:r w:rsidRPr="00D37D5B">
        <w:rPr>
          <w:b/>
        </w:rPr>
        <w:t>:</w:t>
      </w:r>
      <w:r w:rsidRPr="00974589">
        <w:rPr>
          <w:b/>
        </w:rPr>
        <w:t xml:space="preserve"> “Florist Wendy </w:t>
      </w:r>
      <w:proofErr w:type="spellStart"/>
      <w:r w:rsidRPr="00974589">
        <w:rPr>
          <w:b/>
        </w:rPr>
        <w:t>Elsasser</w:t>
      </w:r>
      <w:proofErr w:type="spellEnd"/>
      <w:r w:rsidRPr="00974589">
        <w:rPr>
          <w:b/>
        </w:rPr>
        <w:t>, Attributes [The Clinton’s] Anxiety To Parental Concerns: ‘I Think Protecting Chelsea May Have Had A Lot To Do With, For Lack Of A Better Term, Their Standoffishness With The Staff.’”</w:t>
      </w:r>
      <w:r>
        <w:t xml:space="preserve"> “</w:t>
      </w:r>
      <w:r w:rsidRPr="007D4E82">
        <w:t xml:space="preserve">The Clintons’ preoccupation with secrecy made relations with the staff </w:t>
      </w:r>
      <w:r>
        <w:t>‘</w:t>
      </w:r>
      <w:r w:rsidRPr="007D4E82">
        <w:t>chaotic</w:t>
      </w:r>
      <w:r>
        <w:t>’</w:t>
      </w:r>
      <w:r w:rsidRPr="007D4E82">
        <w:t xml:space="preserve"> for their entire eight years in office, Allen said. At least one residence worker, Florist Wendy </w:t>
      </w:r>
      <w:proofErr w:type="spellStart"/>
      <w:r w:rsidRPr="007D4E82">
        <w:t>Elsasser</w:t>
      </w:r>
      <w:proofErr w:type="spellEnd"/>
      <w:r w:rsidRPr="007D4E82">
        <w:t xml:space="preserve">, attributes their anxiety to parental concerns: </w:t>
      </w:r>
      <w:r>
        <w:t>‘</w:t>
      </w:r>
      <w:r w:rsidRPr="007D4E82">
        <w:t>I think protecting Chelsea may have had a lot to do with, for lack of a better term, their standoffishness with the staff.</w:t>
      </w:r>
      <w:r>
        <w:t xml:space="preserve">’” [Kate Andersen Brower, </w:t>
      </w:r>
      <w:proofErr w:type="gramStart"/>
      <w:r>
        <w:t>The</w:t>
      </w:r>
      <w:proofErr w:type="gramEnd"/>
      <w:r>
        <w:t xml:space="preserve"> Residence, 4/7/15]</w:t>
      </w:r>
    </w:p>
    <w:p w:rsidR="00746A19" w:rsidRDefault="00746A19" w:rsidP="00746A19">
      <w:r w:rsidRPr="002023DA">
        <w:rPr>
          <w:b/>
          <w:u w:val="single"/>
        </w:rPr>
        <w:t>The Residence:</w:t>
      </w:r>
      <w:r w:rsidRPr="002023DA">
        <w:rPr>
          <w:b/>
        </w:rPr>
        <w:t xml:space="preserve"> </w:t>
      </w:r>
      <w:r w:rsidRPr="007C0B8B">
        <w:rPr>
          <w:b/>
        </w:rPr>
        <w:t xml:space="preserve">White House Storeroom Manager Hamilton Said “He Sometimes Wishes He Had Stayed </w:t>
      </w:r>
      <w:proofErr w:type="gramStart"/>
      <w:r w:rsidRPr="007C0B8B">
        <w:rPr>
          <w:b/>
        </w:rPr>
        <w:t>At The</w:t>
      </w:r>
      <w:proofErr w:type="gramEnd"/>
      <w:r w:rsidRPr="007C0B8B">
        <w:rPr>
          <w:b/>
        </w:rPr>
        <w:t xml:space="preserve"> White House, Knowing That Hillary Clinton Might One Day Return As America’s First Female President. He Says He Would Love To Work For Her Again, Even After The Tumult Of Her Eight Years In The Residence.”</w:t>
      </w:r>
      <w:r>
        <w:t xml:space="preserve"> “</w:t>
      </w:r>
      <w:r w:rsidRPr="00773788">
        <w:t>Working there during the impeachment wasn’t bad,</w:t>
      </w:r>
      <w:r>
        <w:t>’</w:t>
      </w:r>
      <w:r w:rsidRPr="00773788">
        <w:t xml:space="preserve"> said former storeroom manager Bill Hamilton, but he agreed that working with</w:t>
      </w:r>
      <w:r>
        <w:t xml:space="preserve"> </w:t>
      </w:r>
      <w:r w:rsidRPr="00773788">
        <w:t xml:space="preserve">Mrs. Clinton in those difficult months was a challenge. </w:t>
      </w:r>
      <w:r>
        <w:t>‘</w:t>
      </w:r>
      <w:r w:rsidRPr="00773788">
        <w:t>It was just so overwhelming for her and if you said something to her she’d snap,</w:t>
      </w:r>
      <w:r>
        <w:t>’</w:t>
      </w:r>
      <w:r w:rsidRPr="00773788">
        <w:t xml:space="preserve"> Hamilton recalled, shaking his head. Still, he says that he loved working for the Clintons, and although he retired in 2013, he sometimes wishes he had stayed at the White House, knowing that Hillary Clinton might one day return as America’s first female president. He says he would love to work for her again, even after the tumult of her eight years in the residence.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7C0B8B">
        <w:rPr>
          <w:b/>
        </w:rPr>
        <w:t>Just Before Bill Clinton Announced His Affair Publicly, Hillary Clinton Asked A White House Usher To Arrange A Completely Private Visit To The White House Pool For Her, And Demanded He Stay On Call Until She Wanted To Leave.</w:t>
      </w:r>
      <w:r>
        <w:t xml:space="preserve"> “One sunny weekend in August 1998, just before the president made his confession to the country, the first lady called Usher Worthington White with an unusual request. ‘Worthington, I want to go to the pool but I don’t want to see anybody except you,’ she said. ‘Yes, ma’am, I understand,’ he replied sympathetically. ‘</w:t>
      </w:r>
      <w:r w:rsidRPr="00C63ED8">
        <w:t>It was a twenty-second conversation but I know what she meant. ‘If anybody sees her, or she sees anybody, I’m going to get fired, I know it,’</w:t>
      </w:r>
      <w:r>
        <w:t>’</w:t>
      </w:r>
      <w:r w:rsidRPr="00C63ED8">
        <w:t xml:space="preserve"> he told the agent. </w:t>
      </w:r>
      <w:r>
        <w:t>‘</w:t>
      </w:r>
      <w:r w:rsidRPr="00C63ED8">
        <w:t>‘And you probably will too.’</w:t>
      </w:r>
      <w:r>
        <w:t xml:space="preserve">’ ‘You need anything at all?’ ‘No, it’s just a beautiful day and I want to just sit here and enjoy some sunshine. I’ll call you when I’m ready to go back.’ ‘Okay, ma’am,’ White replied. ‘It’s twelve o’clock now, and I get off at one and someone else will be in.’ Clinton looked intently at him. ‘I’ll call you </w:t>
      </w:r>
      <w:r w:rsidRPr="00542791">
        <w:t>when I’m done.</w:t>
      </w:r>
      <w:r>
        <w:t>’ ‘</w:t>
      </w:r>
      <w:r w:rsidRPr="00542791">
        <w:t>Yes, ma’am,</w:t>
      </w:r>
      <w:r>
        <w:t>’</w:t>
      </w:r>
      <w:r w:rsidRPr="00542791">
        <w:t xml:space="preserve"> White replied, knowing that that meant he would have to stay until whenever she chose to leave. He didn’t get the call until nearly three-thirty that afternoon.</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7C0B8B">
        <w:rPr>
          <w:b/>
        </w:rPr>
        <w:t xml:space="preserve">White House Usher </w:t>
      </w:r>
      <w:proofErr w:type="gramStart"/>
      <w:r w:rsidRPr="007C0B8B">
        <w:rPr>
          <w:b/>
        </w:rPr>
        <w:t>On</w:t>
      </w:r>
      <w:proofErr w:type="gramEnd"/>
      <w:r w:rsidRPr="007C0B8B">
        <w:rPr>
          <w:b/>
        </w:rPr>
        <w:t xml:space="preserve"> The Clintons: “They Were About The Most Paranoid People I’d Ever Seen In My Life.”</w:t>
      </w:r>
      <w:r>
        <w:t xml:space="preserve"> “</w:t>
      </w:r>
      <w:r w:rsidRPr="00542791">
        <w:t xml:space="preserve">Allen cannot hide his reservations about the Clintons. Over lunch by the pool at his large home in rural Pennsylvania, he fondly recalled how Mrs. Clinton always asked him to help her by tying bows on her outfits, something she couldn’t do herself. But he said the Clintons never fully trusted the residence staff and were particularly suspicious of the Usher’s Office. </w:t>
      </w:r>
      <w:r>
        <w:t>‘</w:t>
      </w:r>
      <w:r w:rsidRPr="00542791">
        <w:t>They were about the most paranoid people I’d ever seen in my life.</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2023DA">
        <w:rPr>
          <w:b/>
          <w:u w:val="single"/>
        </w:rPr>
        <w:t>The Residence:</w:t>
      </w:r>
      <w:r w:rsidRPr="007C0B8B">
        <w:rPr>
          <w:b/>
        </w:rPr>
        <w:t xml:space="preserve"> White House Usher Emery Was Fired By Hillary Clinton “In Part Because Of A Favor He Had Done For Former First Lady Barbara Bush.” </w:t>
      </w:r>
      <w:r>
        <w:t>“</w:t>
      </w:r>
      <w:r w:rsidRPr="00542791">
        <w:t xml:space="preserve">Allen isn’t the only one with bitter memories of the Clinton White House. Usher Chris Emery, who had been close with the Bushes, remembers feeling unduly scrutinized by the Clintons. In the fourteen months he served them, he says, he was subjected to three drug tests and </w:t>
      </w:r>
      <w:proofErr w:type="gramStart"/>
      <w:r w:rsidRPr="00542791">
        <w:t>a background check</w:t>
      </w:r>
      <w:proofErr w:type="gramEnd"/>
      <w:r w:rsidRPr="00542791">
        <w:t xml:space="preserve"> that he was not due to have for several years. He says that some of the questions he was</w:t>
      </w:r>
      <w:r>
        <w:t xml:space="preserve"> </w:t>
      </w:r>
      <w:r w:rsidRPr="00542791">
        <w:t xml:space="preserve">asked—including what church he belonged to—were unusually personal, so he refused to answer them. </w:t>
      </w:r>
      <w:r>
        <w:t>‘</w:t>
      </w:r>
      <w:r w:rsidRPr="00542791">
        <w:t>I think they were just trying to find something to make it easier [to fire me].</w:t>
      </w:r>
      <w:r>
        <w:t>’</w:t>
      </w:r>
      <w:r w:rsidRPr="00542791">
        <w:t xml:space="preserve"> He sighed. And, indeed, when Emery was fired from the White House in 1994, it was in part because of a favor he had done for</w:t>
      </w:r>
      <w:r>
        <w:t xml:space="preserve"> former first lady Barbara Bush…A short time later, Chief Usher Gary Walters called Emery into his office. ‘Mrs. Clinton is not comfortable with you,’ Walters told him. ‘What does that mean?’ Emery asked, stunned. ‘It means tomorrow is your last day.’… </w:t>
      </w:r>
      <w:r w:rsidRPr="00F1540D">
        <w:t xml:space="preserve">All these years later, Emery told me sadly, he understands why he was fired. </w:t>
      </w:r>
      <w:r>
        <w:t>‘</w:t>
      </w:r>
      <w:r w:rsidRPr="00F1540D">
        <w:t>She was facing so many pressures,</w:t>
      </w:r>
      <w:r>
        <w:t>’</w:t>
      </w:r>
      <w:r w:rsidRPr="00F1540D">
        <w:t xml:space="preserve"> he says of Mrs. Clinton, </w:t>
      </w:r>
      <w:r>
        <w:t>‘</w:t>
      </w:r>
      <w:r w:rsidRPr="00F1540D">
        <w:t>and unfortunately I was a victim.</w:t>
      </w:r>
      <w:r>
        <w:t xml:space="preserve">’” [Kate Andersen Brower, </w:t>
      </w:r>
      <w:proofErr w:type="gramStart"/>
      <w:r>
        <w:t>The</w:t>
      </w:r>
      <w:proofErr w:type="gramEnd"/>
      <w:r>
        <w:t xml:space="preserve"> Residence, 4/7/15]</w:t>
      </w:r>
    </w:p>
    <w:p w:rsidR="00746A19" w:rsidRDefault="00746A19" w:rsidP="00746A19"/>
    <w:p w:rsidR="00746A19" w:rsidRDefault="00746A19" w:rsidP="00746A19">
      <w:r w:rsidRPr="002023DA">
        <w:rPr>
          <w:b/>
          <w:u w:val="single"/>
        </w:rPr>
        <w:t>The Residence:</w:t>
      </w:r>
      <w:r w:rsidRPr="007C0B8B">
        <w:rPr>
          <w:b/>
        </w:rPr>
        <w:t xml:space="preserve"> </w:t>
      </w:r>
      <w:r w:rsidRPr="00BC38D3">
        <w:rPr>
          <w:b/>
        </w:rPr>
        <w:t xml:space="preserve">Hillary Clinton “Was Livid” When She Found Out The Secret Service Had Rummaged Through Her Property “To See If There Were Any Listening Devices.” </w:t>
      </w:r>
      <w:r>
        <w:t>“</w:t>
      </w:r>
      <w:r w:rsidRPr="00F1540D">
        <w:t>One incident particularly worried the Clintons. Late one night in 1994, while they were at Camp David celebrating Easter, Chelsea’s former nanny and White House staff assistant, Helen Dickey, was in her third-floor room at the White House when she heard noises coming from the family’s living quarters one floor below. When she went to see what was going on, she found a group of</w:t>
      </w:r>
      <w:r>
        <w:t xml:space="preserve"> men dressed in black carrying weapons and rummaging through the Clintons’ things. ‘What are you doing? You have no right to be here,’ she yelled. ‘We’re Secret Service doing our job. Get out,’ they told her. When Hillary returned, she asked Chief Usher Gary Walters for an explanation. He apologized for forgetting to tell her that the agents were sweeping the second floor to see if there were any listening devices. She was livid.” [Kate Andersen Brower, </w:t>
      </w:r>
      <w:proofErr w:type="gramStart"/>
      <w:r>
        <w:t>The</w:t>
      </w:r>
      <w:proofErr w:type="gramEnd"/>
      <w:r>
        <w:t xml:space="preserve"> Residence, 4/7/15]</w:t>
      </w:r>
    </w:p>
    <w:p w:rsidR="00746A19" w:rsidRDefault="00746A19" w:rsidP="00746A19"/>
    <w:p w:rsidR="00746A19" w:rsidRDefault="00746A19" w:rsidP="00746A19">
      <w:r w:rsidRPr="00BC38D3">
        <w:rPr>
          <w:b/>
        </w:rPr>
        <w:t>Hillary Clinton On The Second Floor Of The White House: “We Can Tell The Full-Time Help That They Can Get Off. We Do</w:t>
      </w:r>
      <w:r>
        <w:rPr>
          <w:b/>
        </w:rPr>
        <w:t xml:space="preserve">n’t Have To Have Them </w:t>
      </w:r>
      <w:proofErr w:type="gramStart"/>
      <w:r>
        <w:rPr>
          <w:b/>
        </w:rPr>
        <w:t>Up</w:t>
      </w:r>
      <w:proofErr w:type="gramEnd"/>
      <w:r>
        <w:rPr>
          <w:b/>
        </w:rPr>
        <w:t xml:space="preserve"> There…</w:t>
      </w:r>
      <w:r w:rsidRPr="00BC38D3">
        <w:rPr>
          <w:b/>
        </w:rPr>
        <w:t>That’s A Wonderful Feeling, Because Everywhere Else We Are We’ve Got People Around Us All The Time.”</w:t>
      </w:r>
      <w:r>
        <w:t xml:space="preserve"> “</w:t>
      </w:r>
      <w:r w:rsidRPr="00F1540D">
        <w:t xml:space="preserve">The Clintons cherished their time alone. In a 1993 interview, Hillary Clinton said she loved the second floor of the White House because it was the only place where the Secret Service didn’t trail her family. </w:t>
      </w:r>
      <w:r>
        <w:t>‘</w:t>
      </w:r>
      <w:r w:rsidRPr="00F1540D">
        <w:t>We can tell the full-time help that they can get off. We don’t have to have them up there,</w:t>
      </w:r>
      <w:r>
        <w:t>’</w:t>
      </w:r>
      <w:r w:rsidRPr="00F1540D">
        <w:t xml:space="preserve"> she said. </w:t>
      </w:r>
      <w:r>
        <w:t>‘</w:t>
      </w:r>
      <w:r w:rsidRPr="00F1540D">
        <w:t>That’s a wonderful feeling, because everywhere else we are we’ve got people around us all the time.</w:t>
      </w:r>
      <w:r>
        <w:t xml:space="preserve">’” [Kate Andersen Brower, </w:t>
      </w:r>
      <w:proofErr w:type="gramStart"/>
      <w:r>
        <w:t>The</w:t>
      </w:r>
      <w:proofErr w:type="gramEnd"/>
      <w:r>
        <w:t xml:space="preserve"> Residence, 4/7/15]</w:t>
      </w:r>
    </w:p>
    <w:p w:rsidR="00746A19" w:rsidRDefault="00746A19" w:rsidP="00746A19"/>
    <w:p w:rsidR="00746A19" w:rsidRDefault="00746A19" w:rsidP="00746A19"/>
    <w:p w:rsidR="00746A19" w:rsidRPr="009F5603" w:rsidRDefault="00746A19" w:rsidP="00746A19">
      <w:pPr>
        <w:rPr>
          <w:b/>
        </w:rPr>
      </w:pPr>
    </w:p>
    <w:p w:rsidR="00746A19" w:rsidRPr="00A328E9" w:rsidRDefault="00746A19" w:rsidP="00746A19"/>
    <w:p w:rsidR="00746A19" w:rsidRDefault="00746A19" w:rsidP="00746A19">
      <w:pPr>
        <w:pStyle w:val="Heading1"/>
      </w:pPr>
      <w:r>
        <w:t>TRADE</w:t>
      </w:r>
      <w:bookmarkEnd w:id="212"/>
    </w:p>
    <w:p w:rsidR="00746A19" w:rsidRDefault="00746A19" w:rsidP="00746A19"/>
    <w:p w:rsidR="00746A19" w:rsidRPr="002856D9" w:rsidRDefault="00746A19" w:rsidP="00746A19">
      <w:pPr>
        <w:pStyle w:val="Heading2"/>
      </w:pPr>
      <w:bookmarkStart w:id="224" w:name="_Toc422218249"/>
      <w:r>
        <w:t>TRANS-PACIFIC PARTNERSHIP</w:t>
      </w:r>
      <w:bookmarkEnd w:id="224"/>
    </w:p>
    <w:p w:rsidR="00746A19" w:rsidRDefault="00746A19" w:rsidP="00746A19"/>
    <w:p w:rsidR="00746A19" w:rsidRPr="00F84FE8" w:rsidRDefault="00746A19" w:rsidP="00746A19">
      <w:pPr>
        <w:pStyle w:val="Heading3"/>
      </w:pPr>
      <w:bookmarkStart w:id="225" w:name="_Toc422218250"/>
      <w:r w:rsidRPr="00F84FE8">
        <w:t xml:space="preserve">PAST SUPPORT FOR </w:t>
      </w:r>
      <w:proofErr w:type="spellStart"/>
      <w:r w:rsidRPr="00F84FE8">
        <w:t>TPP</w:t>
      </w:r>
      <w:bookmarkEnd w:id="225"/>
      <w:proofErr w:type="spellEnd"/>
    </w:p>
    <w:p w:rsidR="00746A19" w:rsidRDefault="00746A19" w:rsidP="00746A19"/>
    <w:p w:rsidR="00770483" w:rsidRPr="00DF0071" w:rsidRDefault="00770483" w:rsidP="00770483">
      <w:r w:rsidRPr="00770483">
        <w:rPr>
          <w:b/>
        </w:rPr>
        <w:t xml:space="preserve">Susan Rice: Secretary Clinton “Was Instrumental In Formulating </w:t>
      </w:r>
      <w:proofErr w:type="gramStart"/>
      <w:r w:rsidRPr="00770483">
        <w:rPr>
          <w:b/>
        </w:rPr>
        <w:t>And</w:t>
      </w:r>
      <w:proofErr w:type="gramEnd"/>
      <w:r w:rsidRPr="00770483">
        <w:rPr>
          <w:b/>
        </w:rPr>
        <w:t xml:space="preserve"> Implementing The Rebalance To Asia, Of Which The Trans-Pacific Partnership Is A Part.”</w:t>
      </w:r>
      <w:r>
        <w:t xml:space="preserve"> “</w:t>
      </w:r>
      <w:r w:rsidRPr="00DF0071">
        <w:t xml:space="preserve">In an interview with Bloomberg's With All Due Respect set to air Thursday, Rice said the Democratic presidential candidate </w:t>
      </w:r>
      <w:r>
        <w:t>‘</w:t>
      </w:r>
      <w:r w:rsidRPr="00DF0071">
        <w:t>was instrumental in formulating and implementing the rebalance to Asia, of which the Trans-Pacific Partnership is a part,</w:t>
      </w:r>
      <w:r>
        <w:t>’</w:t>
      </w:r>
      <w:r w:rsidRPr="00DF0071">
        <w:t xml:space="preserve"> as the U.S.'s top diplomat.</w:t>
      </w:r>
      <w:r>
        <w:t xml:space="preserve">” [Bloomberg, </w:t>
      </w:r>
      <w:hyperlink r:id="rId595" w:history="1">
        <w:r w:rsidRPr="00DF0071">
          <w:rPr>
            <w:rStyle w:val="Hyperlink"/>
          </w:rPr>
          <w:t>6/18/15</w:t>
        </w:r>
      </w:hyperlink>
      <w:r>
        <w:t>]</w:t>
      </w:r>
    </w:p>
    <w:p w:rsidR="00770483" w:rsidRDefault="00770483" w:rsidP="00746A19">
      <w:pPr>
        <w:rPr>
          <w:b/>
        </w:rPr>
      </w:pPr>
    </w:p>
    <w:p w:rsidR="00746A19" w:rsidRPr="002856D9" w:rsidRDefault="00746A19" w:rsidP="00746A19">
      <w:r w:rsidRPr="002856D9">
        <w:rPr>
          <w:b/>
        </w:rPr>
        <w:t xml:space="preserve">HEADLINE: “45 Times Secretary Clinton Pushed </w:t>
      </w:r>
      <w:proofErr w:type="gramStart"/>
      <w:r w:rsidRPr="002856D9">
        <w:rPr>
          <w:b/>
        </w:rPr>
        <w:t>The</w:t>
      </w:r>
      <w:proofErr w:type="gramEnd"/>
      <w:r w:rsidRPr="002856D9">
        <w:rPr>
          <w:b/>
        </w:rPr>
        <w:t xml:space="preserve"> Trade Bill She Now Opposes”</w:t>
      </w:r>
      <w:r>
        <w:rPr>
          <w:b/>
        </w:rPr>
        <w:t xml:space="preserve"> </w:t>
      </w:r>
      <w:r>
        <w:t xml:space="preserve">[CNN, </w:t>
      </w:r>
      <w:hyperlink r:id="rId596" w:history="1">
        <w:r w:rsidRPr="002856D9">
          <w:rPr>
            <w:rStyle w:val="Hyperlink"/>
          </w:rPr>
          <w:t>6/15/15</w:t>
        </w:r>
      </w:hyperlink>
      <w:r>
        <w:t>]</w:t>
      </w:r>
    </w:p>
    <w:p w:rsidR="00746A19" w:rsidRDefault="00746A19" w:rsidP="00746A19"/>
    <w:p w:rsidR="00746A19" w:rsidRDefault="00746A19" w:rsidP="00746A19">
      <w:r w:rsidRPr="00E37A57">
        <w:rPr>
          <w:b/>
          <w:u w:val="single"/>
        </w:rPr>
        <w:lastRenderedPageBreak/>
        <w:t>CBS News</w:t>
      </w:r>
      <w:r>
        <w:rPr>
          <w:b/>
        </w:rPr>
        <w:t xml:space="preserve">: </w:t>
      </w:r>
      <w:r w:rsidRPr="00E37A57">
        <w:rPr>
          <w:b/>
        </w:rPr>
        <w:t xml:space="preserve">“A Senior Administration Official Told CBS News…That Clinton Was One Of The Biggest Backers Of </w:t>
      </w:r>
      <w:proofErr w:type="spellStart"/>
      <w:r w:rsidRPr="00E37A57">
        <w:rPr>
          <w:b/>
        </w:rPr>
        <w:t>TPP</w:t>
      </w:r>
      <w:proofErr w:type="spellEnd"/>
      <w:r w:rsidRPr="00E37A57">
        <w:rPr>
          <w:b/>
        </w:rPr>
        <w:t xml:space="preserve"> And That The White House Was Surprised By Her Comments” Critical Of The Deal.</w:t>
      </w:r>
      <w:r>
        <w:t xml:space="preserve"> “</w:t>
      </w:r>
      <w:r w:rsidRPr="00E37A57">
        <w:t xml:space="preserve">While campaigning in Iowa Sunday, Clinton said that the president </w:t>
      </w:r>
      <w:r>
        <w:t>‘</w:t>
      </w:r>
      <w:r w:rsidRPr="00E37A57">
        <w:t>should listen to and work with his allies in Congress, starting with Nancy Pelosi, who have expressed their concerns about the impact that a weak agreement would have on our workers to make sure we get the best, strongest deal possible, and if we don't get it, there should be no deal.</w:t>
      </w:r>
      <w:r>
        <w:t>’…</w:t>
      </w:r>
      <w:r w:rsidRPr="00E37A57">
        <w:t xml:space="preserve"> But a senior administration official told CBS News Correspondent Julianna Goldman that Clinton was one of the biggest backers of </w:t>
      </w:r>
      <w:proofErr w:type="spellStart"/>
      <w:r w:rsidRPr="00E37A57">
        <w:t>TPP</w:t>
      </w:r>
      <w:proofErr w:type="spellEnd"/>
      <w:r w:rsidRPr="00E37A57">
        <w:t xml:space="preserve"> and that the White House was surprised by her comments Sunday.</w:t>
      </w:r>
      <w:r>
        <w:t xml:space="preserve">” [CBS News, </w:t>
      </w:r>
      <w:hyperlink r:id="rId597" w:history="1">
        <w:r w:rsidRPr="00E37A57">
          <w:rPr>
            <w:rStyle w:val="Hyperlink"/>
          </w:rPr>
          <w:t>6/15/15</w:t>
        </w:r>
      </w:hyperlink>
      <w:r>
        <w:t>]</w:t>
      </w:r>
    </w:p>
    <w:p w:rsidR="00746A19" w:rsidRDefault="00746A19" w:rsidP="00746A19"/>
    <w:p w:rsidR="00746A19" w:rsidRPr="009665E1" w:rsidRDefault="00746A19" w:rsidP="00746A19">
      <w:pPr>
        <w:rPr>
          <w:b/>
          <w:u w:val="single"/>
        </w:rPr>
      </w:pPr>
      <w:r w:rsidRPr="009665E1">
        <w:rPr>
          <w:b/>
          <w:u w:val="single"/>
        </w:rPr>
        <w:t>AS SECRETARY OF STATE, CLINTON PRAISED THE TRANS-PACIFIC PARTNERSHIP AS A WAY TO CREATE “MORE AND BETTER GROWTH”</w:t>
      </w:r>
    </w:p>
    <w:p w:rsidR="00746A19" w:rsidRDefault="00746A19" w:rsidP="00746A19">
      <w:pPr>
        <w:rPr>
          <w:b/>
        </w:rPr>
      </w:pPr>
    </w:p>
    <w:p w:rsidR="00746A19" w:rsidRDefault="00746A19" w:rsidP="00746A19">
      <w:r w:rsidRPr="009665E1">
        <w:rPr>
          <w:b/>
        </w:rPr>
        <w:t>Secretary Clinton:</w:t>
      </w:r>
      <w:r>
        <w:rPr>
          <w:b/>
        </w:rPr>
        <w:t xml:space="preserve"> </w:t>
      </w:r>
      <w:r w:rsidRPr="009665E1">
        <w:rPr>
          <w:b/>
        </w:rPr>
        <w:t>Like The South Korean Free Trade Agreement, The Trans-Pacific Partnership “Includes Improvements On Intellectual Property Protection And Enforcement, Fair Labor Practices, Environmental Protection, Regulatory Due Process.”</w:t>
      </w:r>
      <w:r>
        <w:t xml:space="preserve"> “Our landmark deal with South Korea could increase exports of American goods by more than $10 billion and grow South Korea’s economy by 6 percent. In addition to lowering tariffs, the agreement also includes improvements on intellectual property protection and enforcement, fair labor practices, environmental protection, regulatory due process. That’s also true of the Trans-Pacific Partnership, a new far-reaching regional trade agreement that will bring together at least 11 economies, developed and developing alike, into a single Pacific trading community.” [Remarks at Far Eastern Federal University, State Department, </w:t>
      </w:r>
      <w:hyperlink r:id="rId598" w:history="1">
        <w:r w:rsidRPr="00741977">
          <w:rPr>
            <w:rStyle w:val="Hyperlink"/>
          </w:rPr>
          <w:t>9/8/12</w:t>
        </w:r>
      </w:hyperlink>
      <w:r>
        <w:t>]</w:t>
      </w:r>
    </w:p>
    <w:p w:rsidR="00746A19" w:rsidRDefault="00746A19" w:rsidP="00746A19"/>
    <w:p w:rsidR="00746A19" w:rsidRDefault="00746A19" w:rsidP="00746A19">
      <w:r w:rsidRPr="009665E1">
        <w:rPr>
          <w:b/>
        </w:rPr>
        <w:t>Secretary Clinton: The Trans-Pacific Partnership “Will Lower Trade Barriers While Raising Standards, Creating More And Better Growth.”</w:t>
      </w:r>
      <w:r>
        <w:t xml:space="preserve"> “That’s also true of the Trans-Pacific Partnership, a new far-reaching regional trade agreement that will bring together at least 11 economies, developed and developing alike, into a single Pacific trading community. It will lower trade barriers while raising standards, creating more and better growth. And this agreement will set a new precedent by covering emerging trade issues such as the competitive impact of state-owned enterprises, the connectivity of regional supply chains, and opportunities for more small- and-medium-sized businesses that are truly the engine of economic growth and employment everywhere.” [Remarks at Far Eastern Federal University, State Department, </w:t>
      </w:r>
      <w:hyperlink r:id="rId599" w:history="1">
        <w:r w:rsidRPr="00741977">
          <w:rPr>
            <w:rStyle w:val="Hyperlink"/>
          </w:rPr>
          <w:t>9/8/12</w:t>
        </w:r>
      </w:hyperlink>
      <w:r>
        <w:t>]</w:t>
      </w:r>
    </w:p>
    <w:p w:rsidR="00746A19" w:rsidRDefault="00746A19" w:rsidP="00746A19"/>
    <w:p w:rsidR="00746A19" w:rsidRDefault="00746A19" w:rsidP="00746A19">
      <w:r w:rsidRPr="009665E1">
        <w:rPr>
          <w:b/>
        </w:rPr>
        <w:t>Secretary Clinton: The Trans-Pacific Partnership “Will Set A New Precedent By Covering Emerging Trade Issues Such As The Competitive Impact Of State-Owned Enterprises, The Connectivity Of Regional Supply Chains, And Opportunities For More Small- And-Medium-Sized Businesses.”</w:t>
      </w:r>
      <w:r>
        <w:t xml:space="preserve"> “That’s also true of the Trans-Pacific Partnership, a new far-reaching regional trade agreement that will bring together at least 11 economies, developed and developing alike, into a single Pacific trading community. It will lower trade barriers while raising standards, creating more and better growth. And this agreement will set a new precedent by covering emerging trade issues such as the competitive impact of state-owned enterprises, the connectivity of regional supply chains, and opportunities for more small- and-medium-sized businesses that are truly the engine of economic growth and employment everywhere.” [Remarks at Far Eastern Federal University, State Department, </w:t>
      </w:r>
      <w:hyperlink r:id="rId600" w:history="1">
        <w:r w:rsidRPr="00741977">
          <w:rPr>
            <w:rStyle w:val="Hyperlink"/>
          </w:rPr>
          <w:t>9/8/12</w:t>
        </w:r>
      </w:hyperlink>
      <w:r>
        <w:t>]</w:t>
      </w:r>
    </w:p>
    <w:p w:rsidR="00746A19" w:rsidRDefault="00746A19" w:rsidP="00746A19"/>
    <w:p w:rsidR="00746A19" w:rsidRPr="0071239A" w:rsidRDefault="00746A19" w:rsidP="00746A19">
      <w:pPr>
        <w:rPr>
          <w:b/>
          <w:u w:val="single"/>
        </w:rPr>
      </w:pPr>
      <w:r w:rsidRPr="0071239A">
        <w:rPr>
          <w:b/>
          <w:u w:val="single"/>
        </w:rPr>
        <w:t>…A</w:t>
      </w:r>
      <w:r>
        <w:rPr>
          <w:b/>
          <w:u w:val="single"/>
        </w:rPr>
        <w:t xml:space="preserve">S WELL AS </w:t>
      </w:r>
      <w:r w:rsidRPr="0071239A">
        <w:rPr>
          <w:b/>
          <w:u w:val="single"/>
        </w:rPr>
        <w:t>AN IMPORTANT STRATEGIC INITIATIVE FOR U.S. ASIA POLICY</w:t>
      </w:r>
    </w:p>
    <w:p w:rsidR="00746A19" w:rsidRDefault="00746A19" w:rsidP="00746A19"/>
    <w:p w:rsidR="00746A19" w:rsidRPr="0071239A" w:rsidRDefault="00746A19" w:rsidP="00746A19">
      <w:pPr>
        <w:rPr>
          <w:b/>
        </w:rPr>
      </w:pPr>
      <w:r w:rsidRPr="0071239A">
        <w:rPr>
          <w:b/>
        </w:rPr>
        <w:t>Secretary Clinton: The Trans-Pacific Partnership Was “Important For American Workers, Who Would Benefit From Competing On A More Level Playing Field</w:t>
      </w:r>
      <w:proofErr w:type="gramStart"/>
      <w:r w:rsidRPr="0071239A">
        <w:rPr>
          <w:b/>
        </w:rPr>
        <w:t>…[</w:t>
      </w:r>
      <w:proofErr w:type="gramEnd"/>
      <w:r w:rsidRPr="0071239A">
        <w:rPr>
          <w:b/>
        </w:rPr>
        <w:t>And] A Strategic Initiative That Would Strengthen The Position Of The United States In Asia.”</w:t>
      </w:r>
      <w:r>
        <w:rPr>
          <w:b/>
        </w:rPr>
        <w:t xml:space="preserve"> </w:t>
      </w:r>
      <w:r>
        <w:t>“</w:t>
      </w:r>
      <w:r w:rsidRPr="002A78DC">
        <w:t>One of our most important tools for engaging with Vietnam was a proposed new trade agreement called the Trans-Pacific Partnership (</w:t>
      </w:r>
      <w:proofErr w:type="spellStart"/>
      <w:r w:rsidRPr="002A78DC">
        <w:t>TPP</w:t>
      </w:r>
      <w:proofErr w:type="spellEnd"/>
      <w:r w:rsidRPr="002A78DC">
        <w:t xml:space="preserve">), which would link markets throughout Asia and the Americas, lowering trade barriers while raising standards on labor, the environment, and intellectual property. As President Obama explained, the goal of the </w:t>
      </w:r>
      <w:proofErr w:type="spellStart"/>
      <w:r w:rsidRPr="002A78DC">
        <w:t>TPP</w:t>
      </w:r>
      <w:proofErr w:type="spellEnd"/>
      <w:r w:rsidRPr="002A78DC">
        <w:t xml:space="preserve"> negotiations is to establish </w:t>
      </w:r>
      <w:r>
        <w:t>‘</w:t>
      </w:r>
      <w:r w:rsidRPr="002A78DC">
        <w:t>a high standard, enforceable, meaningful trade agreement</w:t>
      </w:r>
      <w:r>
        <w:t>’</w:t>
      </w:r>
      <w:r w:rsidRPr="002A78DC">
        <w:t xml:space="preserve"> that </w:t>
      </w:r>
      <w:r>
        <w:t>‘</w:t>
      </w:r>
      <w:r w:rsidRPr="002A78DC">
        <w:t>is going to be incredibly powerful for American companies who, up until this point, have often been locked out of those markets.</w:t>
      </w:r>
      <w:r>
        <w:t>’</w:t>
      </w:r>
      <w:r w:rsidRPr="002A78DC">
        <w:t xml:space="preserve"> It was also important for American workers, who would benefit from competing on a more level playing field. And it was a strategic initiative that would strengthen the position of the United States in Asia.</w:t>
      </w:r>
      <w:r>
        <w:t>” [Hillary Clinton, Hard Choices, 6/10/14]</w:t>
      </w:r>
    </w:p>
    <w:p w:rsidR="00746A19" w:rsidRDefault="00746A19" w:rsidP="00746A19"/>
    <w:p w:rsidR="00746A19" w:rsidRPr="009665E1" w:rsidRDefault="00746A19" w:rsidP="00746A19">
      <w:pPr>
        <w:rPr>
          <w:b/>
          <w:u w:val="single"/>
        </w:rPr>
      </w:pPr>
      <w:r w:rsidRPr="009665E1">
        <w:rPr>
          <w:b/>
          <w:u w:val="single"/>
        </w:rPr>
        <w:t xml:space="preserve">AS SECRETARY OF STATE, CLINTON </w:t>
      </w:r>
      <w:r>
        <w:rPr>
          <w:b/>
          <w:u w:val="single"/>
        </w:rPr>
        <w:t>BELIEVED A TRANS-PACIFIC PARTNERSHIP AGREEMENT NEEDED TO INCLUDE “STRONG PROTECTIONS FOR WORKERS”</w:t>
      </w:r>
    </w:p>
    <w:p w:rsidR="00746A19" w:rsidRDefault="00746A19" w:rsidP="00746A19">
      <w:pPr>
        <w:rPr>
          <w:b/>
        </w:rPr>
      </w:pPr>
    </w:p>
    <w:p w:rsidR="00746A19" w:rsidRDefault="00746A19" w:rsidP="00746A19">
      <w:r w:rsidRPr="009665E1">
        <w:rPr>
          <w:b/>
        </w:rPr>
        <w:t>Secretary Clinton: “We Believe Trade Agreements Need To Include Strong Protections For Workers, The Environment, Intellectual Property, And Innovation</w:t>
      </w:r>
      <w:proofErr w:type="gramStart"/>
      <w:r w:rsidRPr="009665E1">
        <w:rPr>
          <w:b/>
        </w:rPr>
        <w:t>…[</w:t>
      </w:r>
      <w:proofErr w:type="gramEnd"/>
      <w:r w:rsidRPr="009665E1">
        <w:rPr>
          <w:b/>
        </w:rPr>
        <w:t xml:space="preserve">And] Our Hope Is That A </w:t>
      </w:r>
      <w:proofErr w:type="spellStart"/>
      <w:r w:rsidRPr="009665E1">
        <w:rPr>
          <w:b/>
        </w:rPr>
        <w:t>TPP</w:t>
      </w:r>
      <w:proofErr w:type="spellEnd"/>
      <w:r w:rsidRPr="009665E1">
        <w:rPr>
          <w:b/>
        </w:rPr>
        <w:t xml:space="preserve"> Agreement With High Standards Can Serve As A Benchmark For Future Agreements.”</w:t>
      </w:r>
      <w:r>
        <w:t xml:space="preserve"> “</w:t>
      </w:r>
      <w:r w:rsidRPr="009665E1">
        <w:t>We are also making progress on the Trans-Pacific Partnership (</w:t>
      </w:r>
      <w:proofErr w:type="spellStart"/>
      <w:r w:rsidRPr="009665E1">
        <w:t>TPP</w:t>
      </w:r>
      <w:proofErr w:type="spellEnd"/>
      <w:r w:rsidRPr="009665E1">
        <w:t xml:space="preserve">), which will bring together economies from across the Pacific — developed and developing alike — into a single trading community. Our goal is to create not just more growth, but better growth. We believe trade agreements need to include strong protections for workers, the environment, intellectual property, and innovation. They should also promote the free flow of information technology and the spread of green technology, as well as the coherence of our regulatory system and the efficiency of supply chains. Ultimately, our progress will be measured by the quality of people’s lives — whether men and women can work in dignity, earn a decent wage, raise healthy families, educate their children, and take hold of the opportunities to improve their own and the next generation’s fortunes. Our hope is that a </w:t>
      </w:r>
      <w:proofErr w:type="spellStart"/>
      <w:r w:rsidRPr="009665E1">
        <w:t>TPP</w:t>
      </w:r>
      <w:proofErr w:type="spellEnd"/>
      <w:r w:rsidRPr="009665E1">
        <w:t xml:space="preserve"> agreement with high standards can serve as a benchmark for future agreements — and grow to serve as a platform for broader regional interaction and eventually a free trade area of the Asia-Pacific.</w:t>
      </w:r>
      <w:r>
        <w:t xml:space="preserve">” [Foreign Policy, </w:t>
      </w:r>
      <w:hyperlink r:id="rId601" w:history="1">
        <w:r w:rsidRPr="009665E1">
          <w:rPr>
            <w:rStyle w:val="Hyperlink"/>
          </w:rPr>
          <w:t>10/11/11</w:t>
        </w:r>
      </w:hyperlink>
      <w:r>
        <w:t>]</w:t>
      </w:r>
    </w:p>
    <w:p w:rsidR="00746A19" w:rsidRDefault="00746A19" w:rsidP="00746A19">
      <w:pPr>
        <w:rPr>
          <w:b/>
          <w:u w:val="single"/>
        </w:rPr>
      </w:pPr>
    </w:p>
    <w:p w:rsidR="00746A19" w:rsidRPr="009665E1" w:rsidRDefault="00746A19" w:rsidP="00746A19">
      <w:pPr>
        <w:rPr>
          <w:b/>
          <w:u w:val="single"/>
        </w:rPr>
      </w:pPr>
      <w:r w:rsidRPr="009665E1">
        <w:rPr>
          <w:b/>
          <w:u w:val="single"/>
        </w:rPr>
        <w:t>IN HER BOOK, SECRETARY CLINTON SAID THE TRANS-PACIFIC PARTNERSHIP WOULD NOT BE PERFECT, AND SAID THAT ITS HIGH STANDARDS MUST BE “IMPLEMENTED AND ENFORCED” IN ORDER FOR THE AGREEMENT TO BENEFIT WORKERS AND BUSINESSES</w:t>
      </w:r>
    </w:p>
    <w:p w:rsidR="00746A19" w:rsidRDefault="00746A19" w:rsidP="00746A19">
      <w:pPr>
        <w:rPr>
          <w:b/>
        </w:rPr>
      </w:pPr>
    </w:p>
    <w:p w:rsidR="00746A19" w:rsidRDefault="00746A19" w:rsidP="00746A19">
      <w:r>
        <w:rPr>
          <w:b/>
        </w:rPr>
        <w:t xml:space="preserve">Secretary Clinton: </w:t>
      </w:r>
      <w:r w:rsidRPr="00741977">
        <w:rPr>
          <w:b/>
        </w:rPr>
        <w:t xml:space="preserve">“Because </w:t>
      </w:r>
      <w:proofErr w:type="spellStart"/>
      <w:r w:rsidRPr="00741977">
        <w:rPr>
          <w:b/>
        </w:rPr>
        <w:t>TPP</w:t>
      </w:r>
      <w:proofErr w:type="spellEnd"/>
      <w:r w:rsidRPr="00741977">
        <w:rPr>
          <w:b/>
        </w:rPr>
        <w:t xml:space="preserve"> Negotiations Are Still Ongoing, It Makes Sense To Reserve Judgment Until We Can Evaluate The Final Proposed Agreement.”</w:t>
      </w:r>
      <w:r>
        <w:t xml:space="preserve"> “</w:t>
      </w:r>
      <w:r w:rsidRPr="00741977">
        <w:t xml:space="preserve">Our country has learned the hard way over the past several decades that globalization and the expansion of international trade brings costs as well as benefits. On the 2008 campaign trail, both then-Senator Obama and I had promised to pursue smarter, fairer trade agreements. Because </w:t>
      </w:r>
      <w:proofErr w:type="spellStart"/>
      <w:r w:rsidRPr="00741977">
        <w:t>TPP</w:t>
      </w:r>
      <w:proofErr w:type="spellEnd"/>
      <w:r w:rsidRPr="00741977">
        <w:t xml:space="preserve"> negotiations are still ongoing, it makes sense to reserve judgment until we can evaluate the final proposed agreement. It’s safe to say that the </w:t>
      </w:r>
      <w:proofErr w:type="spellStart"/>
      <w:r w:rsidRPr="00741977">
        <w:t>TPP</w:t>
      </w:r>
      <w:proofErr w:type="spellEnd"/>
      <w:r w:rsidRPr="00741977">
        <w:t xml:space="preserve"> won’t be perfect—no deal negotiated among a dozen countries ever will be—but its higher standards, if implemented and enforced, should benefit American businesses and workers.</w:t>
      </w:r>
      <w:r>
        <w:t>” [Hillary Clinton, Hard Choices, 6/10/14]</w:t>
      </w:r>
    </w:p>
    <w:p w:rsidR="00746A19" w:rsidRDefault="00746A19" w:rsidP="00746A19"/>
    <w:p w:rsidR="00746A19" w:rsidRDefault="00746A19" w:rsidP="00746A19">
      <w:r>
        <w:rPr>
          <w:b/>
        </w:rPr>
        <w:t xml:space="preserve">Secretary Clinton: </w:t>
      </w:r>
      <w:r w:rsidRPr="00741977">
        <w:rPr>
          <w:b/>
        </w:rPr>
        <w:t>“</w:t>
      </w:r>
      <w:proofErr w:type="gramStart"/>
      <w:r w:rsidRPr="00741977">
        <w:rPr>
          <w:b/>
        </w:rPr>
        <w:t>It’s</w:t>
      </w:r>
      <w:proofErr w:type="gramEnd"/>
      <w:r w:rsidRPr="00741977">
        <w:rPr>
          <w:b/>
        </w:rPr>
        <w:t xml:space="preserve"> Safe To Say That The </w:t>
      </w:r>
      <w:proofErr w:type="spellStart"/>
      <w:r w:rsidRPr="00741977">
        <w:rPr>
          <w:b/>
        </w:rPr>
        <w:t>TPP</w:t>
      </w:r>
      <w:proofErr w:type="spellEnd"/>
      <w:r w:rsidRPr="00741977">
        <w:rPr>
          <w:b/>
        </w:rPr>
        <w:t xml:space="preserve"> Won’t Be Perfect</w:t>
      </w:r>
      <w:r>
        <w:rPr>
          <w:b/>
        </w:rPr>
        <w:t>…</w:t>
      </w:r>
      <w:r w:rsidRPr="00741977">
        <w:rPr>
          <w:b/>
        </w:rPr>
        <w:t>But Its Higher Standards, If Implemented And Enforced, Should Benefit American Businesses And Workers.”</w:t>
      </w:r>
      <w:r>
        <w:t xml:space="preserve"> “</w:t>
      </w:r>
      <w:r w:rsidRPr="00741977">
        <w:t xml:space="preserve">Our country has learned the hard way over the past several decades that globalization and the expansion of international trade brings costs as well as benefits. On the 2008 campaign trail, both then-Senator Obama and I had promised to pursue smarter, fairer trade agreements. Because </w:t>
      </w:r>
      <w:proofErr w:type="spellStart"/>
      <w:r w:rsidRPr="00741977">
        <w:t>TPP</w:t>
      </w:r>
      <w:proofErr w:type="spellEnd"/>
      <w:r w:rsidRPr="00741977">
        <w:t xml:space="preserve"> negotiations are still ongoing, it makes sense to reserve judgment until we can evaluate the final proposed agreement. It’s safe to say that the </w:t>
      </w:r>
      <w:proofErr w:type="spellStart"/>
      <w:r w:rsidRPr="00741977">
        <w:t>TPP</w:t>
      </w:r>
      <w:proofErr w:type="spellEnd"/>
      <w:r w:rsidRPr="00741977">
        <w:t xml:space="preserve"> won’t be perfect—no deal negotiated among a dozen countries ever will be—but its higher standards, if implemented and enforced, should benefit American businesses and workers.</w:t>
      </w:r>
      <w:r>
        <w:t>” [Hillary Clinton, Hard Choices, 6/10/14]</w:t>
      </w:r>
    </w:p>
    <w:p w:rsidR="00746A19" w:rsidRDefault="00746A19" w:rsidP="00746A19"/>
    <w:p w:rsidR="00746A19" w:rsidRDefault="00746A19" w:rsidP="00746A19">
      <w:r w:rsidRPr="00F722ED">
        <w:rPr>
          <w:b/>
        </w:rPr>
        <w:t>Secretary Clinton Has Not Offered An Updated Position On Trade Issues.</w:t>
      </w:r>
      <w:r>
        <w:t xml:space="preserve"> “Clinton’s office did not respond to an emailed request for her current position on trade issues.” [Politico, </w:t>
      </w:r>
      <w:hyperlink r:id="rId602" w:history="1">
        <w:r w:rsidRPr="00741977">
          <w:rPr>
            <w:rStyle w:val="Hyperlink"/>
          </w:rPr>
          <w:t>3/20/15</w:t>
        </w:r>
      </w:hyperlink>
      <w:r>
        <w:t>]</w:t>
      </w:r>
    </w:p>
    <w:p w:rsidR="00746A19" w:rsidRDefault="00746A19" w:rsidP="00746A19"/>
    <w:p w:rsidR="00746A19" w:rsidRDefault="00746A19" w:rsidP="00746A19">
      <w:pPr>
        <w:pStyle w:val="Heading3"/>
      </w:pPr>
      <w:bookmarkStart w:id="226" w:name="_Toc422218251"/>
      <w:r>
        <w:t>FAST TRACK</w:t>
      </w:r>
      <w:bookmarkEnd w:id="226"/>
    </w:p>
    <w:p w:rsidR="00746A19" w:rsidRDefault="00746A19" w:rsidP="00746A19">
      <w:pPr>
        <w:rPr>
          <w:b/>
          <w:u w:val="single"/>
        </w:rPr>
      </w:pPr>
    </w:p>
    <w:p w:rsidR="00746A19" w:rsidRDefault="00746A19" w:rsidP="00746A19">
      <w:pPr>
        <w:rPr>
          <w:b/>
          <w:u w:val="single"/>
        </w:rPr>
      </w:pPr>
      <w:r>
        <w:rPr>
          <w:b/>
          <w:u w:val="single"/>
        </w:rPr>
        <w:t>THEN-SENATOR CLINTON VOTED AGAINST FAST-TRACK LEGISLATION IN 2002</w:t>
      </w:r>
    </w:p>
    <w:p w:rsidR="00746A19" w:rsidRDefault="00746A19" w:rsidP="00746A19">
      <w:pPr>
        <w:rPr>
          <w:b/>
          <w:u w:val="single"/>
        </w:rPr>
      </w:pPr>
    </w:p>
    <w:p w:rsidR="00746A19" w:rsidRDefault="00746A19" w:rsidP="00746A19">
      <w:r>
        <w:rPr>
          <w:b/>
          <w:u w:val="single"/>
        </w:rPr>
        <w:t>P</w:t>
      </w:r>
      <w:r w:rsidRPr="00741977">
        <w:rPr>
          <w:b/>
          <w:u w:val="single"/>
        </w:rPr>
        <w:t>olitico</w:t>
      </w:r>
      <w:r>
        <w:rPr>
          <w:b/>
        </w:rPr>
        <w:t xml:space="preserve">: </w:t>
      </w:r>
      <w:r w:rsidRPr="00741977">
        <w:rPr>
          <w:b/>
        </w:rPr>
        <w:t>Then-Senator Clinton “Voted Against The Fast-Track Legislation The Last Time It Was Approved In 2002, Although Her Husband Repeatedly Pushed For The Same Authority When He Was President.”</w:t>
      </w:r>
      <w:r>
        <w:t xml:space="preserve"> “Clinton voted against the fast-track legislation the last time it was approved in 2002, although her husband repeatedly pushed for the same authority when he was president. Now, Obama — another erstwhile critic of trade agreements — wants Congress to approve the legislation quickly so he </w:t>
      </w:r>
      <w:r>
        <w:lastRenderedPageBreak/>
        <w:t xml:space="preserve">can wrap up the </w:t>
      </w:r>
      <w:proofErr w:type="spellStart"/>
      <w:r>
        <w:t>TPP</w:t>
      </w:r>
      <w:proofErr w:type="spellEnd"/>
      <w:r>
        <w:t xml:space="preserve"> pact and submit it to Congress for a vote later this year. Clinton’s office did not respond to an emailed request for her current position on trade issues.” [Politico, </w:t>
      </w:r>
      <w:hyperlink r:id="rId603" w:history="1">
        <w:r w:rsidRPr="00741977">
          <w:rPr>
            <w:rStyle w:val="Hyperlink"/>
          </w:rPr>
          <w:t>3/20/15</w:t>
        </w:r>
      </w:hyperlink>
      <w:r>
        <w:t>]</w:t>
      </w:r>
    </w:p>
    <w:p w:rsidR="00746A19" w:rsidRDefault="00746A19" w:rsidP="00746A19"/>
    <w:p w:rsidR="00746A19" w:rsidRDefault="00746A19" w:rsidP="00746A19">
      <w:pPr>
        <w:pStyle w:val="Heading2"/>
      </w:pPr>
      <w:bookmarkStart w:id="227" w:name="_Toc422218252"/>
      <w:r>
        <w:t>OTHER TRADE AGREEMENTS</w:t>
      </w:r>
      <w:bookmarkEnd w:id="227"/>
    </w:p>
    <w:p w:rsidR="00746A19" w:rsidRDefault="00746A19" w:rsidP="00746A19"/>
    <w:p w:rsidR="00746A19" w:rsidRDefault="00746A19" w:rsidP="00746A19">
      <w:pPr>
        <w:rPr>
          <w:b/>
          <w:u w:val="single"/>
        </w:rPr>
      </w:pPr>
      <w:r>
        <w:rPr>
          <w:b/>
          <w:u w:val="single"/>
        </w:rPr>
        <w:t xml:space="preserve">SECRETARY CLINTON WORKED </w:t>
      </w:r>
      <w:proofErr w:type="gramStart"/>
      <w:r>
        <w:rPr>
          <w:b/>
          <w:u w:val="single"/>
        </w:rPr>
        <w:t>TO  ADDRESS</w:t>
      </w:r>
      <w:proofErr w:type="gramEnd"/>
      <w:r>
        <w:rPr>
          <w:b/>
          <w:u w:val="single"/>
        </w:rPr>
        <w:t xml:space="preserve"> CONCERNS OVER FREE TRADE AGREEMENTS WITH SOUTH KOREA, COLOMBIA, AND PANAMA IN ORDER TO SECURE CONGRESSIONAL AUTHORIZATION…</w:t>
      </w:r>
    </w:p>
    <w:p w:rsidR="00746A19" w:rsidRDefault="00746A19" w:rsidP="00746A19">
      <w:pPr>
        <w:rPr>
          <w:b/>
          <w:u w:val="single"/>
        </w:rPr>
      </w:pPr>
    </w:p>
    <w:p w:rsidR="00746A19" w:rsidRDefault="00746A19" w:rsidP="00746A19">
      <w:r w:rsidRPr="00807375">
        <w:rPr>
          <w:b/>
          <w:u w:val="single"/>
        </w:rPr>
        <w:t>Reuters</w:t>
      </w:r>
      <w:r>
        <w:rPr>
          <w:b/>
        </w:rPr>
        <w:t xml:space="preserve">: </w:t>
      </w:r>
      <w:r w:rsidRPr="00807375">
        <w:rPr>
          <w:b/>
        </w:rPr>
        <w:t>Secretary Clinton Advocated For Resolution Of A Free Trade Agreement With South Korea, Saying On A Visit To The Country, “I Want To State As Strongly As I Can How Committed The Obama Administration Is To Passing The Korea-U.S. Free Trade Agreement This Year</w:t>
      </w:r>
      <w:r>
        <w:rPr>
          <w:b/>
        </w:rPr>
        <w:t>.”</w:t>
      </w:r>
      <w:r>
        <w:t xml:space="preserve"> “U.S. and South Korean trade negotiators struck a deal in December on a free trade pact, which was signed in 2007 but had not been ratified for three years because of U.S. auto and beef industry concerns. Both the U.S. Congress and the South Korean parliament have yet to pass bills to approve the pact, despite U.S. President Barack Obama's renewed push for ratification. ‘I want to state as strongly as I can how committed the Obama Administration is to passing the Korea-U.S. Free Trade Agreement this year,’ she told a gathering of business leaders in Seoul during a whirlwind trip through South Korea and Japan.” [Reuters, </w:t>
      </w:r>
      <w:hyperlink r:id="rId604" w:history="1">
        <w:r w:rsidRPr="00807375">
          <w:rPr>
            <w:rStyle w:val="Hyperlink"/>
          </w:rPr>
          <w:t>4/16/11</w:t>
        </w:r>
      </w:hyperlink>
      <w:r>
        <w:t>]</w:t>
      </w:r>
    </w:p>
    <w:p w:rsidR="00746A19" w:rsidRDefault="00746A19" w:rsidP="00746A19"/>
    <w:p w:rsidR="00746A19" w:rsidRDefault="00746A19" w:rsidP="00746A19">
      <w:r w:rsidRPr="00807375">
        <w:rPr>
          <w:b/>
        </w:rPr>
        <w:t>Secretary Clinton: “We Have Worked With Our Panamanian And Colombian Partners To Address Key Concerns And Forge Broader Bipartisan Support In The Congress.”</w:t>
      </w:r>
      <w:r>
        <w:t xml:space="preserve"> “Speaking at the annual Conference on the Americas, Clinton reported ‘great progress’ on the trade deals. ‘We have worked with our Panamanian and Colombian partners to address key concerns and forge broader bipartisan support in the Congress, just as we did with the South Korean free-trade agreement,’ she said. ‘Panama passed important new laws on labor rights and tax transparency.  With Colombia we have established an action plan to address concerns about labor rights, violence and impunity.  And Colombia has already taken important steps to implement this plan, and we are working hard to execute the next phase by June 15th,’ she added.” [Voice Of America, </w:t>
      </w:r>
      <w:hyperlink r:id="rId605" w:history="1">
        <w:r w:rsidRPr="00807375">
          <w:rPr>
            <w:rStyle w:val="Hyperlink"/>
          </w:rPr>
          <w:t>5/10/11</w:t>
        </w:r>
      </w:hyperlink>
      <w:r>
        <w:t>]</w:t>
      </w:r>
    </w:p>
    <w:p w:rsidR="00746A19" w:rsidRDefault="00746A19" w:rsidP="00746A19"/>
    <w:p w:rsidR="00746A19" w:rsidRDefault="00746A19" w:rsidP="00746A19">
      <w:r w:rsidRPr="00807375">
        <w:rPr>
          <w:b/>
        </w:rPr>
        <w:t>Secretary Clinton On The Passage Of Three Free Trade Deals In Congress: “By Opening New Markets To American Exports And Attracting New Investments To American Communities, Our Economic Statecraft Is Creating Jobs And Spurring Growth Here At Home.”</w:t>
      </w:r>
      <w:r>
        <w:t xml:space="preserve"> “</w:t>
      </w:r>
      <w:r w:rsidRPr="00807375">
        <w:t xml:space="preserve">Secretary of State Hillary Rodham Clinton hailed the deals Wednesday as an important victory for American foreign policy. And she said she expected that the South Korea pact alone would create 70,000 American jobs. </w:t>
      </w:r>
      <w:r>
        <w:t>‘</w:t>
      </w:r>
      <w:r w:rsidRPr="00807375">
        <w:t>By opening new markets to American exports and attracting new investments to American communities, our economic statecraft is creating jobs and spurring growth here at home,</w:t>
      </w:r>
      <w:r>
        <w:t>’</w:t>
      </w:r>
      <w:r w:rsidRPr="00807375">
        <w:t xml:space="preserve"> Ms. Clinton said at a Washington event.</w:t>
      </w:r>
      <w:r>
        <w:t xml:space="preserve">” [New York Times, </w:t>
      </w:r>
      <w:hyperlink r:id="rId606" w:history="1">
        <w:r w:rsidRPr="00807375">
          <w:rPr>
            <w:rStyle w:val="Hyperlink"/>
          </w:rPr>
          <w:t>10/12/11</w:t>
        </w:r>
      </w:hyperlink>
      <w:r>
        <w:t>]</w:t>
      </w:r>
    </w:p>
    <w:p w:rsidR="00746A19" w:rsidRDefault="00746A19" w:rsidP="00746A19"/>
    <w:p w:rsidR="00746A19" w:rsidRDefault="00746A19" w:rsidP="00746A19"/>
    <w:p w:rsidR="00746A19" w:rsidRDefault="00746A19" w:rsidP="00746A19">
      <w:r w:rsidRPr="006068BA">
        <w:rPr>
          <w:b/>
          <w:u w:val="single"/>
        </w:rPr>
        <w:t xml:space="preserve">…AND </w:t>
      </w:r>
      <w:r>
        <w:rPr>
          <w:b/>
          <w:u w:val="single"/>
        </w:rPr>
        <w:t xml:space="preserve">HER STATE DEPARTMENT </w:t>
      </w:r>
      <w:r w:rsidRPr="006068BA">
        <w:rPr>
          <w:b/>
          <w:u w:val="single"/>
        </w:rPr>
        <w:t xml:space="preserve">FORGED NEW OPEN SKIES PARTNERSHIPS WITH STRATEGIC </w:t>
      </w:r>
      <w:r>
        <w:rPr>
          <w:b/>
          <w:u w:val="single"/>
        </w:rPr>
        <w:t>PARTNERS</w:t>
      </w:r>
    </w:p>
    <w:p w:rsidR="00746A19" w:rsidRDefault="00746A19" w:rsidP="00746A19"/>
    <w:p w:rsidR="00746A19" w:rsidRDefault="00746A19" w:rsidP="00746A19">
      <w:r w:rsidRPr="00C34E6E">
        <w:rPr>
          <w:b/>
        </w:rPr>
        <w:t xml:space="preserve">Under Secretary Clinton, The U.S. Signed 15 New Open Skies Agreements With Foreign Partners Including Israel, Japan, Colombia, Brazil, </w:t>
      </w:r>
      <w:r>
        <w:rPr>
          <w:b/>
        </w:rPr>
        <w:t xml:space="preserve">And </w:t>
      </w:r>
      <w:r w:rsidRPr="00C34E6E">
        <w:rPr>
          <w:b/>
        </w:rPr>
        <w:t>Saudi Arabia.</w:t>
      </w:r>
      <w:r>
        <w:rPr>
          <w:b/>
        </w:rPr>
        <w:t xml:space="preserve"> </w:t>
      </w:r>
      <w:r>
        <w:t xml:space="preserve">[State Department, </w:t>
      </w:r>
      <w:hyperlink r:id="rId607" w:history="1">
        <w:r w:rsidRPr="00C34E6E">
          <w:rPr>
            <w:rStyle w:val="Hyperlink"/>
          </w:rPr>
          <w:t>1/12/15</w:t>
        </w:r>
      </w:hyperlink>
      <w:r>
        <w:t>]</w:t>
      </w:r>
    </w:p>
    <w:p w:rsidR="00746A19" w:rsidRDefault="00746A19" w:rsidP="00746A19"/>
    <w:p w:rsidR="00746A19" w:rsidRDefault="00746A19" w:rsidP="00746A19">
      <w:r>
        <w:rPr>
          <w:b/>
        </w:rPr>
        <w:t xml:space="preserve">Secretary Clinton: </w:t>
      </w:r>
      <w:r w:rsidRPr="00D65038">
        <w:rPr>
          <w:b/>
        </w:rPr>
        <w:t>“An Open Skies Agreement Has Powerful Benefits – Fewer Government Restrictions, More Competition, More Jobs In The Air And On The Ground; More People Trading, Exchanging And Interacting; Cheaper Flights, More Tourists, New Routes To New Cities.”</w:t>
      </w:r>
      <w:r>
        <w:t xml:space="preserve"> “I</w:t>
      </w:r>
      <w:r w:rsidRPr="00C34E6E">
        <w:t>n each case, an Open Skies agreement has powerful benefits – fewer government restrictions, more competition, more jobs in the air and on the ground; more people trading, exchanging and interacting; cheaper flights, more tourists, new routes to new cities – so that we now have passengers and shippers enjoying direct services between cities like Las Vegas and Seoul, or Phoenix and Montreal.</w:t>
      </w:r>
      <w:r>
        <w:t xml:space="preserve">” [State Department, </w:t>
      </w:r>
      <w:hyperlink r:id="rId608" w:history="1">
        <w:r w:rsidRPr="00D65038">
          <w:rPr>
            <w:rStyle w:val="Hyperlink"/>
          </w:rPr>
          <w:t>3/30/11</w:t>
        </w:r>
      </w:hyperlink>
      <w:r>
        <w:t>]</w:t>
      </w:r>
    </w:p>
    <w:p w:rsidR="00746A19" w:rsidRDefault="00746A19" w:rsidP="00746A19"/>
    <w:p w:rsidR="006A5027" w:rsidRDefault="00E9536E" w:rsidP="006A5027">
      <w:pPr>
        <w:pStyle w:val="Heading1"/>
      </w:pPr>
      <w:r>
        <w:lastRenderedPageBreak/>
        <w:t>VETERANS</w:t>
      </w:r>
    </w:p>
    <w:p w:rsidR="006A5027" w:rsidRDefault="006A5027" w:rsidP="006A5027"/>
    <w:p w:rsidR="00E9536E" w:rsidRDefault="00E9536E" w:rsidP="00E9536E">
      <w:pPr>
        <w:pStyle w:val="Heading2"/>
      </w:pPr>
      <w:r>
        <w:t>VETERANS HEALTH</w:t>
      </w:r>
    </w:p>
    <w:p w:rsidR="00E9536E" w:rsidRDefault="00E9536E" w:rsidP="006A5027">
      <w:pPr>
        <w:rPr>
          <w:b/>
        </w:rPr>
      </w:pPr>
    </w:p>
    <w:p w:rsidR="006A5027" w:rsidRPr="003E0C42" w:rsidRDefault="006A5027" w:rsidP="006A5027">
      <w:r w:rsidRPr="003E0C42">
        <w:rPr>
          <w:b/>
        </w:rPr>
        <w:t xml:space="preserve">2008: </w:t>
      </w:r>
      <w:r>
        <w:rPr>
          <w:b/>
        </w:rPr>
        <w:t xml:space="preserve">Then-Senator Clinton </w:t>
      </w:r>
      <w:r w:rsidRPr="003E0C42">
        <w:rPr>
          <w:b/>
        </w:rPr>
        <w:t>Criticized President Bush For Not Adequately Funding The VA.</w:t>
      </w:r>
      <w:r w:rsidRPr="003E0C42">
        <w:t xml:space="preserve"> [</w:t>
      </w:r>
      <w:proofErr w:type="spellStart"/>
      <w:r w:rsidRPr="003E0C42">
        <w:t>Buzzfeed</w:t>
      </w:r>
      <w:proofErr w:type="spellEnd"/>
      <w:r w:rsidRPr="003E0C42">
        <w:t xml:space="preserve">, </w:t>
      </w:r>
      <w:hyperlink r:id="rId609" w:anchor=".dxQKdajd7" w:history="1">
        <w:r w:rsidRPr="003E0C42">
          <w:rPr>
            <w:rStyle w:val="Hyperlink"/>
          </w:rPr>
          <w:t>5/29/14</w:t>
        </w:r>
      </w:hyperlink>
      <w:r w:rsidRPr="003E0C42">
        <w:t>]</w:t>
      </w:r>
    </w:p>
    <w:p w:rsidR="006A5027" w:rsidRPr="003E0C42" w:rsidRDefault="006A5027" w:rsidP="006A5027"/>
    <w:p w:rsidR="006A5027" w:rsidRPr="003E0C42" w:rsidRDefault="006A5027" w:rsidP="006A5027">
      <w:r w:rsidRPr="003E0C42">
        <w:rPr>
          <w:b/>
        </w:rPr>
        <w:t xml:space="preserve">2006: </w:t>
      </w:r>
      <w:r>
        <w:rPr>
          <w:b/>
        </w:rPr>
        <w:t xml:space="preserve">Then-Senator Clinton </w:t>
      </w:r>
      <w:r w:rsidRPr="003E0C42">
        <w:rPr>
          <w:b/>
        </w:rPr>
        <w:t>Introduced Legislation Provide Mental Health Services For Returning National Guard And Reserve Veterans.</w:t>
      </w:r>
      <w:r w:rsidRPr="003E0C42">
        <w:t xml:space="preserve"> [</w:t>
      </w:r>
      <w:proofErr w:type="spellStart"/>
      <w:r w:rsidRPr="003E0C42">
        <w:t>S.Amdt</w:t>
      </w:r>
      <w:proofErr w:type="spellEnd"/>
      <w:r w:rsidRPr="003E0C42">
        <w:t>. 4868, H.R. 5631, 109</w:t>
      </w:r>
      <w:r w:rsidRPr="003E0C42">
        <w:rPr>
          <w:vertAlign w:val="superscript"/>
        </w:rPr>
        <w:t>th</w:t>
      </w:r>
      <w:r w:rsidRPr="003E0C42">
        <w:t xml:space="preserve"> Congress, </w:t>
      </w:r>
      <w:hyperlink r:id="rId610" w:history="1">
        <w:r w:rsidRPr="003E0C42">
          <w:rPr>
            <w:rStyle w:val="Hyperlink"/>
          </w:rPr>
          <w:t>8/3/06</w:t>
        </w:r>
      </w:hyperlink>
      <w:r w:rsidRPr="003E0C42">
        <w:t>]</w:t>
      </w:r>
    </w:p>
    <w:p w:rsidR="006A5027" w:rsidRPr="003E0C42" w:rsidRDefault="006A5027" w:rsidP="006A5027">
      <w:pPr>
        <w:rPr>
          <w:b/>
        </w:rPr>
      </w:pPr>
    </w:p>
    <w:p w:rsidR="006A5027" w:rsidRPr="006A5027" w:rsidRDefault="008B3DF3" w:rsidP="006A5027">
      <w:r w:rsidRPr="008B3DF3">
        <w:rPr>
          <w:b/>
          <w:u w:val="single"/>
        </w:rPr>
        <w:t>Yahoo</w:t>
      </w:r>
      <w:r>
        <w:rPr>
          <w:b/>
        </w:rPr>
        <w:t xml:space="preserve">: </w:t>
      </w:r>
      <w:r w:rsidR="006A5027" w:rsidRPr="003E0C42">
        <w:rPr>
          <w:b/>
        </w:rPr>
        <w:t xml:space="preserve">As </w:t>
      </w:r>
      <w:r w:rsidRPr="003E0C42">
        <w:rPr>
          <w:b/>
        </w:rPr>
        <w:t xml:space="preserve">Senator, </w:t>
      </w:r>
      <w:r>
        <w:rPr>
          <w:b/>
        </w:rPr>
        <w:t xml:space="preserve">Clinton </w:t>
      </w:r>
      <w:r w:rsidRPr="003E0C42">
        <w:rPr>
          <w:b/>
        </w:rPr>
        <w:t xml:space="preserve">Worked With </w:t>
      </w:r>
      <w:r w:rsidR="006A5027" w:rsidRPr="003E0C42">
        <w:rPr>
          <w:b/>
        </w:rPr>
        <w:t xml:space="preserve">Lindsey Graham </w:t>
      </w:r>
      <w:r w:rsidRPr="003E0C42">
        <w:rPr>
          <w:b/>
        </w:rPr>
        <w:t xml:space="preserve">To “Expand Veterans’ Health Benefits To Reservists And </w:t>
      </w:r>
      <w:r w:rsidR="006A5027" w:rsidRPr="003E0C42">
        <w:rPr>
          <w:b/>
        </w:rPr>
        <w:t xml:space="preserve">National Guard </w:t>
      </w:r>
      <w:r w:rsidRPr="003E0C42">
        <w:rPr>
          <w:b/>
        </w:rPr>
        <w:t xml:space="preserve">Members.” </w:t>
      </w:r>
      <w:r w:rsidR="006A5027" w:rsidRPr="003E0C42">
        <w:t xml:space="preserve">[Yahoo, </w:t>
      </w:r>
      <w:hyperlink r:id="rId611" w:history="1">
        <w:r w:rsidR="006A5027" w:rsidRPr="003E0C42">
          <w:rPr>
            <w:rStyle w:val="Hyperlink"/>
          </w:rPr>
          <w:t>4/12/15</w:t>
        </w:r>
      </w:hyperlink>
      <w:r w:rsidR="006A5027" w:rsidRPr="003E0C42">
        <w:t>]</w:t>
      </w:r>
    </w:p>
    <w:p w:rsidR="00746A19" w:rsidRDefault="00746A19" w:rsidP="00746A19"/>
    <w:p w:rsidR="00B038D7" w:rsidRDefault="00B038D7" w:rsidP="004702A7">
      <w:pPr>
        <w:pStyle w:val="Heading1"/>
      </w:pPr>
      <w:r>
        <w:t>VOTING RIGHTS</w:t>
      </w:r>
      <w:bookmarkEnd w:id="213"/>
    </w:p>
    <w:p w:rsidR="00B038D7" w:rsidRDefault="00B038D7" w:rsidP="00B038D7"/>
    <w:p w:rsidR="00DB5FAE" w:rsidRDefault="00DB5FAE" w:rsidP="00DB5FAE">
      <w:pPr>
        <w:pStyle w:val="Heading2"/>
      </w:pPr>
      <w:r>
        <w:t>AUTOMATIC VOTER REGISTRATION</w:t>
      </w:r>
    </w:p>
    <w:p w:rsidR="00DB5FAE" w:rsidRDefault="00DB5FAE" w:rsidP="00B038D7">
      <w:pPr>
        <w:rPr>
          <w:b/>
        </w:rPr>
      </w:pPr>
    </w:p>
    <w:p w:rsidR="00B038D7" w:rsidRDefault="00B038D7" w:rsidP="00B038D7">
      <w:r>
        <w:rPr>
          <w:b/>
        </w:rPr>
        <w:t xml:space="preserve">Secretary Clinton: </w:t>
      </w:r>
      <w:r w:rsidRPr="006736C2">
        <w:rPr>
          <w:b/>
        </w:rPr>
        <w:t xml:space="preserve">“I Think Every 18-Year-Old Should Be Automatically Registered To Vote </w:t>
      </w:r>
      <w:proofErr w:type="gramStart"/>
      <w:r w:rsidRPr="006736C2">
        <w:rPr>
          <w:b/>
        </w:rPr>
        <w:t>Upon</w:t>
      </w:r>
      <w:proofErr w:type="gramEnd"/>
      <w:r w:rsidRPr="006736C2">
        <w:rPr>
          <w:b/>
        </w:rPr>
        <w:t xml:space="preserve"> Turning 18</w:t>
      </w:r>
      <w:r>
        <w:t xml:space="preserve">.” [Fireside Chat, Talks at Google, </w:t>
      </w:r>
      <w:hyperlink r:id="rId612" w:anchor="t=3629" w:history="1">
        <w:r w:rsidRPr="006736C2">
          <w:rPr>
            <w:rStyle w:val="Hyperlink"/>
          </w:rPr>
          <w:t>7/21/14</w:t>
        </w:r>
      </w:hyperlink>
      <w:r>
        <w:t>]</w:t>
      </w:r>
    </w:p>
    <w:p w:rsidR="00DB5FAE" w:rsidRDefault="00DB5FAE" w:rsidP="00B038D7"/>
    <w:p w:rsidR="00DB5FAE" w:rsidRDefault="00DB5FAE" w:rsidP="00DB5FAE">
      <w:pPr>
        <w:pStyle w:val="Heading2"/>
      </w:pPr>
      <w:r>
        <w:t>VOTER ID</w:t>
      </w:r>
    </w:p>
    <w:p w:rsidR="00DB5FAE" w:rsidRDefault="00DB5FAE" w:rsidP="00DB5FAE"/>
    <w:p w:rsidR="00DB5FAE" w:rsidRDefault="00DB5FAE" w:rsidP="00DB5FAE">
      <w:r>
        <w:rPr>
          <w:b/>
        </w:rPr>
        <w:t>Secretary Clinton</w:t>
      </w:r>
      <w:r w:rsidRPr="00E047AC">
        <w:rPr>
          <w:b/>
        </w:rPr>
        <w:t xml:space="preserve"> Opposed Voter ID Laws.</w:t>
      </w:r>
      <w:r>
        <w:t xml:space="preserve"> [Politico, </w:t>
      </w:r>
      <w:hyperlink r:id="rId613" w:history="1">
        <w:r w:rsidRPr="006112E9">
          <w:rPr>
            <w:rStyle w:val="Hyperlink"/>
          </w:rPr>
          <w:t>8/13/13</w:t>
        </w:r>
      </w:hyperlink>
      <w:r>
        <w:t>]</w:t>
      </w:r>
    </w:p>
    <w:p w:rsidR="00DB5FAE" w:rsidRDefault="00DB5FAE" w:rsidP="00DB5FAE"/>
    <w:p w:rsidR="00DB5FAE" w:rsidRPr="006112E9" w:rsidRDefault="00DB5FAE" w:rsidP="00DB5FAE">
      <w:r>
        <w:rPr>
          <w:b/>
        </w:rPr>
        <w:t>2007: Then-Senator Clinton</w:t>
      </w:r>
      <w:r w:rsidRPr="00E047AC">
        <w:rPr>
          <w:b/>
        </w:rPr>
        <w:t xml:space="preserve"> </w:t>
      </w:r>
      <w:r w:rsidRPr="00D3717F">
        <w:rPr>
          <w:b/>
        </w:rPr>
        <w:t>Voted Against Bill To Require Photo Ids For Federal Elections.</w:t>
      </w:r>
      <w:r>
        <w:t xml:space="preserve"> [</w:t>
      </w:r>
      <w:proofErr w:type="spellStart"/>
      <w:r>
        <w:t>S.Amdt</w:t>
      </w:r>
      <w:proofErr w:type="spellEnd"/>
      <w:r>
        <w:t xml:space="preserve">. 1170, </w:t>
      </w:r>
      <w:proofErr w:type="spellStart"/>
      <w:r>
        <w:t>S.Amdt</w:t>
      </w:r>
      <w:proofErr w:type="spellEnd"/>
      <w:r>
        <w:t>. 1150, S.1348, Vote 184, 110</w:t>
      </w:r>
      <w:r w:rsidRPr="004D2534">
        <w:rPr>
          <w:vertAlign w:val="superscript"/>
        </w:rPr>
        <w:t>th</w:t>
      </w:r>
      <w:r>
        <w:t xml:space="preserve"> Congress, </w:t>
      </w:r>
      <w:hyperlink r:id="rId614" w:history="1">
        <w:r w:rsidRPr="00D3717F">
          <w:rPr>
            <w:rStyle w:val="Hyperlink"/>
          </w:rPr>
          <w:t>6/5/07</w:t>
        </w:r>
      </w:hyperlink>
      <w:r>
        <w:t>]</w:t>
      </w:r>
    </w:p>
    <w:p w:rsidR="00E47E17" w:rsidRDefault="00E47E17" w:rsidP="00B038D7"/>
    <w:p w:rsidR="00E47E17" w:rsidRDefault="00E47E17" w:rsidP="00E47E17">
      <w:pPr>
        <w:pStyle w:val="Heading1"/>
      </w:pPr>
      <w:bookmarkStart w:id="228" w:name="_Toc422218246"/>
      <w:r>
        <w:t>WOMEN</w:t>
      </w:r>
      <w:bookmarkEnd w:id="228"/>
    </w:p>
    <w:p w:rsidR="00E47E17" w:rsidRDefault="00E47E17" w:rsidP="00E47E17"/>
    <w:p w:rsidR="008865B6" w:rsidRDefault="008865B6" w:rsidP="008865B6">
      <w:pPr>
        <w:pStyle w:val="Heading2"/>
      </w:pPr>
      <w:r>
        <w:t>HOBBY LOBBY</w:t>
      </w:r>
    </w:p>
    <w:p w:rsidR="008865B6" w:rsidRDefault="008865B6" w:rsidP="00E47E17"/>
    <w:p w:rsidR="008865B6" w:rsidRPr="008865B6" w:rsidRDefault="008865B6" w:rsidP="00E47E17">
      <w:pPr>
        <w:rPr>
          <w:b/>
        </w:rPr>
      </w:pPr>
      <w:r>
        <w:rPr>
          <w:b/>
        </w:rPr>
        <w:t xml:space="preserve">Secretary Clinton Opposed </w:t>
      </w:r>
      <w:proofErr w:type="gramStart"/>
      <w:r>
        <w:rPr>
          <w:b/>
        </w:rPr>
        <w:t>The</w:t>
      </w:r>
      <w:proofErr w:type="gramEnd"/>
      <w:r>
        <w:rPr>
          <w:b/>
        </w:rPr>
        <w:t xml:space="preserve"> Supreme Court’s ‘</w:t>
      </w:r>
      <w:r w:rsidRPr="00124115">
        <w:rPr>
          <w:b/>
        </w:rPr>
        <w:t>Hobby Lobby</w:t>
      </w:r>
      <w:r>
        <w:rPr>
          <w:b/>
        </w:rPr>
        <w:t>’</w:t>
      </w:r>
      <w:r w:rsidRPr="00124115">
        <w:rPr>
          <w:b/>
        </w:rPr>
        <w:t xml:space="preserve"> </w:t>
      </w:r>
      <w:r>
        <w:rPr>
          <w:b/>
        </w:rPr>
        <w:t>R</w:t>
      </w:r>
      <w:r w:rsidRPr="00124115">
        <w:rPr>
          <w:b/>
        </w:rPr>
        <w:t>uling.</w:t>
      </w:r>
      <w:r>
        <w:t xml:space="preserve"> [CBS News, </w:t>
      </w:r>
      <w:hyperlink r:id="rId615" w:history="1">
        <w:r w:rsidRPr="00124115">
          <w:rPr>
            <w:rStyle w:val="Hyperlink"/>
          </w:rPr>
          <w:t>9/19/14</w:t>
        </w:r>
      </w:hyperlink>
      <w:r>
        <w:t>]</w:t>
      </w:r>
    </w:p>
    <w:p w:rsidR="008865B6" w:rsidRDefault="008865B6" w:rsidP="00E47E17"/>
    <w:p w:rsidR="00E47E17" w:rsidRDefault="00E47E17" w:rsidP="00E47E17">
      <w:pPr>
        <w:pStyle w:val="Heading2"/>
      </w:pPr>
      <w:bookmarkStart w:id="229" w:name="_Toc422218247"/>
      <w:r w:rsidRPr="003B613C">
        <w:t>EQUAL PAY</w:t>
      </w:r>
      <w:bookmarkEnd w:id="229"/>
    </w:p>
    <w:p w:rsidR="00E47E17" w:rsidRDefault="00E47E17" w:rsidP="00E47E17">
      <w:pPr>
        <w:tabs>
          <w:tab w:val="center" w:pos="4680"/>
        </w:tabs>
      </w:pPr>
    </w:p>
    <w:p w:rsidR="00E47E17" w:rsidRDefault="00E47E17" w:rsidP="00E47E17">
      <w:pPr>
        <w:tabs>
          <w:tab w:val="center" w:pos="4680"/>
        </w:tabs>
      </w:pPr>
      <w:r w:rsidRPr="005B31E0">
        <w:rPr>
          <w:b/>
        </w:rPr>
        <w:t>Then-Senator Clinton Introduced The Paycheck Fairness Act In 2005 And 2007.</w:t>
      </w:r>
      <w:r>
        <w:t xml:space="preserve"> [S.841, Library of Congress, </w:t>
      </w:r>
      <w:hyperlink r:id="rId616" w:history="1">
        <w:r w:rsidRPr="003B613C">
          <w:rPr>
            <w:rStyle w:val="Hyperlink"/>
          </w:rPr>
          <w:t>4/19/05</w:t>
        </w:r>
      </w:hyperlink>
      <w:r>
        <w:t xml:space="preserve">; S.766, Library of Congress, </w:t>
      </w:r>
      <w:hyperlink r:id="rId617" w:history="1">
        <w:r w:rsidRPr="003B613C">
          <w:rPr>
            <w:rStyle w:val="Hyperlink"/>
          </w:rPr>
          <w:t>3/6/07</w:t>
        </w:r>
      </w:hyperlink>
      <w:r>
        <w:t>]</w:t>
      </w:r>
    </w:p>
    <w:p w:rsidR="00E47E17" w:rsidRDefault="00E47E17" w:rsidP="00E47E17">
      <w:pPr>
        <w:tabs>
          <w:tab w:val="center" w:pos="4680"/>
        </w:tabs>
      </w:pPr>
    </w:p>
    <w:p w:rsidR="00E47E17" w:rsidRDefault="00E47E17" w:rsidP="00E47E17">
      <w:pPr>
        <w:tabs>
          <w:tab w:val="center" w:pos="4680"/>
        </w:tabs>
      </w:pPr>
      <w:r w:rsidRPr="005B31E0">
        <w:rPr>
          <w:b/>
        </w:rPr>
        <w:t>Then-Senator Clinton Co-Sponsored The Lilly Ledbetter Fair Pay Act Of 2009.</w:t>
      </w:r>
      <w:r>
        <w:t xml:space="preserve"> [S.181, Library of Congress, </w:t>
      </w:r>
      <w:hyperlink r:id="rId618" w:history="1">
        <w:r w:rsidRPr="005B31E0">
          <w:rPr>
            <w:rStyle w:val="Hyperlink"/>
          </w:rPr>
          <w:t>1/8/09</w:t>
        </w:r>
      </w:hyperlink>
      <w:r>
        <w:t>]</w:t>
      </w:r>
    </w:p>
    <w:p w:rsidR="00746A19" w:rsidRDefault="00746A19" w:rsidP="00E47E17">
      <w:pPr>
        <w:tabs>
          <w:tab w:val="center" w:pos="4680"/>
        </w:tabs>
      </w:pPr>
    </w:p>
    <w:p w:rsidR="00746A19" w:rsidRDefault="00746A19" w:rsidP="00746A19">
      <w:pPr>
        <w:pStyle w:val="Heading2"/>
      </w:pPr>
      <w:r>
        <w:t>VIOLENCE AGAINST WOMEN ACT</w:t>
      </w:r>
    </w:p>
    <w:p w:rsidR="00746A19" w:rsidRDefault="00746A19" w:rsidP="00746A19"/>
    <w:p w:rsidR="00746A19" w:rsidRDefault="00746A19" w:rsidP="00746A19">
      <w:r>
        <w:rPr>
          <w:b/>
        </w:rPr>
        <w:t>Secretary Clinton Supported The Violence Against Women Act</w:t>
      </w:r>
      <w:r w:rsidRPr="00124115">
        <w:rPr>
          <w:b/>
        </w:rPr>
        <w:t>.</w:t>
      </w:r>
      <w:r>
        <w:rPr>
          <w:b/>
        </w:rPr>
        <w:t xml:space="preserve"> </w:t>
      </w:r>
      <w:r>
        <w:t xml:space="preserve">[New York Times, </w:t>
      </w:r>
      <w:hyperlink r:id="rId619" w:history="1">
        <w:r w:rsidRPr="00D061B3">
          <w:rPr>
            <w:rStyle w:val="Hyperlink"/>
          </w:rPr>
          <w:t>4/2/13</w:t>
        </w:r>
      </w:hyperlink>
      <w:r>
        <w:t>]</w:t>
      </w:r>
      <w:r w:rsidRPr="00124115">
        <w:rPr>
          <w:b/>
        </w:rPr>
        <w:t xml:space="preserve"> </w:t>
      </w:r>
    </w:p>
    <w:p w:rsidR="00746A19" w:rsidRDefault="00746A19" w:rsidP="00746A19"/>
    <w:p w:rsidR="00746A19" w:rsidRDefault="00746A19" w:rsidP="00746A19">
      <w:r>
        <w:rPr>
          <w:b/>
        </w:rPr>
        <w:t xml:space="preserve">2005: Violence Against Women Act </w:t>
      </w:r>
      <w:r w:rsidRPr="00124115">
        <w:rPr>
          <w:b/>
        </w:rPr>
        <w:t>Reauthorization Passed The Senate By Unanimous Consent.</w:t>
      </w:r>
      <w:r>
        <w:rPr>
          <w:b/>
        </w:rPr>
        <w:t xml:space="preserve"> </w:t>
      </w:r>
      <w:r>
        <w:t>[H.R. 3402, 109</w:t>
      </w:r>
      <w:r w:rsidRPr="00473752">
        <w:rPr>
          <w:vertAlign w:val="superscript"/>
        </w:rPr>
        <w:t>th</w:t>
      </w:r>
      <w:r>
        <w:t xml:space="preserve"> Congress</w:t>
      </w:r>
      <w:proofErr w:type="gramStart"/>
      <w:r>
        <w:t xml:space="preserve">,  </w:t>
      </w:r>
      <w:proofErr w:type="gramEnd"/>
      <w:hyperlink r:id="rId620" w:history="1">
        <w:r w:rsidRPr="00D061B3">
          <w:rPr>
            <w:rStyle w:val="Hyperlink"/>
          </w:rPr>
          <w:t>12/16/05</w:t>
        </w:r>
      </w:hyperlink>
      <w:r>
        <w:t>]</w:t>
      </w:r>
    </w:p>
    <w:p w:rsidR="00746A19" w:rsidRDefault="00746A19" w:rsidP="00746A19"/>
    <w:p w:rsidR="00746A19" w:rsidRPr="00746A19" w:rsidRDefault="00746A19" w:rsidP="00746A19">
      <w:r>
        <w:rPr>
          <w:b/>
        </w:rPr>
        <w:t xml:space="preserve">1994: </w:t>
      </w:r>
      <w:r w:rsidRPr="00164E9A">
        <w:rPr>
          <w:b/>
        </w:rPr>
        <w:t xml:space="preserve">Bill Clinton </w:t>
      </w:r>
      <w:r>
        <w:rPr>
          <w:b/>
        </w:rPr>
        <w:t>S</w:t>
      </w:r>
      <w:r w:rsidRPr="00164E9A">
        <w:rPr>
          <w:b/>
        </w:rPr>
        <w:t xml:space="preserve">igned </w:t>
      </w:r>
      <w:r>
        <w:rPr>
          <w:b/>
        </w:rPr>
        <w:t>The O</w:t>
      </w:r>
      <w:r w:rsidRPr="00164E9A">
        <w:rPr>
          <w:b/>
        </w:rPr>
        <w:t>riginal V</w:t>
      </w:r>
      <w:r>
        <w:rPr>
          <w:b/>
        </w:rPr>
        <w:t>iolence Against Women Act</w:t>
      </w:r>
      <w:r w:rsidRPr="00164E9A">
        <w:rPr>
          <w:b/>
        </w:rPr>
        <w:t>.</w:t>
      </w:r>
      <w:r>
        <w:rPr>
          <w:b/>
        </w:rPr>
        <w:t xml:space="preserve"> </w:t>
      </w:r>
      <w:r>
        <w:t xml:space="preserve">[White House, </w:t>
      </w:r>
      <w:hyperlink r:id="rId621" w:history="1">
        <w:r w:rsidRPr="00164E9A">
          <w:rPr>
            <w:rStyle w:val="Hyperlink"/>
          </w:rPr>
          <w:t>9/17/12</w:t>
        </w:r>
      </w:hyperlink>
      <w:r>
        <w:t>]</w:t>
      </w:r>
    </w:p>
    <w:p w:rsidR="0087029C" w:rsidRDefault="0087029C" w:rsidP="00B038D7"/>
    <w:sectPr w:rsidR="0087029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0" w:author="Smith, Lauren" w:date="2015-06-16T18:07:00Z" w:initials="SL">
    <w:p w:rsidR="00E9536E" w:rsidRDefault="00E9536E" w:rsidP="00746A19">
      <w:pPr>
        <w:pStyle w:val="CommentText"/>
      </w:pPr>
      <w:r>
        <w:rPr>
          <w:rStyle w:val="CommentReference"/>
        </w:rPr>
        <w:annotationRef/>
      </w:r>
      <w:r>
        <w:t>We’re flagging some positive Libya coverage here</w:t>
      </w:r>
    </w:p>
  </w:comment>
  <w:comment w:id="192" w:author="Brinster, Jeremy" w:date="2015-06-16T18:07:00Z" w:initials="BJ">
    <w:p w:rsidR="00E9536E" w:rsidRDefault="00E9536E" w:rsidP="00746A19">
      <w:pPr>
        <w:pStyle w:val="CommentText"/>
      </w:pPr>
      <w:r>
        <w:rPr>
          <w:rStyle w:val="CommentReference"/>
        </w:rPr>
        <w:annotationRef/>
      </w:r>
      <w:r>
        <w:t>She clearly didn’t succeed at the time. She also opposed swapping Gross in exchange for five spies</w:t>
      </w:r>
    </w:p>
  </w:comment>
  <w:comment w:id="200" w:author="Brinster, Jeremy" w:date="2015-06-15T18:21:00Z" w:initials="BJ">
    <w:p w:rsidR="00E9536E" w:rsidRDefault="00E9536E" w:rsidP="00567DFC">
      <w:pPr>
        <w:pStyle w:val="CommentText"/>
      </w:pPr>
      <w:r>
        <w:rPr>
          <w:rStyle w:val="CommentReference"/>
        </w:rPr>
        <w:annotationRef/>
      </w:r>
      <w:r>
        <w:t>This is an accomplishment that unraveled a bit in 2014, but was noted frequently during her book tour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36E" w:rsidRDefault="00E9536E" w:rsidP="004857E4">
      <w:r>
        <w:separator/>
      </w:r>
    </w:p>
  </w:endnote>
  <w:endnote w:type="continuationSeparator" w:id="0">
    <w:p w:rsidR="00E9536E" w:rsidRDefault="00E9536E" w:rsidP="00485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36E" w:rsidRDefault="00E9536E" w:rsidP="004857E4">
      <w:r>
        <w:separator/>
      </w:r>
    </w:p>
  </w:footnote>
  <w:footnote w:type="continuationSeparator" w:id="0">
    <w:p w:rsidR="00E9536E" w:rsidRDefault="00E9536E" w:rsidP="00485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4C0F"/>
    <w:multiLevelType w:val="hybridMultilevel"/>
    <w:tmpl w:val="40C2E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B72CC"/>
    <w:multiLevelType w:val="hybridMultilevel"/>
    <w:tmpl w:val="A8E8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40D81"/>
    <w:multiLevelType w:val="hybridMultilevel"/>
    <w:tmpl w:val="8040B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D048B"/>
    <w:multiLevelType w:val="hybridMultilevel"/>
    <w:tmpl w:val="5DBA02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8335FB8"/>
    <w:multiLevelType w:val="hybridMultilevel"/>
    <w:tmpl w:val="CECCF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B2B4330"/>
    <w:multiLevelType w:val="hybridMultilevel"/>
    <w:tmpl w:val="16FE7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0A14196"/>
    <w:multiLevelType w:val="hybridMultilevel"/>
    <w:tmpl w:val="A11C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9F0A5E"/>
    <w:multiLevelType w:val="hybridMultilevel"/>
    <w:tmpl w:val="B5947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5"/>
  </w:num>
  <w:num w:numId="3">
    <w:abstractNumId w:val="5"/>
  </w:num>
  <w:num w:numId="4">
    <w:abstractNumId w:val="4"/>
  </w:num>
  <w:num w:numId="5">
    <w:abstractNumId w:val="7"/>
  </w:num>
  <w:num w:numId="6">
    <w:abstractNumId w:val="8"/>
  </w:num>
  <w:num w:numId="7">
    <w:abstractNumId w:val="3"/>
  </w:num>
  <w:num w:numId="8">
    <w:abstractNumId w:val="6"/>
  </w:num>
  <w:num w:numId="9">
    <w:abstractNumId w:val="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C4"/>
    <w:rsid w:val="00013315"/>
    <w:rsid w:val="0004417F"/>
    <w:rsid w:val="00047E11"/>
    <w:rsid w:val="000526DD"/>
    <w:rsid w:val="00053C82"/>
    <w:rsid w:val="0007188A"/>
    <w:rsid w:val="000843EF"/>
    <w:rsid w:val="0009796E"/>
    <w:rsid w:val="000C11B7"/>
    <w:rsid w:val="000C176A"/>
    <w:rsid w:val="000E1C2F"/>
    <w:rsid w:val="001053D7"/>
    <w:rsid w:val="00140660"/>
    <w:rsid w:val="0015273B"/>
    <w:rsid w:val="00153953"/>
    <w:rsid w:val="00153D70"/>
    <w:rsid w:val="00161745"/>
    <w:rsid w:val="00172C6B"/>
    <w:rsid w:val="0018080C"/>
    <w:rsid w:val="001A5E86"/>
    <w:rsid w:val="001B35FC"/>
    <w:rsid w:val="001C2B02"/>
    <w:rsid w:val="001D0D55"/>
    <w:rsid w:val="001D2AC4"/>
    <w:rsid w:val="001F41B7"/>
    <w:rsid w:val="002173EF"/>
    <w:rsid w:val="0024464B"/>
    <w:rsid w:val="00257015"/>
    <w:rsid w:val="0027397D"/>
    <w:rsid w:val="002856D9"/>
    <w:rsid w:val="002C5C54"/>
    <w:rsid w:val="002C68FF"/>
    <w:rsid w:val="002D2214"/>
    <w:rsid w:val="002D47FD"/>
    <w:rsid w:val="00323A18"/>
    <w:rsid w:val="00352567"/>
    <w:rsid w:val="003744C6"/>
    <w:rsid w:val="003B34BC"/>
    <w:rsid w:val="003B6189"/>
    <w:rsid w:val="003C129D"/>
    <w:rsid w:val="003E2FE0"/>
    <w:rsid w:val="003F20A7"/>
    <w:rsid w:val="003F7DAD"/>
    <w:rsid w:val="00406C46"/>
    <w:rsid w:val="00421E6E"/>
    <w:rsid w:val="0042633F"/>
    <w:rsid w:val="00427BBF"/>
    <w:rsid w:val="004438C8"/>
    <w:rsid w:val="00450B1C"/>
    <w:rsid w:val="0045518D"/>
    <w:rsid w:val="004702A7"/>
    <w:rsid w:val="004857E4"/>
    <w:rsid w:val="00496D4D"/>
    <w:rsid w:val="00497298"/>
    <w:rsid w:val="004C63B3"/>
    <w:rsid w:val="004D556B"/>
    <w:rsid w:val="00502D39"/>
    <w:rsid w:val="00513E78"/>
    <w:rsid w:val="00514482"/>
    <w:rsid w:val="005202A1"/>
    <w:rsid w:val="00567DFC"/>
    <w:rsid w:val="00576077"/>
    <w:rsid w:val="00582FBE"/>
    <w:rsid w:val="00583D74"/>
    <w:rsid w:val="00590A47"/>
    <w:rsid w:val="0059464C"/>
    <w:rsid w:val="005B2BE1"/>
    <w:rsid w:val="005C70F8"/>
    <w:rsid w:val="005C78A2"/>
    <w:rsid w:val="005F5294"/>
    <w:rsid w:val="005F5F19"/>
    <w:rsid w:val="005F77FF"/>
    <w:rsid w:val="00620A63"/>
    <w:rsid w:val="00640ED6"/>
    <w:rsid w:val="00652507"/>
    <w:rsid w:val="006803B8"/>
    <w:rsid w:val="00684B31"/>
    <w:rsid w:val="00687D5F"/>
    <w:rsid w:val="006A5027"/>
    <w:rsid w:val="006B0921"/>
    <w:rsid w:val="006B3D46"/>
    <w:rsid w:val="006D177C"/>
    <w:rsid w:val="006F23A5"/>
    <w:rsid w:val="006F448B"/>
    <w:rsid w:val="006F4BC2"/>
    <w:rsid w:val="00737900"/>
    <w:rsid w:val="007426C0"/>
    <w:rsid w:val="00746A19"/>
    <w:rsid w:val="0074762E"/>
    <w:rsid w:val="00770483"/>
    <w:rsid w:val="00774B85"/>
    <w:rsid w:val="007759DD"/>
    <w:rsid w:val="00775C6B"/>
    <w:rsid w:val="007816C4"/>
    <w:rsid w:val="007825CC"/>
    <w:rsid w:val="0078785D"/>
    <w:rsid w:val="007924AF"/>
    <w:rsid w:val="007A3238"/>
    <w:rsid w:val="007B7F28"/>
    <w:rsid w:val="007C33B1"/>
    <w:rsid w:val="007C378E"/>
    <w:rsid w:val="007E3647"/>
    <w:rsid w:val="00814E84"/>
    <w:rsid w:val="008177DD"/>
    <w:rsid w:val="008334EA"/>
    <w:rsid w:val="008372CE"/>
    <w:rsid w:val="00844BB2"/>
    <w:rsid w:val="00864BF0"/>
    <w:rsid w:val="0087029C"/>
    <w:rsid w:val="00875948"/>
    <w:rsid w:val="00883B67"/>
    <w:rsid w:val="008865B6"/>
    <w:rsid w:val="0088712C"/>
    <w:rsid w:val="00897261"/>
    <w:rsid w:val="008B3DF3"/>
    <w:rsid w:val="008D0840"/>
    <w:rsid w:val="008E5D54"/>
    <w:rsid w:val="008F57C4"/>
    <w:rsid w:val="008F580F"/>
    <w:rsid w:val="0090303F"/>
    <w:rsid w:val="00905A7E"/>
    <w:rsid w:val="00925E74"/>
    <w:rsid w:val="009342DB"/>
    <w:rsid w:val="009509C9"/>
    <w:rsid w:val="00956E32"/>
    <w:rsid w:val="00966BE9"/>
    <w:rsid w:val="00971184"/>
    <w:rsid w:val="009900BC"/>
    <w:rsid w:val="009A7C5D"/>
    <w:rsid w:val="009B1E00"/>
    <w:rsid w:val="009E2BA9"/>
    <w:rsid w:val="009F0A76"/>
    <w:rsid w:val="00A03CDB"/>
    <w:rsid w:val="00A06EED"/>
    <w:rsid w:val="00A328E9"/>
    <w:rsid w:val="00A33814"/>
    <w:rsid w:val="00A36EAD"/>
    <w:rsid w:val="00A47C0D"/>
    <w:rsid w:val="00A93FC6"/>
    <w:rsid w:val="00AD73BF"/>
    <w:rsid w:val="00AE61DA"/>
    <w:rsid w:val="00AF2788"/>
    <w:rsid w:val="00AF4BF7"/>
    <w:rsid w:val="00B038D7"/>
    <w:rsid w:val="00B06C46"/>
    <w:rsid w:val="00B178C0"/>
    <w:rsid w:val="00B22B05"/>
    <w:rsid w:val="00B4476A"/>
    <w:rsid w:val="00B47181"/>
    <w:rsid w:val="00B510A4"/>
    <w:rsid w:val="00B76EEB"/>
    <w:rsid w:val="00B80C5C"/>
    <w:rsid w:val="00B8667C"/>
    <w:rsid w:val="00B877B3"/>
    <w:rsid w:val="00BA4949"/>
    <w:rsid w:val="00BA5058"/>
    <w:rsid w:val="00BD11B5"/>
    <w:rsid w:val="00BE54C3"/>
    <w:rsid w:val="00C13EA4"/>
    <w:rsid w:val="00C4447C"/>
    <w:rsid w:val="00C6080C"/>
    <w:rsid w:val="00C67C04"/>
    <w:rsid w:val="00C84330"/>
    <w:rsid w:val="00CA2C1C"/>
    <w:rsid w:val="00CB5A5F"/>
    <w:rsid w:val="00CC189E"/>
    <w:rsid w:val="00CC193F"/>
    <w:rsid w:val="00CC72A3"/>
    <w:rsid w:val="00CE6375"/>
    <w:rsid w:val="00D149DE"/>
    <w:rsid w:val="00D16CD3"/>
    <w:rsid w:val="00D43F23"/>
    <w:rsid w:val="00DB5FAE"/>
    <w:rsid w:val="00DB67F4"/>
    <w:rsid w:val="00DB7E4F"/>
    <w:rsid w:val="00DC0DDC"/>
    <w:rsid w:val="00DC578F"/>
    <w:rsid w:val="00DE636D"/>
    <w:rsid w:val="00DF0071"/>
    <w:rsid w:val="00E11838"/>
    <w:rsid w:val="00E22DB7"/>
    <w:rsid w:val="00E27FDC"/>
    <w:rsid w:val="00E32493"/>
    <w:rsid w:val="00E33D06"/>
    <w:rsid w:val="00E47E17"/>
    <w:rsid w:val="00E52BBB"/>
    <w:rsid w:val="00E5638A"/>
    <w:rsid w:val="00E671FD"/>
    <w:rsid w:val="00E73A29"/>
    <w:rsid w:val="00E9536E"/>
    <w:rsid w:val="00EB3730"/>
    <w:rsid w:val="00EC1E3E"/>
    <w:rsid w:val="00EF5996"/>
    <w:rsid w:val="00EF6234"/>
    <w:rsid w:val="00F02EF9"/>
    <w:rsid w:val="00F07F25"/>
    <w:rsid w:val="00F16ED1"/>
    <w:rsid w:val="00F172C2"/>
    <w:rsid w:val="00F21080"/>
    <w:rsid w:val="00F31C63"/>
    <w:rsid w:val="00F430E7"/>
    <w:rsid w:val="00F507B4"/>
    <w:rsid w:val="00F608CB"/>
    <w:rsid w:val="00F60F43"/>
    <w:rsid w:val="00F80BB3"/>
    <w:rsid w:val="00F84FE8"/>
    <w:rsid w:val="00F948D5"/>
    <w:rsid w:val="00FA521A"/>
    <w:rsid w:val="00FA5D86"/>
    <w:rsid w:val="00FB2FC9"/>
    <w:rsid w:val="00FC22D1"/>
    <w:rsid w:val="00FE0A2F"/>
    <w:rsid w:val="00FE2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F20A7"/>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4702A7"/>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1C2B02"/>
    <w:pPr>
      <w:pBdr>
        <w:top w:val="single" w:sz="6" w:space="1" w:color="auto"/>
        <w:left w:val="single" w:sz="6" w:space="4" w:color="auto"/>
        <w:bottom w:val="single" w:sz="6" w:space="0" w:color="auto"/>
        <w:right w:val="single" w:sz="6" w:space="4" w:color="auto"/>
      </w:pBdr>
      <w:shd w:val="clear" w:color="auto" w:fill="D9D9D9" w:themeFill="background1" w:themeFillShade="D9"/>
      <w:jc w:val="center"/>
      <w:outlineLvl w:val="1"/>
    </w:pPr>
    <w:rPr>
      <w:rFonts w:eastAsiaTheme="majorEastAsia" w:cs="Arial"/>
      <w:b/>
      <w:sz w:val="24"/>
    </w:rPr>
  </w:style>
  <w:style w:type="paragraph" w:styleId="Heading3">
    <w:name w:val="heading 3"/>
    <w:basedOn w:val="Normal"/>
    <w:next w:val="Normal"/>
    <w:link w:val="Heading3Char"/>
    <w:qFormat/>
    <w:rsid w:val="003F20A7"/>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3F20A7"/>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3F20A7"/>
    <w:pPr>
      <w:numPr>
        <w:numId w:val="1"/>
      </w:numPr>
    </w:pPr>
    <w:rPr>
      <w:szCs w:val="24"/>
    </w:rPr>
  </w:style>
  <w:style w:type="character" w:customStyle="1" w:styleId="Sub-BulletChar">
    <w:name w:val="Sub-Bullet Char"/>
    <w:basedOn w:val="DefaultParagraphFont"/>
    <w:link w:val="Sub-Bullet"/>
    <w:rsid w:val="003F20A7"/>
    <w:rPr>
      <w:rFonts w:ascii="Arial" w:hAnsi="Arial"/>
      <w:sz w:val="20"/>
      <w:szCs w:val="24"/>
    </w:rPr>
  </w:style>
  <w:style w:type="paragraph" w:styleId="ListParagraph">
    <w:name w:val="List Paragraph"/>
    <w:basedOn w:val="Normal"/>
    <w:uiPriority w:val="34"/>
    <w:qFormat/>
    <w:rsid w:val="002173EF"/>
    <w:pPr>
      <w:ind w:left="720"/>
    </w:pPr>
  </w:style>
  <w:style w:type="character" w:customStyle="1" w:styleId="Heading1Char">
    <w:name w:val="Heading 1 Char"/>
    <w:basedOn w:val="DefaultParagraphFont"/>
    <w:link w:val="Heading1"/>
    <w:rsid w:val="004702A7"/>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1C2B02"/>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3F20A7"/>
    <w:rPr>
      <w:rFonts w:ascii="Arial" w:eastAsiaTheme="majorEastAsia" w:hAnsi="Arial" w:cs="Arial"/>
      <w:b/>
      <w:bCs/>
      <w:sz w:val="24"/>
      <w:szCs w:val="26"/>
    </w:rPr>
  </w:style>
  <w:style w:type="character" w:customStyle="1" w:styleId="Heading4Char">
    <w:name w:val="Heading 4 Char"/>
    <w:basedOn w:val="DefaultParagraphFont"/>
    <w:link w:val="Heading4"/>
    <w:rsid w:val="003F20A7"/>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3F20A7"/>
    <w:pPr>
      <w:ind w:left="0"/>
    </w:pPr>
    <w:rPr>
      <w:b/>
      <w:bCs/>
      <w:caps/>
      <w:sz w:val="24"/>
    </w:rPr>
  </w:style>
  <w:style w:type="character" w:customStyle="1" w:styleId="TOC1Char">
    <w:name w:val="TOC 1 Char"/>
    <w:basedOn w:val="TOC2Char"/>
    <w:link w:val="TOC1"/>
    <w:uiPriority w:val="39"/>
    <w:rsid w:val="003F20A7"/>
    <w:rPr>
      <w:rFonts w:cs="Arial"/>
      <w:b/>
      <w:bCs/>
      <w:caps/>
      <w:smallCaps/>
      <w:noProof/>
      <w:sz w:val="24"/>
      <w:szCs w:val="20"/>
    </w:rPr>
  </w:style>
  <w:style w:type="paragraph" w:styleId="TOC2">
    <w:name w:val="toc 2"/>
    <w:basedOn w:val="Normal"/>
    <w:next w:val="Normal"/>
    <w:link w:val="TOC2Char"/>
    <w:autoRedefine/>
    <w:uiPriority w:val="39"/>
    <w:qFormat/>
    <w:rsid w:val="003F20A7"/>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3F20A7"/>
    <w:rPr>
      <w:rFonts w:cs="Arial"/>
      <w:smallCaps/>
      <w:noProof/>
      <w:szCs w:val="20"/>
    </w:rPr>
  </w:style>
  <w:style w:type="paragraph" w:styleId="TOC3">
    <w:name w:val="toc 3"/>
    <w:basedOn w:val="Normal"/>
    <w:next w:val="Normal"/>
    <w:autoRedefine/>
    <w:uiPriority w:val="39"/>
    <w:unhideWhenUsed/>
    <w:qFormat/>
    <w:rsid w:val="003F20A7"/>
    <w:pPr>
      <w:ind w:left="480"/>
    </w:pPr>
    <w:rPr>
      <w:rFonts w:ascii="Calibri" w:hAnsi="Calibri"/>
      <w:i/>
      <w:iCs/>
      <w:szCs w:val="20"/>
    </w:rPr>
  </w:style>
  <w:style w:type="paragraph" w:styleId="TOCHeading">
    <w:name w:val="TOC Heading"/>
    <w:basedOn w:val="Heading1"/>
    <w:next w:val="Normal"/>
    <w:uiPriority w:val="39"/>
    <w:qFormat/>
    <w:rsid w:val="003F20A7"/>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5B2BE1"/>
    <w:rPr>
      <w:color w:val="0000FF" w:themeColor="hyperlink"/>
      <w:u w:val="single"/>
    </w:rPr>
  </w:style>
  <w:style w:type="character" w:styleId="FollowedHyperlink">
    <w:name w:val="FollowedHyperlink"/>
    <w:basedOn w:val="DefaultParagraphFont"/>
    <w:uiPriority w:val="99"/>
    <w:semiHidden/>
    <w:unhideWhenUsed/>
    <w:rsid w:val="00C13EA4"/>
    <w:rPr>
      <w:color w:val="800080" w:themeColor="followedHyperlink"/>
      <w:u w:val="single"/>
    </w:rPr>
  </w:style>
  <w:style w:type="paragraph" w:customStyle="1" w:styleId="Headline">
    <w:name w:val="Headline"/>
    <w:basedOn w:val="Normal"/>
    <w:link w:val="HeadlineChar"/>
    <w:qFormat/>
    <w:rsid w:val="00C4447C"/>
    <w:pPr>
      <w:jc w:val="both"/>
    </w:pPr>
    <w:rPr>
      <w:b/>
    </w:rPr>
  </w:style>
  <w:style w:type="character" w:customStyle="1" w:styleId="HeadlineChar">
    <w:name w:val="Headline Char"/>
    <w:basedOn w:val="DefaultParagraphFont"/>
    <w:link w:val="Headline"/>
    <w:rsid w:val="00C4447C"/>
    <w:rPr>
      <w:rFonts w:ascii="Arial" w:hAnsi="Arial"/>
      <w:b/>
      <w:sz w:val="20"/>
    </w:rPr>
  </w:style>
  <w:style w:type="paragraph" w:customStyle="1" w:styleId="Body">
    <w:name w:val="Body"/>
    <w:basedOn w:val="Normal"/>
    <w:link w:val="BodyChar"/>
    <w:qFormat/>
    <w:rsid w:val="007B7F28"/>
    <w:pPr>
      <w:jc w:val="both"/>
    </w:pPr>
  </w:style>
  <w:style w:type="character" w:customStyle="1" w:styleId="BodyChar">
    <w:name w:val="Body Char"/>
    <w:basedOn w:val="DefaultParagraphFont"/>
    <w:link w:val="Body"/>
    <w:rsid w:val="007B7F28"/>
    <w:rPr>
      <w:rFonts w:ascii="Arial" w:hAnsi="Arial"/>
      <w:sz w:val="20"/>
    </w:rPr>
  </w:style>
  <w:style w:type="table" w:styleId="TableGrid">
    <w:name w:val="Table Grid"/>
    <w:basedOn w:val="TableNormal"/>
    <w:uiPriority w:val="59"/>
    <w:rsid w:val="00903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7DFC"/>
    <w:rPr>
      <w:sz w:val="16"/>
      <w:szCs w:val="16"/>
    </w:rPr>
  </w:style>
  <w:style w:type="paragraph" w:styleId="CommentText">
    <w:name w:val="annotation text"/>
    <w:basedOn w:val="Normal"/>
    <w:link w:val="CommentTextChar"/>
    <w:uiPriority w:val="99"/>
    <w:semiHidden/>
    <w:unhideWhenUsed/>
    <w:rsid w:val="00567DFC"/>
    <w:rPr>
      <w:szCs w:val="20"/>
    </w:rPr>
  </w:style>
  <w:style w:type="character" w:customStyle="1" w:styleId="CommentTextChar">
    <w:name w:val="Comment Text Char"/>
    <w:basedOn w:val="DefaultParagraphFont"/>
    <w:link w:val="CommentText"/>
    <w:uiPriority w:val="99"/>
    <w:semiHidden/>
    <w:rsid w:val="00567DFC"/>
    <w:rPr>
      <w:rFonts w:ascii="Arial" w:hAnsi="Arial"/>
      <w:sz w:val="20"/>
      <w:szCs w:val="20"/>
    </w:rPr>
  </w:style>
  <w:style w:type="paragraph" w:styleId="BalloonText">
    <w:name w:val="Balloon Text"/>
    <w:basedOn w:val="Normal"/>
    <w:link w:val="BalloonTextChar"/>
    <w:uiPriority w:val="99"/>
    <w:semiHidden/>
    <w:unhideWhenUsed/>
    <w:rsid w:val="00567DFC"/>
    <w:rPr>
      <w:rFonts w:ascii="Tahoma" w:hAnsi="Tahoma" w:cs="Tahoma"/>
      <w:sz w:val="16"/>
      <w:szCs w:val="16"/>
    </w:rPr>
  </w:style>
  <w:style w:type="character" w:customStyle="1" w:styleId="BalloonTextChar">
    <w:name w:val="Balloon Text Char"/>
    <w:basedOn w:val="DefaultParagraphFont"/>
    <w:link w:val="BalloonText"/>
    <w:uiPriority w:val="99"/>
    <w:semiHidden/>
    <w:rsid w:val="00567DFC"/>
    <w:rPr>
      <w:rFonts w:ascii="Tahoma" w:hAnsi="Tahoma" w:cs="Tahoma"/>
      <w:sz w:val="16"/>
      <w:szCs w:val="16"/>
    </w:rPr>
  </w:style>
  <w:style w:type="paragraph" w:styleId="TOC4">
    <w:name w:val="toc 4"/>
    <w:basedOn w:val="Normal"/>
    <w:next w:val="Normal"/>
    <w:autoRedefine/>
    <w:uiPriority w:val="39"/>
    <w:unhideWhenUsed/>
    <w:rsid w:val="00E33D06"/>
    <w:pPr>
      <w:spacing w:after="100" w:line="276" w:lineRule="auto"/>
      <w:ind w:left="660"/>
      <w:contextualSpacing w:val="0"/>
    </w:pPr>
    <w:rPr>
      <w:rFonts w:asciiTheme="minorHAnsi" w:eastAsiaTheme="minorEastAsia" w:hAnsiTheme="minorHAnsi"/>
      <w:sz w:val="22"/>
    </w:rPr>
  </w:style>
  <w:style w:type="paragraph" w:styleId="TOC5">
    <w:name w:val="toc 5"/>
    <w:basedOn w:val="Normal"/>
    <w:next w:val="Normal"/>
    <w:autoRedefine/>
    <w:uiPriority w:val="39"/>
    <w:unhideWhenUsed/>
    <w:rsid w:val="00E33D06"/>
    <w:pPr>
      <w:spacing w:after="100" w:line="276" w:lineRule="auto"/>
      <w:ind w:left="880"/>
      <w:contextualSpacing w:val="0"/>
    </w:pPr>
    <w:rPr>
      <w:rFonts w:asciiTheme="minorHAnsi" w:eastAsiaTheme="minorEastAsia" w:hAnsiTheme="minorHAnsi"/>
      <w:sz w:val="22"/>
    </w:rPr>
  </w:style>
  <w:style w:type="paragraph" w:styleId="TOC6">
    <w:name w:val="toc 6"/>
    <w:basedOn w:val="Normal"/>
    <w:next w:val="Normal"/>
    <w:autoRedefine/>
    <w:uiPriority w:val="39"/>
    <w:unhideWhenUsed/>
    <w:rsid w:val="00E33D06"/>
    <w:pPr>
      <w:spacing w:after="100" w:line="276" w:lineRule="auto"/>
      <w:ind w:left="1100"/>
      <w:contextualSpacing w:val="0"/>
    </w:pPr>
    <w:rPr>
      <w:rFonts w:asciiTheme="minorHAnsi" w:eastAsiaTheme="minorEastAsia" w:hAnsiTheme="minorHAnsi"/>
      <w:sz w:val="22"/>
    </w:rPr>
  </w:style>
  <w:style w:type="paragraph" w:styleId="TOC7">
    <w:name w:val="toc 7"/>
    <w:basedOn w:val="Normal"/>
    <w:next w:val="Normal"/>
    <w:autoRedefine/>
    <w:uiPriority w:val="39"/>
    <w:unhideWhenUsed/>
    <w:rsid w:val="00E33D06"/>
    <w:pPr>
      <w:spacing w:after="100" w:line="276" w:lineRule="auto"/>
      <w:ind w:left="1320"/>
      <w:contextualSpacing w:val="0"/>
    </w:pPr>
    <w:rPr>
      <w:rFonts w:asciiTheme="minorHAnsi" w:eastAsiaTheme="minorEastAsia" w:hAnsiTheme="minorHAnsi"/>
      <w:sz w:val="22"/>
    </w:rPr>
  </w:style>
  <w:style w:type="paragraph" w:styleId="TOC8">
    <w:name w:val="toc 8"/>
    <w:basedOn w:val="Normal"/>
    <w:next w:val="Normal"/>
    <w:autoRedefine/>
    <w:uiPriority w:val="39"/>
    <w:unhideWhenUsed/>
    <w:rsid w:val="00E33D06"/>
    <w:pPr>
      <w:spacing w:after="100" w:line="276" w:lineRule="auto"/>
      <w:ind w:left="1540"/>
      <w:contextualSpacing w:val="0"/>
    </w:pPr>
    <w:rPr>
      <w:rFonts w:asciiTheme="minorHAnsi" w:eastAsiaTheme="minorEastAsia" w:hAnsiTheme="minorHAnsi"/>
      <w:sz w:val="22"/>
    </w:rPr>
  </w:style>
  <w:style w:type="paragraph" w:styleId="TOC9">
    <w:name w:val="toc 9"/>
    <w:basedOn w:val="Normal"/>
    <w:next w:val="Normal"/>
    <w:autoRedefine/>
    <w:uiPriority w:val="39"/>
    <w:unhideWhenUsed/>
    <w:rsid w:val="00E33D06"/>
    <w:pPr>
      <w:spacing w:after="100" w:line="276" w:lineRule="auto"/>
      <w:ind w:left="1760"/>
      <w:contextualSpacing w:val="0"/>
    </w:pPr>
    <w:rPr>
      <w:rFonts w:asciiTheme="minorHAnsi" w:eastAsiaTheme="minorEastAsia"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F20A7"/>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4702A7"/>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1C2B02"/>
    <w:pPr>
      <w:pBdr>
        <w:top w:val="single" w:sz="6" w:space="1" w:color="auto"/>
        <w:left w:val="single" w:sz="6" w:space="4" w:color="auto"/>
        <w:bottom w:val="single" w:sz="6" w:space="0" w:color="auto"/>
        <w:right w:val="single" w:sz="6" w:space="4" w:color="auto"/>
      </w:pBdr>
      <w:shd w:val="clear" w:color="auto" w:fill="D9D9D9" w:themeFill="background1" w:themeFillShade="D9"/>
      <w:jc w:val="center"/>
      <w:outlineLvl w:val="1"/>
    </w:pPr>
    <w:rPr>
      <w:rFonts w:eastAsiaTheme="majorEastAsia" w:cs="Arial"/>
      <w:b/>
      <w:sz w:val="24"/>
    </w:rPr>
  </w:style>
  <w:style w:type="paragraph" w:styleId="Heading3">
    <w:name w:val="heading 3"/>
    <w:basedOn w:val="Normal"/>
    <w:next w:val="Normal"/>
    <w:link w:val="Heading3Char"/>
    <w:qFormat/>
    <w:rsid w:val="003F20A7"/>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3F20A7"/>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3F20A7"/>
    <w:pPr>
      <w:numPr>
        <w:numId w:val="1"/>
      </w:numPr>
    </w:pPr>
    <w:rPr>
      <w:szCs w:val="24"/>
    </w:rPr>
  </w:style>
  <w:style w:type="character" w:customStyle="1" w:styleId="Sub-BulletChar">
    <w:name w:val="Sub-Bullet Char"/>
    <w:basedOn w:val="DefaultParagraphFont"/>
    <w:link w:val="Sub-Bullet"/>
    <w:rsid w:val="003F20A7"/>
    <w:rPr>
      <w:rFonts w:ascii="Arial" w:hAnsi="Arial"/>
      <w:sz w:val="20"/>
      <w:szCs w:val="24"/>
    </w:rPr>
  </w:style>
  <w:style w:type="paragraph" w:styleId="ListParagraph">
    <w:name w:val="List Paragraph"/>
    <w:basedOn w:val="Normal"/>
    <w:uiPriority w:val="34"/>
    <w:qFormat/>
    <w:rsid w:val="002173EF"/>
    <w:pPr>
      <w:ind w:left="720"/>
    </w:pPr>
  </w:style>
  <w:style w:type="character" w:customStyle="1" w:styleId="Heading1Char">
    <w:name w:val="Heading 1 Char"/>
    <w:basedOn w:val="DefaultParagraphFont"/>
    <w:link w:val="Heading1"/>
    <w:rsid w:val="004702A7"/>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1C2B02"/>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3F20A7"/>
    <w:rPr>
      <w:rFonts w:ascii="Arial" w:eastAsiaTheme="majorEastAsia" w:hAnsi="Arial" w:cs="Arial"/>
      <w:b/>
      <w:bCs/>
      <w:sz w:val="24"/>
      <w:szCs w:val="26"/>
    </w:rPr>
  </w:style>
  <w:style w:type="character" w:customStyle="1" w:styleId="Heading4Char">
    <w:name w:val="Heading 4 Char"/>
    <w:basedOn w:val="DefaultParagraphFont"/>
    <w:link w:val="Heading4"/>
    <w:rsid w:val="003F20A7"/>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3F20A7"/>
    <w:pPr>
      <w:ind w:left="0"/>
    </w:pPr>
    <w:rPr>
      <w:b/>
      <w:bCs/>
      <w:caps/>
      <w:sz w:val="24"/>
    </w:rPr>
  </w:style>
  <w:style w:type="character" w:customStyle="1" w:styleId="TOC1Char">
    <w:name w:val="TOC 1 Char"/>
    <w:basedOn w:val="TOC2Char"/>
    <w:link w:val="TOC1"/>
    <w:uiPriority w:val="39"/>
    <w:rsid w:val="003F20A7"/>
    <w:rPr>
      <w:rFonts w:cs="Arial"/>
      <w:b/>
      <w:bCs/>
      <w:caps/>
      <w:smallCaps/>
      <w:noProof/>
      <w:sz w:val="24"/>
      <w:szCs w:val="20"/>
    </w:rPr>
  </w:style>
  <w:style w:type="paragraph" w:styleId="TOC2">
    <w:name w:val="toc 2"/>
    <w:basedOn w:val="Normal"/>
    <w:next w:val="Normal"/>
    <w:link w:val="TOC2Char"/>
    <w:autoRedefine/>
    <w:uiPriority w:val="39"/>
    <w:qFormat/>
    <w:rsid w:val="003F20A7"/>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3F20A7"/>
    <w:rPr>
      <w:rFonts w:cs="Arial"/>
      <w:smallCaps/>
      <w:noProof/>
      <w:szCs w:val="20"/>
    </w:rPr>
  </w:style>
  <w:style w:type="paragraph" w:styleId="TOC3">
    <w:name w:val="toc 3"/>
    <w:basedOn w:val="Normal"/>
    <w:next w:val="Normal"/>
    <w:autoRedefine/>
    <w:uiPriority w:val="39"/>
    <w:unhideWhenUsed/>
    <w:qFormat/>
    <w:rsid w:val="003F20A7"/>
    <w:pPr>
      <w:ind w:left="480"/>
    </w:pPr>
    <w:rPr>
      <w:rFonts w:ascii="Calibri" w:hAnsi="Calibri"/>
      <w:i/>
      <w:iCs/>
      <w:szCs w:val="20"/>
    </w:rPr>
  </w:style>
  <w:style w:type="paragraph" w:styleId="TOCHeading">
    <w:name w:val="TOC Heading"/>
    <w:basedOn w:val="Heading1"/>
    <w:next w:val="Normal"/>
    <w:uiPriority w:val="39"/>
    <w:qFormat/>
    <w:rsid w:val="003F20A7"/>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5B2BE1"/>
    <w:rPr>
      <w:color w:val="0000FF" w:themeColor="hyperlink"/>
      <w:u w:val="single"/>
    </w:rPr>
  </w:style>
  <w:style w:type="character" w:styleId="FollowedHyperlink">
    <w:name w:val="FollowedHyperlink"/>
    <w:basedOn w:val="DefaultParagraphFont"/>
    <w:uiPriority w:val="99"/>
    <w:semiHidden/>
    <w:unhideWhenUsed/>
    <w:rsid w:val="00C13EA4"/>
    <w:rPr>
      <w:color w:val="800080" w:themeColor="followedHyperlink"/>
      <w:u w:val="single"/>
    </w:rPr>
  </w:style>
  <w:style w:type="paragraph" w:customStyle="1" w:styleId="Headline">
    <w:name w:val="Headline"/>
    <w:basedOn w:val="Normal"/>
    <w:link w:val="HeadlineChar"/>
    <w:qFormat/>
    <w:rsid w:val="00C4447C"/>
    <w:pPr>
      <w:jc w:val="both"/>
    </w:pPr>
    <w:rPr>
      <w:b/>
    </w:rPr>
  </w:style>
  <w:style w:type="character" w:customStyle="1" w:styleId="HeadlineChar">
    <w:name w:val="Headline Char"/>
    <w:basedOn w:val="DefaultParagraphFont"/>
    <w:link w:val="Headline"/>
    <w:rsid w:val="00C4447C"/>
    <w:rPr>
      <w:rFonts w:ascii="Arial" w:hAnsi="Arial"/>
      <w:b/>
      <w:sz w:val="20"/>
    </w:rPr>
  </w:style>
  <w:style w:type="paragraph" w:customStyle="1" w:styleId="Body">
    <w:name w:val="Body"/>
    <w:basedOn w:val="Normal"/>
    <w:link w:val="BodyChar"/>
    <w:qFormat/>
    <w:rsid w:val="007B7F28"/>
    <w:pPr>
      <w:jc w:val="both"/>
    </w:pPr>
  </w:style>
  <w:style w:type="character" w:customStyle="1" w:styleId="BodyChar">
    <w:name w:val="Body Char"/>
    <w:basedOn w:val="DefaultParagraphFont"/>
    <w:link w:val="Body"/>
    <w:rsid w:val="007B7F28"/>
    <w:rPr>
      <w:rFonts w:ascii="Arial" w:hAnsi="Arial"/>
      <w:sz w:val="20"/>
    </w:rPr>
  </w:style>
  <w:style w:type="table" w:styleId="TableGrid">
    <w:name w:val="Table Grid"/>
    <w:basedOn w:val="TableNormal"/>
    <w:uiPriority w:val="59"/>
    <w:rsid w:val="00903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7DFC"/>
    <w:rPr>
      <w:sz w:val="16"/>
      <w:szCs w:val="16"/>
    </w:rPr>
  </w:style>
  <w:style w:type="paragraph" w:styleId="CommentText">
    <w:name w:val="annotation text"/>
    <w:basedOn w:val="Normal"/>
    <w:link w:val="CommentTextChar"/>
    <w:uiPriority w:val="99"/>
    <w:semiHidden/>
    <w:unhideWhenUsed/>
    <w:rsid w:val="00567DFC"/>
    <w:rPr>
      <w:szCs w:val="20"/>
    </w:rPr>
  </w:style>
  <w:style w:type="character" w:customStyle="1" w:styleId="CommentTextChar">
    <w:name w:val="Comment Text Char"/>
    <w:basedOn w:val="DefaultParagraphFont"/>
    <w:link w:val="CommentText"/>
    <w:uiPriority w:val="99"/>
    <w:semiHidden/>
    <w:rsid w:val="00567DFC"/>
    <w:rPr>
      <w:rFonts w:ascii="Arial" w:hAnsi="Arial"/>
      <w:sz w:val="20"/>
      <w:szCs w:val="20"/>
    </w:rPr>
  </w:style>
  <w:style w:type="paragraph" w:styleId="BalloonText">
    <w:name w:val="Balloon Text"/>
    <w:basedOn w:val="Normal"/>
    <w:link w:val="BalloonTextChar"/>
    <w:uiPriority w:val="99"/>
    <w:semiHidden/>
    <w:unhideWhenUsed/>
    <w:rsid w:val="00567DFC"/>
    <w:rPr>
      <w:rFonts w:ascii="Tahoma" w:hAnsi="Tahoma" w:cs="Tahoma"/>
      <w:sz w:val="16"/>
      <w:szCs w:val="16"/>
    </w:rPr>
  </w:style>
  <w:style w:type="character" w:customStyle="1" w:styleId="BalloonTextChar">
    <w:name w:val="Balloon Text Char"/>
    <w:basedOn w:val="DefaultParagraphFont"/>
    <w:link w:val="BalloonText"/>
    <w:uiPriority w:val="99"/>
    <w:semiHidden/>
    <w:rsid w:val="00567DFC"/>
    <w:rPr>
      <w:rFonts w:ascii="Tahoma" w:hAnsi="Tahoma" w:cs="Tahoma"/>
      <w:sz w:val="16"/>
      <w:szCs w:val="16"/>
    </w:rPr>
  </w:style>
  <w:style w:type="paragraph" w:styleId="TOC4">
    <w:name w:val="toc 4"/>
    <w:basedOn w:val="Normal"/>
    <w:next w:val="Normal"/>
    <w:autoRedefine/>
    <w:uiPriority w:val="39"/>
    <w:unhideWhenUsed/>
    <w:rsid w:val="00E33D06"/>
    <w:pPr>
      <w:spacing w:after="100" w:line="276" w:lineRule="auto"/>
      <w:ind w:left="660"/>
      <w:contextualSpacing w:val="0"/>
    </w:pPr>
    <w:rPr>
      <w:rFonts w:asciiTheme="minorHAnsi" w:eastAsiaTheme="minorEastAsia" w:hAnsiTheme="minorHAnsi"/>
      <w:sz w:val="22"/>
    </w:rPr>
  </w:style>
  <w:style w:type="paragraph" w:styleId="TOC5">
    <w:name w:val="toc 5"/>
    <w:basedOn w:val="Normal"/>
    <w:next w:val="Normal"/>
    <w:autoRedefine/>
    <w:uiPriority w:val="39"/>
    <w:unhideWhenUsed/>
    <w:rsid w:val="00E33D06"/>
    <w:pPr>
      <w:spacing w:after="100" w:line="276" w:lineRule="auto"/>
      <w:ind w:left="880"/>
      <w:contextualSpacing w:val="0"/>
    </w:pPr>
    <w:rPr>
      <w:rFonts w:asciiTheme="minorHAnsi" w:eastAsiaTheme="minorEastAsia" w:hAnsiTheme="minorHAnsi"/>
      <w:sz w:val="22"/>
    </w:rPr>
  </w:style>
  <w:style w:type="paragraph" w:styleId="TOC6">
    <w:name w:val="toc 6"/>
    <w:basedOn w:val="Normal"/>
    <w:next w:val="Normal"/>
    <w:autoRedefine/>
    <w:uiPriority w:val="39"/>
    <w:unhideWhenUsed/>
    <w:rsid w:val="00E33D06"/>
    <w:pPr>
      <w:spacing w:after="100" w:line="276" w:lineRule="auto"/>
      <w:ind w:left="1100"/>
      <w:contextualSpacing w:val="0"/>
    </w:pPr>
    <w:rPr>
      <w:rFonts w:asciiTheme="minorHAnsi" w:eastAsiaTheme="minorEastAsia" w:hAnsiTheme="minorHAnsi"/>
      <w:sz w:val="22"/>
    </w:rPr>
  </w:style>
  <w:style w:type="paragraph" w:styleId="TOC7">
    <w:name w:val="toc 7"/>
    <w:basedOn w:val="Normal"/>
    <w:next w:val="Normal"/>
    <w:autoRedefine/>
    <w:uiPriority w:val="39"/>
    <w:unhideWhenUsed/>
    <w:rsid w:val="00E33D06"/>
    <w:pPr>
      <w:spacing w:after="100" w:line="276" w:lineRule="auto"/>
      <w:ind w:left="1320"/>
      <w:contextualSpacing w:val="0"/>
    </w:pPr>
    <w:rPr>
      <w:rFonts w:asciiTheme="minorHAnsi" w:eastAsiaTheme="minorEastAsia" w:hAnsiTheme="minorHAnsi"/>
      <w:sz w:val="22"/>
    </w:rPr>
  </w:style>
  <w:style w:type="paragraph" w:styleId="TOC8">
    <w:name w:val="toc 8"/>
    <w:basedOn w:val="Normal"/>
    <w:next w:val="Normal"/>
    <w:autoRedefine/>
    <w:uiPriority w:val="39"/>
    <w:unhideWhenUsed/>
    <w:rsid w:val="00E33D06"/>
    <w:pPr>
      <w:spacing w:after="100" w:line="276" w:lineRule="auto"/>
      <w:ind w:left="1540"/>
      <w:contextualSpacing w:val="0"/>
    </w:pPr>
    <w:rPr>
      <w:rFonts w:asciiTheme="minorHAnsi" w:eastAsiaTheme="minorEastAsia" w:hAnsiTheme="minorHAnsi"/>
      <w:sz w:val="22"/>
    </w:rPr>
  </w:style>
  <w:style w:type="paragraph" w:styleId="TOC9">
    <w:name w:val="toc 9"/>
    <w:basedOn w:val="Normal"/>
    <w:next w:val="Normal"/>
    <w:autoRedefine/>
    <w:uiPriority w:val="39"/>
    <w:unhideWhenUsed/>
    <w:rsid w:val="00E33D06"/>
    <w:pPr>
      <w:spacing w:after="100" w:line="276" w:lineRule="auto"/>
      <w:ind w:left="1760"/>
      <w:contextualSpacing w:val="0"/>
    </w:pPr>
    <w:rPr>
      <w:rFonts w:asciiTheme="minorHAnsi" w:eastAsiaTheme="minorEastAsia"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45455">
      <w:bodyDiv w:val="1"/>
      <w:marLeft w:val="0"/>
      <w:marRight w:val="0"/>
      <w:marTop w:val="0"/>
      <w:marBottom w:val="0"/>
      <w:divBdr>
        <w:top w:val="none" w:sz="0" w:space="0" w:color="auto"/>
        <w:left w:val="none" w:sz="0" w:space="0" w:color="auto"/>
        <w:bottom w:val="none" w:sz="0" w:space="0" w:color="auto"/>
        <w:right w:val="none" w:sz="0" w:space="0" w:color="auto"/>
      </w:divBdr>
      <w:divsChild>
        <w:div w:id="1127892667">
          <w:blockQuote w:val="1"/>
          <w:marLeft w:val="0"/>
          <w:marRight w:val="465"/>
          <w:marTop w:val="135"/>
          <w:marBottom w:val="135"/>
          <w:divBdr>
            <w:top w:val="none" w:sz="0" w:space="0" w:color="auto"/>
            <w:left w:val="none" w:sz="0" w:space="0" w:color="auto"/>
            <w:bottom w:val="none" w:sz="0" w:space="0" w:color="auto"/>
            <w:right w:val="none" w:sz="0" w:space="0" w:color="auto"/>
          </w:divBdr>
          <w:divsChild>
            <w:div w:id="1236864646">
              <w:marLeft w:val="0"/>
              <w:marRight w:val="0"/>
              <w:marTop w:val="0"/>
              <w:marBottom w:val="0"/>
              <w:divBdr>
                <w:top w:val="none" w:sz="0" w:space="0" w:color="auto"/>
                <w:left w:val="none" w:sz="0" w:space="0" w:color="auto"/>
                <w:bottom w:val="none" w:sz="0" w:space="0" w:color="auto"/>
                <w:right w:val="none" w:sz="0" w:space="0" w:color="auto"/>
              </w:divBdr>
              <w:divsChild>
                <w:div w:id="10334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3057">
      <w:bodyDiv w:val="1"/>
      <w:marLeft w:val="0"/>
      <w:marRight w:val="0"/>
      <w:marTop w:val="0"/>
      <w:marBottom w:val="0"/>
      <w:divBdr>
        <w:top w:val="none" w:sz="0" w:space="0" w:color="auto"/>
        <w:left w:val="none" w:sz="0" w:space="0" w:color="auto"/>
        <w:bottom w:val="none" w:sz="0" w:space="0" w:color="auto"/>
        <w:right w:val="none" w:sz="0" w:space="0" w:color="auto"/>
      </w:divBdr>
    </w:div>
    <w:div w:id="603270634">
      <w:bodyDiv w:val="1"/>
      <w:marLeft w:val="0"/>
      <w:marRight w:val="0"/>
      <w:marTop w:val="0"/>
      <w:marBottom w:val="0"/>
      <w:divBdr>
        <w:top w:val="none" w:sz="0" w:space="0" w:color="auto"/>
        <w:left w:val="none" w:sz="0" w:space="0" w:color="auto"/>
        <w:bottom w:val="none" w:sz="0" w:space="0" w:color="auto"/>
        <w:right w:val="none" w:sz="0" w:space="0" w:color="auto"/>
      </w:divBdr>
    </w:div>
    <w:div w:id="656228344">
      <w:bodyDiv w:val="1"/>
      <w:marLeft w:val="0"/>
      <w:marRight w:val="0"/>
      <w:marTop w:val="0"/>
      <w:marBottom w:val="0"/>
      <w:divBdr>
        <w:top w:val="none" w:sz="0" w:space="0" w:color="auto"/>
        <w:left w:val="none" w:sz="0" w:space="0" w:color="auto"/>
        <w:bottom w:val="none" w:sz="0" w:space="0" w:color="auto"/>
        <w:right w:val="none" w:sz="0" w:space="0" w:color="auto"/>
      </w:divBdr>
    </w:div>
    <w:div w:id="797528107">
      <w:bodyDiv w:val="1"/>
      <w:marLeft w:val="0"/>
      <w:marRight w:val="0"/>
      <w:marTop w:val="0"/>
      <w:marBottom w:val="0"/>
      <w:divBdr>
        <w:top w:val="none" w:sz="0" w:space="0" w:color="auto"/>
        <w:left w:val="none" w:sz="0" w:space="0" w:color="auto"/>
        <w:bottom w:val="none" w:sz="0" w:space="0" w:color="auto"/>
        <w:right w:val="none" w:sz="0" w:space="0" w:color="auto"/>
      </w:divBdr>
    </w:div>
    <w:div w:id="993608024">
      <w:bodyDiv w:val="1"/>
      <w:marLeft w:val="0"/>
      <w:marRight w:val="0"/>
      <w:marTop w:val="0"/>
      <w:marBottom w:val="0"/>
      <w:divBdr>
        <w:top w:val="none" w:sz="0" w:space="0" w:color="auto"/>
        <w:left w:val="none" w:sz="0" w:space="0" w:color="auto"/>
        <w:bottom w:val="none" w:sz="0" w:space="0" w:color="auto"/>
        <w:right w:val="none" w:sz="0" w:space="0" w:color="auto"/>
      </w:divBdr>
    </w:div>
    <w:div w:id="1446802177">
      <w:bodyDiv w:val="1"/>
      <w:marLeft w:val="0"/>
      <w:marRight w:val="0"/>
      <w:marTop w:val="0"/>
      <w:marBottom w:val="0"/>
      <w:divBdr>
        <w:top w:val="none" w:sz="0" w:space="0" w:color="auto"/>
        <w:left w:val="none" w:sz="0" w:space="0" w:color="auto"/>
        <w:bottom w:val="none" w:sz="0" w:space="0" w:color="auto"/>
        <w:right w:val="none" w:sz="0" w:space="0" w:color="auto"/>
      </w:divBdr>
    </w:div>
    <w:div w:id="1746339443">
      <w:bodyDiv w:val="1"/>
      <w:marLeft w:val="0"/>
      <w:marRight w:val="0"/>
      <w:marTop w:val="0"/>
      <w:marBottom w:val="0"/>
      <w:divBdr>
        <w:top w:val="none" w:sz="0" w:space="0" w:color="auto"/>
        <w:left w:val="none" w:sz="0" w:space="0" w:color="auto"/>
        <w:bottom w:val="none" w:sz="0" w:space="0" w:color="auto"/>
        <w:right w:val="none" w:sz="0" w:space="0" w:color="auto"/>
      </w:divBdr>
    </w:div>
    <w:div w:id="1808669822">
      <w:bodyDiv w:val="1"/>
      <w:marLeft w:val="0"/>
      <w:marRight w:val="0"/>
      <w:marTop w:val="0"/>
      <w:marBottom w:val="0"/>
      <w:divBdr>
        <w:top w:val="none" w:sz="0" w:space="0" w:color="auto"/>
        <w:left w:val="none" w:sz="0" w:space="0" w:color="auto"/>
        <w:bottom w:val="none" w:sz="0" w:space="0" w:color="auto"/>
        <w:right w:val="none" w:sz="0" w:space="0" w:color="auto"/>
      </w:divBdr>
    </w:div>
    <w:div w:id="201857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snbc.com/msnbc/how-hillary-clinton-will-tackle-inequaly" TargetMode="External"/><Relationship Id="rId21" Type="http://schemas.openxmlformats.org/officeDocument/2006/relationships/hyperlink" Target="http://www.washingtonpost.com/politics/hillary-clinton-was-paid-millions-by-tech-industry-for-speeches/2015/05/18/f149d598-fd86-11e4-805c-c3f407e5a9e9_story.html" TargetMode="External"/><Relationship Id="rId324" Type="http://schemas.openxmlformats.org/officeDocument/2006/relationships/hyperlink" Target="http://www.nytimes.com/2014/12/17/world/americas/ecuador-isaias-obama-campaign-robert-menendez-hillary-clinton.html" TargetMode="External"/><Relationship Id="rId531" Type="http://schemas.openxmlformats.org/officeDocument/2006/relationships/hyperlink" Target="http://www.oge.gov/Topics/Selected-Employee-Categories/Special-Government-Employees/" TargetMode="External"/><Relationship Id="rId170" Type="http://schemas.openxmlformats.org/officeDocument/2006/relationships/hyperlink" Target="http://www.cfr.org/climate-change/hillary-clintons-speech-energy-climate-change/p14715" TargetMode="External"/><Relationship Id="rId268" Type="http://schemas.openxmlformats.org/officeDocument/2006/relationships/hyperlink" Target="http://www.theatlantic.com/international/archive/2014/08/hillary-clinton-failure-to-help-syrian-rebels-led-to-the-rise-of-isis/375832/?single_page=true" TargetMode="External"/><Relationship Id="rId475" Type="http://schemas.openxmlformats.org/officeDocument/2006/relationships/hyperlink" Target="http://www.washingtonpost.com/wp-dyn/content/article/2009/03/31/AR2009033102782.html" TargetMode="External"/><Relationship Id="rId32" Type="http://schemas.openxmlformats.org/officeDocument/2006/relationships/hyperlink" Target="http://time.com/clinton-money/" TargetMode="External"/><Relationship Id="rId128" Type="http://schemas.openxmlformats.org/officeDocument/2006/relationships/hyperlink" Target="http://www.senate.gov/legislative/LIS/roll_call_lists/roll_call_vote_cfm.cfm?congress=107&amp;session=1&amp;vote=00103" TargetMode="External"/><Relationship Id="rId335" Type="http://schemas.openxmlformats.org/officeDocument/2006/relationships/hyperlink" Target="http://www.nytimes.com/2008/01/25/opinion/25fri1.html?pagewanted=all" TargetMode="External"/><Relationship Id="rId542" Type="http://schemas.openxmlformats.org/officeDocument/2006/relationships/hyperlink" Target="http://www.washingtonpost.com/politics/clinton-e-mails-prompt-another-inquiry-on-capitol-hill/2015/03/09/db3cd3b4-c374-11e4-9ec2-b418f57a4a99_story.html?postshare=5781425924984725" TargetMode="External"/><Relationship Id="rId181" Type="http://schemas.openxmlformats.org/officeDocument/2006/relationships/hyperlink" Target="https://www.congress.gov/bill/109th-congress/senate-bill/2993" TargetMode="External"/><Relationship Id="rId402" Type="http://schemas.openxmlformats.org/officeDocument/2006/relationships/hyperlink" Target="http://www.senate.gov/legislative/LIS/roll_call_lists/roll_call_vote_cfm.cfm?congress=110&amp;session=2&amp;vote=00211" TargetMode="External"/><Relationship Id="rId279" Type="http://schemas.openxmlformats.org/officeDocument/2006/relationships/hyperlink" Target="http://www.haaretz.com/opinion/.premium-1.610007" TargetMode="External"/><Relationship Id="rId486" Type="http://schemas.openxmlformats.org/officeDocument/2006/relationships/hyperlink" Target="http://www.csmonitor.com/USA/Foreign-Policy/2010/0518/Hillary-Clinton-Russia-China-to-back-new-Iran-nuclear-sanctions" TargetMode="External"/><Relationship Id="rId43" Type="http://schemas.openxmlformats.org/officeDocument/2006/relationships/hyperlink" Target="http://www.washingtonpost.com/blogs/post-politics/wp/2014/07/16/university-at-buffalo-paid-275000-for-hillary-clinton-speech/" TargetMode="External"/><Relationship Id="rId139" Type="http://schemas.openxmlformats.org/officeDocument/2006/relationships/hyperlink" Target="http://clinton3.nara.gov/WH/EOP/First_Lady/html/generalspeeches/1999/19990705.html" TargetMode="External"/><Relationship Id="rId346" Type="http://schemas.openxmlformats.org/officeDocument/2006/relationships/hyperlink" Target="http://www.senate.gov/legislative/LIS/roll_call_lists/roll_call_vote_cfm.cfm?congress=110&amp;session=1&amp;vote=00201" TargetMode="External"/><Relationship Id="rId553" Type="http://schemas.openxmlformats.org/officeDocument/2006/relationships/hyperlink" Target="http://www.washingtonpost.com/politics/clinton-e-mails-prompt-another-inquiry-on-capitol-hill/2015/03/09/db3cd3b4-c374-11e4-9ec2-b418f57a4a99_story.html?postshare=5781425924984725" TargetMode="External"/><Relationship Id="rId192" Type="http://schemas.openxmlformats.org/officeDocument/2006/relationships/hyperlink" Target="http://thegazette.com/subject/opinion/guest-columnists/clinton-invest-in-rural-clean-energy-20150528" TargetMode="External"/><Relationship Id="rId206" Type="http://schemas.openxmlformats.org/officeDocument/2006/relationships/hyperlink" Target="http://www.deseretnews.com/article/468318/FIRST-LADY-URGES-PARENTS-TO-PUT-KIDS-NEEDS-FIRST-IN-DIVORCE-CASES.html?pg=all" TargetMode="External"/><Relationship Id="rId413" Type="http://schemas.openxmlformats.org/officeDocument/2006/relationships/hyperlink" Target="https://www.americarisingpac.org/barbara-comstock-drama-obsessed-clintons-im-focused-future/" TargetMode="External"/><Relationship Id="rId497" Type="http://schemas.openxmlformats.org/officeDocument/2006/relationships/hyperlink" Target="http://www.state.gov/t/pm/rls/rm/144753.htm" TargetMode="External"/><Relationship Id="rId620" Type="http://schemas.openxmlformats.org/officeDocument/2006/relationships/hyperlink" Target="https://www.congress.gov/bill/109th-congress/house-bill/3402/actions?q=%7B%22search%22%3A%5B%22%5C%22H.R.+3402%5C%22%22%5D%7D" TargetMode="External"/><Relationship Id="rId357" Type="http://schemas.openxmlformats.org/officeDocument/2006/relationships/hyperlink" Target="https://twitter.com/AmericaRising/status/495198413643063298/photo/1" TargetMode="External"/><Relationship Id="rId54" Type="http://schemas.openxmlformats.org/officeDocument/2006/relationships/hyperlink" Target="http://www.washingtonpost.com/blogs/the-fix/wp/2014/07/02/hillary-clintons-book-sales-dropped-even-faster-in-week-three-than-in-week-two/" TargetMode="External"/><Relationship Id="rId217" Type="http://schemas.openxmlformats.org/officeDocument/2006/relationships/hyperlink" Target="http://www.nytimes.com/2015/05/28/upshot/the-senate-votes-that-divided-hillary-clinton-and-bernie-sanders.html?abt=0002&amp;abg=0" TargetMode="External"/><Relationship Id="rId564" Type="http://schemas.openxmlformats.org/officeDocument/2006/relationships/hyperlink" Target="http://www.washingtonpost.com/politics/clinton-e-mails-prompt-another-inquiry-on-capitol-hill/2015/03/09/db3cd3b4-c374-11e4-9ec2-b418f57a4a99_story.html?postshare=5781425924984725" TargetMode="External"/><Relationship Id="rId424" Type="http://schemas.openxmlformats.org/officeDocument/2006/relationships/hyperlink" Target="https://www.americarisingpac.org/video-clinton-stutters-wont-name-net-worth/" TargetMode="External"/><Relationship Id="rId270" Type="http://schemas.openxmlformats.org/officeDocument/2006/relationships/hyperlink" Target="http://www.theatlantic.com/international/archive/2014/08/hillary-clinton-failure-to-help-syrian-rebels-led-to-the-rise-of-isis/375832/?single_page=true" TargetMode="External"/><Relationship Id="rId65" Type="http://schemas.openxmlformats.org/officeDocument/2006/relationships/hyperlink" Target="http://www.washingtonpost.com/politics/hillary-clinton-draws-criticism-at-opening-of-book-tour-by-saying-she-was-dead-broke/2014/06/10/c376ceaa-f0b7-11e3-914c-1fbd0614e2d4_story.html" TargetMode="External"/><Relationship Id="rId130" Type="http://schemas.openxmlformats.org/officeDocument/2006/relationships/hyperlink" Target="http://www.senate.gov/legislative/LIS/roll_call_lists/roll_call_vote_cfm.cfm?congress=107&amp;session=1&amp;vote=00371" TargetMode="External"/><Relationship Id="rId368" Type="http://schemas.openxmlformats.org/officeDocument/2006/relationships/hyperlink" Target="http://www.c-span.org/video/?321576-2/hillary-clinton-remarks-dnc-womens-leadership-forum" TargetMode="External"/><Relationship Id="rId575" Type="http://schemas.openxmlformats.org/officeDocument/2006/relationships/hyperlink" Target="http://www.bostonglobe.com/metro/2014/07/26/clinton-appeals-for-political-compromise/iPDWe9rQEPmBvKnPsI3oPI/story.html" TargetMode="External"/><Relationship Id="rId228" Type="http://schemas.openxmlformats.org/officeDocument/2006/relationships/hyperlink" Target="http://www.cnn.com/2014/07/29/politics/clinton-foreign-policy-liability/" TargetMode="External"/><Relationship Id="rId435" Type="http://schemas.openxmlformats.org/officeDocument/2006/relationships/hyperlink" Target="http://www.buzzfeed.com/justinesharrock/exclusive-years-after-manning-leaks-state-department-cable-s?utm_term=.mhKRW4Xlx" TargetMode="External"/><Relationship Id="rId281" Type="http://schemas.openxmlformats.org/officeDocument/2006/relationships/hyperlink" Target="http://www.politico.com/story/2014/07/hillary-clinton-legacy-mideast-biggest-accomplishment-108924.html?hp=l9" TargetMode="External"/><Relationship Id="rId502" Type="http://schemas.openxmlformats.org/officeDocument/2006/relationships/hyperlink" Target="http://blogs.wsj.com/washwire/2014/07/27/clinton-to-europe-loosen-russias-energy-grip/" TargetMode="External"/><Relationship Id="rId76" Type="http://schemas.openxmlformats.org/officeDocument/2006/relationships/hyperlink" Target="http://politicalticker.blogs.cnn.com/2014/07/22/rubio-calls-clinton-a-20th-century-candidate/" TargetMode="External"/><Relationship Id="rId141" Type="http://schemas.openxmlformats.org/officeDocument/2006/relationships/hyperlink" Target="http://www.edweek.org/ew/articles/2015/03/04/hillary-clintons-k-12-record-could-be-campaign.html?cmp=ENL-EU-NEWS2" TargetMode="External"/><Relationship Id="rId379" Type="http://schemas.openxmlformats.org/officeDocument/2006/relationships/hyperlink" Target="http://www.cnn.com/2011/12/06/world/us-world-gay-rights/" TargetMode="External"/><Relationship Id="rId586" Type="http://schemas.openxmlformats.org/officeDocument/2006/relationships/hyperlink" Target="http://www.nytimes.com/2015/03/14/upshot/will-hillary-clinton-follow-democrats-on-capital-gains.html?_r=1&amp;referrer=&amp;abt=0002&amp;abg=0" TargetMode="External"/><Relationship Id="rId7" Type="http://schemas.openxmlformats.org/officeDocument/2006/relationships/footnotes" Target="footnotes.xml"/><Relationship Id="rId239" Type="http://schemas.openxmlformats.org/officeDocument/2006/relationships/hyperlink" Target="http://www.cbsnews.com/news/clinton-warns-nato-on-speedy-afghan-withdrawal/" TargetMode="External"/><Relationship Id="rId446" Type="http://schemas.openxmlformats.org/officeDocument/2006/relationships/hyperlink" Target="http://articles.latimes.com/2011/nov/30/world/la-fg-us-myanmar-20111130" TargetMode="External"/><Relationship Id="rId292" Type="http://schemas.openxmlformats.org/officeDocument/2006/relationships/hyperlink" Target="http://www.theatlantic.com/international/archive/2014/08/hillary-clinton-failure-to-help-syrian-rebels-led-to-the-rise-of-isis/375832/?single_page=true" TargetMode="External"/><Relationship Id="rId306" Type="http://schemas.openxmlformats.org/officeDocument/2006/relationships/hyperlink" Target="http://blogs.wsj.com/washwire/2014/07/28/a-closer-look-at-hillary-clintons-approach-to-china/" TargetMode="External"/><Relationship Id="rId87" Type="http://schemas.openxmlformats.org/officeDocument/2006/relationships/hyperlink" Target="http://politicalticker.blogs.cnn.com/2014/07/27/cnn-poll-romney-tops-obama-but-loses-to-clinton/" TargetMode="External"/><Relationship Id="rId513" Type="http://schemas.openxmlformats.org/officeDocument/2006/relationships/hyperlink" Target="http://www.washingtonpost.com/world/putin-lashes-back-at-clinton-criticism/2011/12/08/gIQAQ5lYgO_story.html" TargetMode="External"/><Relationship Id="rId597" Type="http://schemas.openxmlformats.org/officeDocument/2006/relationships/hyperlink" Target="http://www.cbsnews.com/news/white-house-tries-to-downplay-clinton-snub-on-trade/" TargetMode="External"/><Relationship Id="rId152" Type="http://schemas.openxmlformats.org/officeDocument/2006/relationships/hyperlink" Target="http://www.edweek.org/ew/articles/2015/03/04/hillary-clintons-k-12-record-could-be-campaign.html?cmp=ENL-EU-NEWS2" TargetMode="External"/><Relationship Id="rId457" Type="http://schemas.openxmlformats.org/officeDocument/2006/relationships/hyperlink" Target="https://www.youtube.com/watch?v=eA3XO8WmGgQ" TargetMode="External"/><Relationship Id="rId14" Type="http://schemas.openxmlformats.org/officeDocument/2006/relationships/hyperlink" Target="http://www.cnn.com/2015/01/27/politics/benghazi-hillary-clinton-testify/" TargetMode="External"/><Relationship Id="rId317" Type="http://schemas.openxmlformats.org/officeDocument/2006/relationships/hyperlink" Target="http://fusion.net/video/3275/hillary-clinton-thinks-the-cuban-embargo-has-been-a-failure/" TargetMode="External"/><Relationship Id="rId524" Type="http://schemas.openxmlformats.org/officeDocument/2006/relationships/hyperlink" Target="http://www.senate.gov/legislative/LIS/roll_call_lists/roll_call_vote_cfm.cfm?congress=109&amp;session=1&amp;vote=00086" TargetMode="External"/><Relationship Id="rId98" Type="http://schemas.openxmlformats.org/officeDocument/2006/relationships/hyperlink" Target="http://www.theatlantic.com/politics/archive/2014/07/marco-rubio-vs-hillary-clinton-can-they-both-lose/374883/" TargetMode="External"/><Relationship Id="rId163" Type="http://schemas.openxmlformats.org/officeDocument/2006/relationships/hyperlink" Target="http://www.senate.gov/legislative/LIS/roll_call_lists/roll_call_vote_cfm.cfm?congress=109&amp;session=2&amp;vote=00219" TargetMode="External"/><Relationship Id="rId370" Type="http://schemas.openxmlformats.org/officeDocument/2006/relationships/hyperlink" Target="https://twitter.com/HillaryClinton/status/581267449523343360" TargetMode="External"/><Relationship Id="rId230" Type="http://schemas.openxmlformats.org/officeDocument/2006/relationships/hyperlink" Target="http://www.cnn.com/2014/07/29/politics/clinton-foreign-policy-liability/" TargetMode="External"/><Relationship Id="rId468" Type="http://schemas.openxmlformats.org/officeDocument/2006/relationships/hyperlink" Target="http://www.nytimes.com/2015/03/09/us/politics/hillary-clinton-faces-test-of-record-aiding-women.html" TargetMode="External"/><Relationship Id="rId25" Type="http://schemas.openxmlformats.org/officeDocument/2006/relationships/hyperlink" Target="http://www.washingtonpost.com/politics/hillary-clinton-was-paid-millions-by-tech-industry-for-speeches/2015/05/18/f149d598-fd86-11e4-805c-c3f407e5a9e9_story.html" TargetMode="External"/><Relationship Id="rId328" Type="http://schemas.openxmlformats.org/officeDocument/2006/relationships/hyperlink" Target="http://time.com/2891821/hillary-clinton-2016-gun-control/" TargetMode="External"/><Relationship Id="rId535" Type="http://schemas.openxmlformats.org/officeDocument/2006/relationships/hyperlink" Target="http://www.oge.gov/Topics/Selected-Employee-Categories/Special-Government-Employees/" TargetMode="External"/><Relationship Id="rId174" Type="http://schemas.openxmlformats.org/officeDocument/2006/relationships/hyperlink" Target="http://www.cfr.org/climate-change/hillary-clintons-speech-energy-climate-change/p14715" TargetMode="External"/><Relationship Id="rId381" Type="http://schemas.openxmlformats.org/officeDocument/2006/relationships/hyperlink" Target="http://www.nytimes.com/2014/08/31/fashion/hillary-clinton-gay-rights-evolution.html?_r=0" TargetMode="External"/><Relationship Id="rId602" Type="http://schemas.openxmlformats.org/officeDocument/2006/relationships/hyperlink" Target="http://www.politico.com/story/2015/03/hillarys-trade-dilemma-116278.html" TargetMode="External"/><Relationship Id="rId241" Type="http://schemas.openxmlformats.org/officeDocument/2006/relationships/hyperlink" Target="http://politicalticker.blogs.cnn.com/2014/07/24/hillary-clinton-stands-by-russian-reset-in-face-of-recent-events/" TargetMode="External"/><Relationship Id="rId437" Type="http://schemas.openxmlformats.org/officeDocument/2006/relationships/hyperlink" Target="http://blogs.wsj.com/washwire/2015/03/11/official-clinton-couldnt-have-used-two-email-accounts-on-one-device/" TargetMode="External"/><Relationship Id="rId479" Type="http://schemas.openxmlformats.org/officeDocument/2006/relationships/hyperlink" Target="http://www.state.gov/secretary/20092013clinton/rm/2011/09/172254.htm" TargetMode="External"/><Relationship Id="rId36" Type="http://schemas.openxmlformats.org/officeDocument/2006/relationships/hyperlink" Target="http://www.bloomberg.com/news/2014-07-21/clinton-earns-12-million-speaking-writing-after-service.html" TargetMode="External"/><Relationship Id="rId283" Type="http://schemas.openxmlformats.org/officeDocument/2006/relationships/hyperlink" Target="http://www.politico.com/story/2014/07/hillary-clinton-legacy-mideast-biggest-accomplishment-108924.html?hp=l9" TargetMode="External"/><Relationship Id="rId339" Type="http://schemas.openxmlformats.org/officeDocument/2006/relationships/hyperlink" Target="http://www.senate.gov/legislative/LIS/roll_call_lists/roll_call_vote_cfm.cfm?congress=110&amp;session=2&amp;vote=00177" TargetMode="External"/><Relationship Id="rId490" Type="http://schemas.openxmlformats.org/officeDocument/2006/relationships/hyperlink" Target="http://www.pbs.org/newshour/rundown/stakes-high-clinton-iran-nuclear-agreement/" TargetMode="External"/><Relationship Id="rId504" Type="http://schemas.openxmlformats.org/officeDocument/2006/relationships/hyperlink" Target="http://www.washingtonpost.com/wp-dyn/content/article/2010/12/21/AR2010122104371.html" TargetMode="External"/><Relationship Id="rId546" Type="http://schemas.openxmlformats.org/officeDocument/2006/relationships/hyperlink" Target="http://www.washingtonpost.com/politics/clinton-e-mails-prompt-another-inquiry-on-capitol-hill/2015/03/09/db3cd3b4-c374-11e4-9ec2-b418f57a4a99_story.html?postshare=5781425924984725" TargetMode="External"/><Relationship Id="rId78" Type="http://schemas.openxmlformats.org/officeDocument/2006/relationships/hyperlink" Target="http://thehill.com/blogs/pundits-blog/presidential-campaign/212330-prediction-the-next-president" TargetMode="External"/><Relationship Id="rId101" Type="http://schemas.openxmlformats.org/officeDocument/2006/relationships/hyperlink" Target="http://thehill.com/blogs/ballot-box/presidential-races/215817-clinton-vs-warren-where-they-disagree" TargetMode="External"/><Relationship Id="rId143" Type="http://schemas.openxmlformats.org/officeDocument/2006/relationships/hyperlink" Target="http://www.edweek.org/ew/articles/2015/03/04/hillary-clintons-k-12-record-could-be-campaign.html?cmp=ENL-EU-NEWS2" TargetMode="External"/><Relationship Id="rId185" Type="http://schemas.openxmlformats.org/officeDocument/2006/relationships/hyperlink" Target="https://www.congress.gov/bill/109th-congress/senate-bill/1265/cosponsors" TargetMode="External"/><Relationship Id="rId350" Type="http://schemas.openxmlformats.org/officeDocument/2006/relationships/hyperlink" Target="http://www.huffingtonpost.com/2015/04/16/clinton-drivers-licenses-undocumented_n_7072570.html?ncid=tweetlnkushpmg00000067" TargetMode="External"/><Relationship Id="rId406" Type="http://schemas.openxmlformats.org/officeDocument/2006/relationships/hyperlink" Target="http://www.msnbc.com/msnbc/hillary-clinton-endorses-nsa-reform-bill" TargetMode="External"/><Relationship Id="rId588" Type="http://schemas.openxmlformats.org/officeDocument/2006/relationships/hyperlink" Target="http://www.cbsnews.com/news/after-touting-estate-tax-bill-and-hillary-clinton-seize-on-loopholes/" TargetMode="External"/><Relationship Id="rId9" Type="http://schemas.openxmlformats.org/officeDocument/2006/relationships/hyperlink" Target="https://twitter.com/JenniferJJacobs/status/496456135063654400" TargetMode="External"/><Relationship Id="rId210" Type="http://schemas.openxmlformats.org/officeDocument/2006/relationships/hyperlink" Target="http://www.senate.gov/legislative/LIS/roll_call_lists/roll_call_vote_cfm.cfm?congress=108&amp;session=2&amp;vote=00211" TargetMode="External"/><Relationship Id="rId392" Type="http://schemas.openxmlformats.org/officeDocument/2006/relationships/hyperlink" Target="http://www.thedailybeast.com/articles/2014/07/21/why-hillary-clinton-s-same-sex-marriage-stance-has-split-gay-supporters.html" TargetMode="External"/><Relationship Id="rId448" Type="http://schemas.openxmlformats.org/officeDocument/2006/relationships/hyperlink" Target="http://www.nytimes.com/roomfordebate/2013/05/12/judging-hillary-clinton-as-secretary-of-state/clinton-helped-transform-us-policy-in-asia" TargetMode="External"/><Relationship Id="rId613" Type="http://schemas.openxmlformats.org/officeDocument/2006/relationships/hyperlink" Target="http://www.politico.com/story/2013/08/hillary-clinton-attacks-vra-ruling-95461.html" TargetMode="External"/><Relationship Id="rId252" Type="http://schemas.openxmlformats.org/officeDocument/2006/relationships/hyperlink" Target="https://www.americarisingpac.org/clinton-makes-2-laughable-claims-russia-record-inside-2-minutes/?utm_medium=social&amp;utm_source=t.co&amp;utm_campaign=20140725_arpac-p-clinton%E2%80%99s-laughable-revisionist-history-on-russia-reset_twitter&amp;utm_content=arpac" TargetMode="External"/><Relationship Id="rId294" Type="http://schemas.openxmlformats.org/officeDocument/2006/relationships/hyperlink" Target="http://www.washingtonpost.com/world/national-security/cherry-picking-clintons-words/2014/08/18/dfd8804e-262b-11e4-86ca-6f03cbd15c1a_story.html" TargetMode="External"/><Relationship Id="rId308" Type="http://schemas.openxmlformats.org/officeDocument/2006/relationships/hyperlink" Target="http://blogs.wsj.com/washwire/2014/07/28/a-closer-look-at-hillary-clintons-approach-to-china/" TargetMode="External"/><Relationship Id="rId515" Type="http://schemas.openxmlformats.org/officeDocument/2006/relationships/hyperlink" Target="http://articles.latimes.com/2010/dec/28/world/la-fg-russia-tycoon-20101228" TargetMode="External"/><Relationship Id="rId47" Type="http://schemas.openxmlformats.org/officeDocument/2006/relationships/hyperlink" Target="http://www.reviewjournal.com/news/las-vegas/high-fashion-expense-hillary-travel" TargetMode="External"/><Relationship Id="rId89" Type="http://schemas.openxmlformats.org/officeDocument/2006/relationships/hyperlink" Target="http://www.politico.com/story/2014/07/poll-hillary-clinton-leads-gop-ohio-109579.html?hp=r5" TargetMode="External"/><Relationship Id="rId112" Type="http://schemas.openxmlformats.org/officeDocument/2006/relationships/hyperlink" Target="http://www.concordmonitor.com/news/politics/17338947-95/hillary-clinton-on-the-issues-six-questions-on-the-campaign-trail" TargetMode="External"/><Relationship Id="rId154" Type="http://schemas.openxmlformats.org/officeDocument/2006/relationships/hyperlink" Target="http://politicalticker.blogs.cnn.com/2014/03/24/jeb-bush-hillary-clinton-together-again-to-talk-education/" TargetMode="External"/><Relationship Id="rId361" Type="http://schemas.openxmlformats.org/officeDocument/2006/relationships/hyperlink" Target="http://thomas.loc.gov/cgi-bin/bdquery/z?d110:S.2:@@@P" TargetMode="External"/><Relationship Id="rId557" Type="http://schemas.openxmlformats.org/officeDocument/2006/relationships/hyperlink" Target="http://www.nytimes.com/2013/08/19/nyregion/questions-on-the-dual-role-of-a-clinton-aide-persist.html" TargetMode="External"/><Relationship Id="rId599" Type="http://schemas.openxmlformats.org/officeDocument/2006/relationships/hyperlink" Target="http://www.state.gov/secretary/20092013clinton/rm/2012/09/197519.htm" TargetMode="External"/><Relationship Id="rId196" Type="http://schemas.openxmlformats.org/officeDocument/2006/relationships/hyperlink" Target="http://www.senate.gov/legislative/LIS/roll_call_lists/roll_call_vote_cfm.cfm?congress=107&amp;session=2&amp;vote=00167" TargetMode="External"/><Relationship Id="rId417" Type="http://schemas.openxmlformats.org/officeDocument/2006/relationships/hyperlink" Target="http://www.washingtonpost.com/blogs/post-politics/wp/2014/07/30/5-million-50-million-or-even-more-just-how-rich-is-hillary-clinton-heres-why-we-dont-know/" TargetMode="External"/><Relationship Id="rId459" Type="http://schemas.openxmlformats.org/officeDocument/2006/relationships/hyperlink" Target="http://www.washingtonpost.com/world/national-security/bin-laden-raid-expected-to-be-centerpiece-of-hillary-clintons-memoir/2014/06/02/6dfe474e-e123-11e3-9743-bb9b59cde7b9_story.html" TargetMode="External"/><Relationship Id="rId16" Type="http://schemas.openxmlformats.org/officeDocument/2006/relationships/hyperlink" Target="http://www.msnbc.com/msnbc/why-hillary-clintons-benghazi-testimony-would-make-history" TargetMode="External"/><Relationship Id="rId221" Type="http://schemas.openxmlformats.org/officeDocument/2006/relationships/hyperlink" Target="http://www.newrepublic.com/article/121385/hillary-clinton-announcement-dont-expect-populist-policies" TargetMode="External"/><Relationship Id="rId263" Type="http://schemas.openxmlformats.org/officeDocument/2006/relationships/hyperlink" Target="http://www.nytimes.com/2015/03/30/us/politics/hillary-clinton-wants-to-improve-relations-with-israel.html" TargetMode="External"/><Relationship Id="rId319" Type="http://schemas.openxmlformats.org/officeDocument/2006/relationships/hyperlink" Target="https://twitter.com/aseitzwald/status/494198811145666560" TargetMode="External"/><Relationship Id="rId470" Type="http://schemas.openxmlformats.org/officeDocument/2006/relationships/hyperlink" Target="http://www.nationaljournal.com/magazine/hillary-clinton-s-global-feminist-legacy-20130321" TargetMode="External"/><Relationship Id="rId526" Type="http://schemas.openxmlformats.org/officeDocument/2006/relationships/hyperlink" Target="http://articles.latimes.com/2009/jul/23/world/fg-clinton-iran23" TargetMode="External"/><Relationship Id="rId58" Type="http://schemas.openxmlformats.org/officeDocument/2006/relationships/hyperlink" Target="http://www.politico.com/story/2014/06/hillary-clinton-book-107959.html" TargetMode="External"/><Relationship Id="rId123" Type="http://schemas.openxmlformats.org/officeDocument/2006/relationships/hyperlink" Target="http://www.edweek.org/ew/articles/2015/03/04/hillary-clintons-k-12-record-could-be-campaign.html?cmp=ENL-EU-NEWS2" TargetMode="External"/><Relationship Id="rId330" Type="http://schemas.openxmlformats.org/officeDocument/2006/relationships/hyperlink" Target="http://www.senate.gov/legislative/LIS/roll_call_lists/roll_call_vote_cfm.cfm?congress=108&amp;session=2&amp;vote=00024" TargetMode="External"/><Relationship Id="rId568" Type="http://schemas.openxmlformats.org/officeDocument/2006/relationships/hyperlink" Target="http://www.washingtonpost.com/politics/clinton-e-mails-prompt-another-inquiry-on-capitol-hill/2015/03/09/db3cd3b4-c374-11e4-9ec2-b418f57a4a99_story.html?postshare=5781425924984725" TargetMode="External"/><Relationship Id="rId165" Type="http://schemas.openxmlformats.org/officeDocument/2006/relationships/hyperlink" Target="http://thegazette.com/subject/opinion/guest-columnists/clinton-invest-in-rural-clean-energy-20150528" TargetMode="External"/><Relationship Id="rId372" Type="http://schemas.openxmlformats.org/officeDocument/2006/relationships/hyperlink" Target="http://www.cnn.com/2011/12/06/world/us-world-gay-rights/" TargetMode="External"/><Relationship Id="rId428" Type="http://schemas.openxmlformats.org/officeDocument/2006/relationships/hyperlink" Target="http://www.wsj.com/articles/three-months-later-state-department-hasnt-rooted-out-hackers-1424391453" TargetMode="External"/><Relationship Id="rId232" Type="http://schemas.openxmlformats.org/officeDocument/2006/relationships/hyperlink" Target="http://online.wsj.com/articles/william-a-galston-the-big-2016-foreign-policy-debates-1406071181" TargetMode="External"/><Relationship Id="rId274" Type="http://schemas.openxmlformats.org/officeDocument/2006/relationships/hyperlink" Target="http://www.theatlantic.com/international/archive/2014/08/hillary-clinton-failure-to-help-syrian-rebels-led-to-the-rise-of-isis/375832/?single_page=true" TargetMode="External"/><Relationship Id="rId481" Type="http://schemas.openxmlformats.org/officeDocument/2006/relationships/hyperlink" Target="http://www.reuters.com/article/2011/04/17/us-korea-usa-trade-idUSTRE73F31L20110417" TargetMode="External"/><Relationship Id="rId27" Type="http://schemas.openxmlformats.org/officeDocument/2006/relationships/hyperlink" Target="http://www.washingtonpost.com/politics/hillary-clinton-was-paid-millions-by-tech-industry-for-speeches/2015/05/18/f149d598-fd86-11e4-805c-c3f407e5a9e9_story.html" TargetMode="External"/><Relationship Id="rId69" Type="http://schemas.openxmlformats.org/officeDocument/2006/relationships/hyperlink" Target="http://www.washingtonpost.com/opinions/in-hard-choices-hillary-clinton-opens-up-about-world-leaders-and-what-she-got-right/2014/06/09/b4ecc0d2-efeb-11e3-bf76-447a5df6411f_story.html" TargetMode="External"/><Relationship Id="rId134" Type="http://schemas.openxmlformats.org/officeDocument/2006/relationships/hyperlink" Target="https://www.youtube.com/watch?v=8oKvjrM95PA" TargetMode="External"/><Relationship Id="rId537" Type="http://schemas.openxmlformats.org/officeDocument/2006/relationships/hyperlink" Target="http://www.nytimes.com/2013/08/19/nyregion/questions-on-the-dual-role-of-a-clinton-aide-persist.html" TargetMode="External"/><Relationship Id="rId579" Type="http://schemas.openxmlformats.org/officeDocument/2006/relationships/hyperlink" Target="http://www.bostonglobe.com/metro/2014/07/26/clinton-appeals-for-political-compromise/iPDWe9rQEPmBvKnPsI3oPI/story.html" TargetMode="External"/><Relationship Id="rId80" Type="http://schemas.openxmlformats.org/officeDocument/2006/relationships/hyperlink" Target="http://www.vox.com/2014/7/20/5916383/hillary-clinton-running-for-president-2016" TargetMode="External"/><Relationship Id="rId176" Type="http://schemas.openxmlformats.org/officeDocument/2006/relationships/hyperlink" Target="https://www.congress.gov/amendment/110th-congress/senate-amendment/1515" TargetMode="External"/><Relationship Id="rId341" Type="http://schemas.openxmlformats.org/officeDocument/2006/relationships/hyperlink" Target="http://www.cnn.com/2009/POLITICS/02/21/clinton.china.asia/" TargetMode="External"/><Relationship Id="rId383" Type="http://schemas.openxmlformats.org/officeDocument/2006/relationships/hyperlink" Target="http://www.cnn.com/2013/01/30/opinion/ghitis-hillary-clinton-lgbt-rights/" TargetMode="External"/><Relationship Id="rId439" Type="http://schemas.openxmlformats.org/officeDocument/2006/relationships/hyperlink" Target="http://blogs.wsj.com/washwire/2015/03/11/official-clinton-couldnt-have-used-two-email-accounts-on-one-device/" TargetMode="External"/><Relationship Id="rId590" Type="http://schemas.openxmlformats.org/officeDocument/2006/relationships/hyperlink" Target="http://www.cbsnews.com/news/senate-passes-democrats-budget-plan/" TargetMode="External"/><Relationship Id="rId604" Type="http://schemas.openxmlformats.org/officeDocument/2006/relationships/hyperlink" Target="http://www.reuters.com/article/2011/04/17/us-korea-usa-trade-idUSTRE73F31L20110417" TargetMode="External"/><Relationship Id="rId201" Type="http://schemas.openxmlformats.org/officeDocument/2006/relationships/hyperlink" Target="http://washingtonexaminer.com/state-department-approved-215-bill-clinton-speeches-controversial-consulting-deal-worth-48m/article/2551428" TargetMode="External"/><Relationship Id="rId243" Type="http://schemas.openxmlformats.org/officeDocument/2006/relationships/hyperlink" Target="http://www.politico.com/story/2014/07/hillary-clinton-vladimir-putin-cnn-interview-109387.html" TargetMode="External"/><Relationship Id="rId285" Type="http://schemas.openxmlformats.org/officeDocument/2006/relationships/hyperlink" Target="http://www.nytimes.com/2015/05/28/upshot/the-senate-votes-that-divided-hillary-clinton-and-bernie-sanders.html?abt=0002&amp;abg=0" TargetMode="External"/><Relationship Id="rId450" Type="http://schemas.openxmlformats.org/officeDocument/2006/relationships/hyperlink" Target="http://www.nytimes.com/2011/10/19/world/africa/clinton-in-libya-to-meet-leaders-and-offer-aid-package.html" TargetMode="External"/><Relationship Id="rId506" Type="http://schemas.openxmlformats.org/officeDocument/2006/relationships/hyperlink" Target="http://www.washingtonpost.com/wp-dyn/content/article/2010/04/08/AR2010040801677.html" TargetMode="External"/><Relationship Id="rId38" Type="http://schemas.openxmlformats.org/officeDocument/2006/relationships/hyperlink" Target="http://www.bloomberg.com/news/2014-07-21/clinton-earns-12-million-speaking-writing-after-service.html" TargetMode="External"/><Relationship Id="rId103" Type="http://schemas.openxmlformats.org/officeDocument/2006/relationships/hyperlink" Target="http://www.cbsnews.com/news/hillary-clinton-blasts-impact-of-sequester-on-research/" TargetMode="External"/><Relationship Id="rId310" Type="http://schemas.openxmlformats.org/officeDocument/2006/relationships/hyperlink" Target="http://fusion.net/video/3275/hillary-clinton-thinks-the-cuban-embargo-has-been-a-failure/" TargetMode="External"/><Relationship Id="rId492" Type="http://schemas.openxmlformats.org/officeDocument/2006/relationships/hyperlink" Target="http://www.pbs.org/newshour/rundown/stakes-high-clinton-iran-nuclear-agreement/" TargetMode="External"/><Relationship Id="rId548" Type="http://schemas.openxmlformats.org/officeDocument/2006/relationships/hyperlink" Target="http://www.washingtonpost.com/politics/clinton-e-mails-prompt-another-inquiry-on-capitol-hill/2015/03/09/db3cd3b4-c374-11e4-9ec2-b418f57a4a99_story.html?postshare=5781425924984725" TargetMode="External"/><Relationship Id="rId91" Type="http://schemas.openxmlformats.org/officeDocument/2006/relationships/hyperlink" Target="http://www.quinnipiac.edu/news-and-events/quinnipiac-university-poll/ohio/release-detail?ReleaseID=2066" TargetMode="External"/><Relationship Id="rId145" Type="http://schemas.openxmlformats.org/officeDocument/2006/relationships/hyperlink" Target="http://www.edweek.org/ew/articles/2015/03/04/hillary-clintons-k-12-record-could-be-campaign.html?cmp=ENL-EU-NEWS2" TargetMode="External"/><Relationship Id="rId187" Type="http://schemas.openxmlformats.org/officeDocument/2006/relationships/hyperlink" Target="https://www.congress.gov/bill/108th-congress/senate-bill/2236" TargetMode="External"/><Relationship Id="rId352" Type="http://schemas.openxmlformats.org/officeDocument/2006/relationships/hyperlink" Target="http://thehill.com/blogs/blog-briefing-room/213251-clinton-backs-changing-border-law" TargetMode="External"/><Relationship Id="rId394" Type="http://schemas.openxmlformats.org/officeDocument/2006/relationships/hyperlink" Target="http://www.thedailybeast.com/articles/2014/07/21/why-hillary-clinton-s-same-sex-marriage-stance-has-split-gay-supporters.html" TargetMode="External"/><Relationship Id="rId408" Type="http://schemas.openxmlformats.org/officeDocument/2006/relationships/hyperlink" Target="https://www.youtube.com/watch?v=hFA_vIsHJgI" TargetMode="External"/><Relationship Id="rId615" Type="http://schemas.openxmlformats.org/officeDocument/2006/relationships/hyperlink" Target="http://www.cbsnews.com/news/hillary-clinton-urges-women-to-turn-out-for-2014-midterms/" TargetMode="External"/><Relationship Id="rId212" Type="http://schemas.openxmlformats.org/officeDocument/2006/relationships/hyperlink" Target="http://www.concordmonitor.com/news/politics/17338947-95/hillary-clinton-on-the-issues-six-questions-on-the-campaign-trail" TargetMode="External"/><Relationship Id="rId254" Type="http://schemas.openxmlformats.org/officeDocument/2006/relationships/hyperlink" Target="http://www.cnbc.com/id/101878690" TargetMode="External"/><Relationship Id="rId49" Type="http://schemas.openxmlformats.org/officeDocument/2006/relationships/hyperlink" Target="http://www.reviewjournal.com/news/las-vegas/high-fashion-expense-hillary-travel" TargetMode="External"/><Relationship Id="rId114" Type="http://schemas.openxmlformats.org/officeDocument/2006/relationships/hyperlink" Target="http://www.msnbc.com/msnbc/how-hillary-clinton-will-tackle-inequaly" TargetMode="External"/><Relationship Id="rId296" Type="http://schemas.openxmlformats.org/officeDocument/2006/relationships/hyperlink" Target="http://www.usnews.com/news/blogs/run-2016/2014/08/12/rick-perry-hillary-clinton-close-to-right-on-syria" TargetMode="External"/><Relationship Id="rId461" Type="http://schemas.openxmlformats.org/officeDocument/2006/relationships/hyperlink" Target="http://abcnews.go.com/blogs/politics/2012/01/state-dept-to-elevate-its-counterterrorism-office/" TargetMode="External"/><Relationship Id="rId517" Type="http://schemas.openxmlformats.org/officeDocument/2006/relationships/hyperlink" Target="http://www.bloomberg.com/politics/articles/2015-06-18/susan-rice-on-hillary-clinton-s-accomplishments-instrumental-in-asia-pivot" TargetMode="External"/><Relationship Id="rId559" Type="http://schemas.openxmlformats.org/officeDocument/2006/relationships/hyperlink" Target="http://www.nytimes.com/2013/08/19/nyregion/questions-on-the-dual-role-of-a-clinton-aide-persist.html" TargetMode="External"/><Relationship Id="rId60" Type="http://schemas.openxmlformats.org/officeDocument/2006/relationships/hyperlink" Target="http://www.washingtonpost.com/blogs/the-fix/wp/2014/07/07/no-one-is-reading-hard-choices-either/" TargetMode="External"/><Relationship Id="rId156" Type="http://schemas.openxmlformats.org/officeDocument/2006/relationships/hyperlink" Target="http://www.cbsnews.com/news/clinton-library-gets-go-ahead/" TargetMode="External"/><Relationship Id="rId198" Type="http://schemas.openxmlformats.org/officeDocument/2006/relationships/hyperlink" Target="http://washingtonexaminer.com/state-department-approved-215-bill-clinton-speeches-controversial-consulting-deal-worth-48m/article/2551428" TargetMode="External"/><Relationship Id="rId321" Type="http://schemas.openxmlformats.org/officeDocument/2006/relationships/hyperlink" Target="http://www.nytimes.com/2014/12/17/world/americas/ecuador-isaias-obama-campaign-robert-menendez-hillary-clinton.html" TargetMode="External"/><Relationship Id="rId363" Type="http://schemas.openxmlformats.org/officeDocument/2006/relationships/hyperlink" Target="https://www.congress.gov/bill/110th-congress/senate-bill/2514" TargetMode="External"/><Relationship Id="rId419" Type="http://schemas.openxmlformats.org/officeDocument/2006/relationships/hyperlink" Target="http://www.politico.com/story/2014/07/hillary-clinton-israel-gaza-109210.html?hp=l12" TargetMode="External"/><Relationship Id="rId570" Type="http://schemas.openxmlformats.org/officeDocument/2006/relationships/hyperlink" Target="http://www.bloomberg.com/politics/articles/2015-03-24/one-more-question-on-hillary-e-mails-where-was-the-watchdog-" TargetMode="External"/><Relationship Id="rId223" Type="http://schemas.openxmlformats.org/officeDocument/2006/relationships/hyperlink" Target="http://www.theatlantic.com/international/archive/2014/08/hillary-clinton-failure-to-help-syrian-rebels-led-to-the-rise-of-isis/375832/?single_page=true" TargetMode="External"/><Relationship Id="rId430" Type="http://schemas.openxmlformats.org/officeDocument/2006/relationships/hyperlink" Target="http://www.wsj.com/articles/three-months-later-state-department-hasnt-rooted-out-hackers-1424391453" TargetMode="External"/><Relationship Id="rId18" Type="http://schemas.openxmlformats.org/officeDocument/2006/relationships/hyperlink" Target="http://www.washingtonpost.com/politics/hillary-clinton-was-paid-millions-by-tech-industry-for-speeches/2015/05/18/f149d598-fd86-11e4-805c-c3f407e5a9e9_story.html" TargetMode="External"/><Relationship Id="rId265" Type="http://schemas.openxmlformats.org/officeDocument/2006/relationships/hyperlink" Target="https://twitter.com/AmericaRising/status/495176884800729088" TargetMode="External"/><Relationship Id="rId472" Type="http://schemas.openxmlformats.org/officeDocument/2006/relationships/hyperlink" Target="http://www.cnn.com/2011/12/06/world/us-world-gay-rights/" TargetMode="External"/><Relationship Id="rId528" Type="http://schemas.openxmlformats.org/officeDocument/2006/relationships/hyperlink" Target="http://articles.latimes.com/2009/jul/23/world/fg-clinton-iran23" TargetMode="External"/><Relationship Id="rId125" Type="http://schemas.openxmlformats.org/officeDocument/2006/relationships/hyperlink" Target="http://fusion.net/story/120148/hillary-clinton-thinks-community-college-should-be-free/" TargetMode="External"/><Relationship Id="rId167" Type="http://schemas.openxmlformats.org/officeDocument/2006/relationships/hyperlink" Target="http://thegazette.com/subject/opinion/guest-columnists/clinton-invest-in-rural-clean-energy-20150528" TargetMode="External"/><Relationship Id="rId332" Type="http://schemas.openxmlformats.org/officeDocument/2006/relationships/hyperlink" Target="http://clerk.house.gov/evs/2005/roll534.xml" TargetMode="External"/><Relationship Id="rId374" Type="http://schemas.openxmlformats.org/officeDocument/2006/relationships/hyperlink" Target="http://www.cnn.com/2011/12/06/world/us-world-gay-rights/" TargetMode="External"/><Relationship Id="rId581" Type="http://schemas.openxmlformats.org/officeDocument/2006/relationships/hyperlink" Target="http://www.senate.gov/legislative/LIS/roll_call_lists/roll_call_vote_cfm.cfm?congress=107&amp;session=1&amp;vote=00170" TargetMode="External"/><Relationship Id="rId71" Type="http://schemas.openxmlformats.org/officeDocument/2006/relationships/hyperlink" Target="https://twitter.com/danmericaCNN/status/501722204535803904" TargetMode="External"/><Relationship Id="rId234" Type="http://schemas.openxmlformats.org/officeDocument/2006/relationships/hyperlink" Target="http://www.theatlantic.com/international/archive/2014/08/how-money-warps-us-foreign-policy/376035/?single_page=true" TargetMode="External"/><Relationship Id="rId2" Type="http://schemas.openxmlformats.org/officeDocument/2006/relationships/numbering" Target="numbering.xml"/><Relationship Id="rId29" Type="http://schemas.openxmlformats.org/officeDocument/2006/relationships/hyperlink" Target="https://twitter.com/danmericaCNN/status/496265322337665025" TargetMode="External"/><Relationship Id="rId276" Type="http://schemas.openxmlformats.org/officeDocument/2006/relationships/hyperlink" Target="http://www.realclearpolitics.com/video/2014/07/27/hillary_clinton_i_was_the_designated_yeller_at_israel_as_secretary_of_state.html" TargetMode="External"/><Relationship Id="rId441" Type="http://schemas.openxmlformats.org/officeDocument/2006/relationships/hyperlink" Target="http://www.concordmonitor.com/news/politics/17338947-95/hillary-clinton-on-the-issues-six-questions-on-the-campaign-trail" TargetMode="External"/><Relationship Id="rId483" Type="http://schemas.openxmlformats.org/officeDocument/2006/relationships/hyperlink" Target="http://www.nytimes.com/2011/10/13/business/trade-bills-near-final-chapter.html?pagewanted=all&amp;_r=0" TargetMode="External"/><Relationship Id="rId539" Type="http://schemas.openxmlformats.org/officeDocument/2006/relationships/hyperlink" Target="http://www.washingtonpost.com/politics/clinton-e-mails-prompt-another-inquiry-on-capitol-hill/2015/03/09/db3cd3b4-c374-11e4-9ec2-b418f57a4a99_story.html?postshare=5781425924984725" TargetMode="External"/><Relationship Id="rId40" Type="http://schemas.openxmlformats.org/officeDocument/2006/relationships/hyperlink" Target="https://www.americarisingpac.org/surprise-nevadans-agree-unfair-hillary-gets-paid-225000-per-peech/?utm_medium=social&amp;utm_source=t.co&amp;utm_campaign=20140724_arpac-p-what-a-surprise!-nevadans-agree-it%E2%80%99s-unfair-that-hillary-gets-paid-$225,000+-per-$peech_twitter&amp;utm_content=arpac" TargetMode="External"/><Relationship Id="rId136" Type="http://schemas.openxmlformats.org/officeDocument/2006/relationships/hyperlink" Target="http://www.jsonline.com/news/milwaukee/29484954.html" TargetMode="External"/><Relationship Id="rId178" Type="http://schemas.openxmlformats.org/officeDocument/2006/relationships/hyperlink" Target="https://www.congress.gov/bill/110th-congress/senate-bill/1201/cosponsors" TargetMode="External"/><Relationship Id="rId301" Type="http://schemas.openxmlformats.org/officeDocument/2006/relationships/hyperlink" Target="http://www.theatlantic.com/international/archive/2014/08/how-money-warps-us-foreign-policy/376035/?single_page=true" TargetMode="External"/><Relationship Id="rId343" Type="http://schemas.openxmlformats.org/officeDocument/2006/relationships/hyperlink" Target="http://www.cbsnews.com/news/hillary-clinton-heckled-by-immigration-protesters/" TargetMode="External"/><Relationship Id="rId550" Type="http://schemas.openxmlformats.org/officeDocument/2006/relationships/hyperlink" Target="http://www.washingtonpost.com/politics/clinton-e-mails-prompt-another-inquiry-on-capitol-hill/2015/03/09/db3cd3b4-c374-11e4-9ec2-b418f57a4a99_story.html?postshare=5781425924984725" TargetMode="External"/><Relationship Id="rId82" Type="http://schemas.openxmlformats.org/officeDocument/2006/relationships/hyperlink" Target="http://www.washingtonpost.com/blogs/the-fix/wp/2014/07/18/hillary-clinton-is-going-to-be-the-democratic-nominee-so-why-is-anyone-else-running/" TargetMode="External"/><Relationship Id="rId203" Type="http://schemas.openxmlformats.org/officeDocument/2006/relationships/hyperlink" Target="https://twitter.com/GOP/status/494542983774339073" TargetMode="External"/><Relationship Id="rId385" Type="http://schemas.openxmlformats.org/officeDocument/2006/relationships/hyperlink" Target="http://www.state.gov/r/pa/prs/ps/2011/12/178341.htm" TargetMode="External"/><Relationship Id="rId592" Type="http://schemas.openxmlformats.org/officeDocument/2006/relationships/hyperlink" Target="http://www.nytimes.com/2008/04/29/us/politics/29campaign.html" TargetMode="External"/><Relationship Id="rId606" Type="http://schemas.openxmlformats.org/officeDocument/2006/relationships/hyperlink" Target="http://www.nytimes.com/2011/10/13/business/trade-bills-near-final-chapter.html?pagewanted=all&amp;_r=0" TargetMode="External"/><Relationship Id="rId245" Type="http://schemas.openxmlformats.org/officeDocument/2006/relationships/hyperlink" Target="http://www.cnn.com/2014/07/29/politics/clinton-foreign-policy-liability/" TargetMode="External"/><Relationship Id="rId287" Type="http://schemas.openxmlformats.org/officeDocument/2006/relationships/hyperlink" Target="http://www.nytimes.com/2015/05/28/upshot/the-senate-votes-that-divided-hillary-clinton-and-bernie-sanders.html?abt=0002&amp;abg=0" TargetMode="External"/><Relationship Id="rId410" Type="http://schemas.openxmlformats.org/officeDocument/2006/relationships/hyperlink" Target="http://theweek.com/speedreads/541067/hillary-clinton-never-condone-snowdens-whistleblowing" TargetMode="External"/><Relationship Id="rId452" Type="http://schemas.openxmlformats.org/officeDocument/2006/relationships/hyperlink" Target="http://www.nytimes.com/2011/10/19/world/africa/clinton-in-libya-to-meet-leaders-and-offer-aid-package.html" TargetMode="External"/><Relationship Id="rId494" Type="http://schemas.openxmlformats.org/officeDocument/2006/relationships/hyperlink" Target="http://www.state.gov/secretary/20092013clinton/rm/2012/11/201343.htm" TargetMode="External"/><Relationship Id="rId508" Type="http://schemas.openxmlformats.org/officeDocument/2006/relationships/hyperlink" Target="http://www.washingtonpost.com/wp-dyn/content/article/2010/12/21/AR2010122104371.html" TargetMode="External"/><Relationship Id="rId105" Type="http://schemas.openxmlformats.org/officeDocument/2006/relationships/hyperlink" Target="http://www.senate.gov/legislative/LIS/roll_call_lists/roll_call_vote_cfm.cfm?congress=110&amp;session=1&amp;vote=00077" TargetMode="External"/><Relationship Id="rId147" Type="http://schemas.openxmlformats.org/officeDocument/2006/relationships/hyperlink" Target="http://www.edweek.org/ew/articles/2015/03/04/hillary-clintons-k-12-record-could-be-campaign.html?cmp=ENL-EU-NEWS2" TargetMode="External"/><Relationship Id="rId312" Type="http://schemas.openxmlformats.org/officeDocument/2006/relationships/hyperlink" Target="http://fusion.net/video/3275/hillary-clinton-thinks-the-cuban-embargo-has-been-a-failure/" TargetMode="External"/><Relationship Id="rId354" Type="http://schemas.openxmlformats.org/officeDocument/2006/relationships/hyperlink" Target="http://thehill.com/blogs/blog-briefing-room/213251-clinton-backs-changing-border-law" TargetMode="External"/><Relationship Id="rId51" Type="http://schemas.openxmlformats.org/officeDocument/2006/relationships/hyperlink" Target="http://thefederalist.com/2014/07/03/7-books-with-better-sales-rankings-than-hillary-clintons-hard-choices/" TargetMode="External"/><Relationship Id="rId93" Type="http://schemas.openxmlformats.org/officeDocument/2006/relationships/hyperlink" Target="https://twitter.com/aseitzwald/status/499997716475559937" TargetMode="External"/><Relationship Id="rId189" Type="http://schemas.openxmlformats.org/officeDocument/2006/relationships/hyperlink" Target="http://www.nytimes.com/2008/02/28/us/politics/28ethanol.html?pagewanted=all" TargetMode="External"/><Relationship Id="rId396" Type="http://schemas.openxmlformats.org/officeDocument/2006/relationships/hyperlink" Target="http://www.thedailybeast.com/articles/2014/07/21/why-hillary-clinton-s-same-sex-marriage-stance-has-split-gay-supporters.html" TargetMode="External"/><Relationship Id="rId561" Type="http://schemas.openxmlformats.org/officeDocument/2006/relationships/hyperlink" Target="http://www.washingtonpost.com/politics/clinton-e-mails-prompt-another-inquiry-on-capitol-hill/2015/03/09/db3cd3b4-c374-11e4-9ec2-b418f57a4a99_story.html?postshare=5781425924984725" TargetMode="External"/><Relationship Id="rId617" Type="http://schemas.openxmlformats.org/officeDocument/2006/relationships/hyperlink" Target="https://www.congress.gov/bill/110th-congress/senate-bill/766?q=%7B%22search%22%3A%5B%22Paycheck+Fairness+Act%22%5D%7D" TargetMode="External"/><Relationship Id="rId214" Type="http://schemas.openxmlformats.org/officeDocument/2006/relationships/hyperlink" Target="http://www.concordmonitor.com/news/politics/17338947-95/hillary-clinton-on-the-issues-six-questions-on-the-campaign-trail" TargetMode="External"/><Relationship Id="rId256" Type="http://schemas.openxmlformats.org/officeDocument/2006/relationships/hyperlink" Target="http://blogs.wsj.com/washwire/2014/07/27/clinton-to-europe-loosen-russias-energy-grip/" TargetMode="External"/><Relationship Id="rId298" Type="http://schemas.openxmlformats.org/officeDocument/2006/relationships/hyperlink" Target="http://www.nytimes.com/2014/08/20/opinion/thomas-friedman-will-the-ends-will-the-means.html" TargetMode="External"/><Relationship Id="rId421" Type="http://schemas.openxmlformats.org/officeDocument/2006/relationships/hyperlink" Target="http://bit.ly/1s4uRZx" TargetMode="External"/><Relationship Id="rId463" Type="http://schemas.openxmlformats.org/officeDocument/2006/relationships/hyperlink" Target="http://www.politico.com/magazine/story/2014/07/the-state-departments-twitter-jihad-109234.html" TargetMode="External"/><Relationship Id="rId519" Type="http://schemas.openxmlformats.org/officeDocument/2006/relationships/hyperlink" Target="http://www.nytimes.com/roomfordebate/2013/05/12/judging-hillary-clinton-as-secretary-of-state/clinton-helped-transform-us-policy-in-asia" TargetMode="External"/><Relationship Id="rId116" Type="http://schemas.openxmlformats.org/officeDocument/2006/relationships/hyperlink" Target="http://www.msnbc.com/msnbc/how-hillary-clinton-will-tackle-inequaly" TargetMode="External"/><Relationship Id="rId158" Type="http://schemas.openxmlformats.org/officeDocument/2006/relationships/hyperlink" Target="http://www.state.gov/secretary/20092013clinton/rm/2009a/01/115409.htm" TargetMode="External"/><Relationship Id="rId323" Type="http://schemas.openxmlformats.org/officeDocument/2006/relationships/hyperlink" Target="http://www.nytimes.com/2014/12/17/world/americas/ecuador-isaias-obama-campaign-robert-menendez-hillary-clinton.html" TargetMode="External"/><Relationship Id="rId530" Type="http://schemas.openxmlformats.org/officeDocument/2006/relationships/hyperlink" Target="http://www.washingtonpost.com/wp-dyn/content/article/2009/08/04/AR2009080400684.html" TargetMode="External"/><Relationship Id="rId20" Type="http://schemas.openxmlformats.org/officeDocument/2006/relationships/hyperlink" Target="http://www.washingtonpost.com/politics/hillary-clinton-was-paid-millions-by-tech-industry-for-speeches/2015/05/18/f149d598-fd86-11e4-805c-c3f407e5a9e9_story.html" TargetMode="External"/><Relationship Id="rId62" Type="http://schemas.openxmlformats.org/officeDocument/2006/relationships/hyperlink" Target="http://www.slate.com/blogs/weigel/2014/08/13/ben_carson_s_new_book_just_outsold_hillary_clinton_s.html?wpsrc=sh_all_dt_tw_bot" TargetMode="External"/><Relationship Id="rId365" Type="http://schemas.openxmlformats.org/officeDocument/2006/relationships/hyperlink" Target="https://www.congress.gov/bill/108th-congress/senate-bill/1708?q=%7B%22search%22%3A%5B%22The+Emergency+Unemployment+Compensation+Act%22%5D%7D" TargetMode="External"/><Relationship Id="rId572" Type="http://schemas.openxmlformats.org/officeDocument/2006/relationships/hyperlink" Target="http://www.bloomberg.com/politics/articles/2015-03-24/one-more-question-on-hillary-e-mails-where-was-the-watchdog-" TargetMode="External"/><Relationship Id="rId225" Type="http://schemas.openxmlformats.org/officeDocument/2006/relationships/hyperlink" Target="http://www.cnn.com/2014/08/13/politics/clinton-obama-foreign-policy-distance/" TargetMode="External"/><Relationship Id="rId267" Type="http://schemas.openxmlformats.org/officeDocument/2006/relationships/hyperlink" Target="http://www.theatlantic.com/international/archive/2014/08/hillary-clinton-failure-to-help-syrian-rebels-led-to-the-rise-of-isis/375832/?single_page=true" TargetMode="External"/><Relationship Id="rId432" Type="http://schemas.openxmlformats.org/officeDocument/2006/relationships/hyperlink" Target="http://www.wsj.com/articles/three-months-later-state-department-hasnt-rooted-out-hackers-1424391453" TargetMode="External"/><Relationship Id="rId474" Type="http://schemas.openxmlformats.org/officeDocument/2006/relationships/hyperlink" Target="http://www.state.gov/r/pa/prs/ps/2011/12/178341.htm" TargetMode="External"/><Relationship Id="rId127" Type="http://schemas.openxmlformats.org/officeDocument/2006/relationships/hyperlink" Target="http://www.bloomberg.com/politics/articles/2015-04-24/bill-clinton-leaves-for-profit-college-position" TargetMode="External"/><Relationship Id="rId31" Type="http://schemas.openxmlformats.org/officeDocument/2006/relationships/hyperlink" Target="http://www.bloomberg.com/news/2014-07-21/clinton-earns-12-million-speaking-writing-after-service.html" TargetMode="External"/><Relationship Id="rId73" Type="http://schemas.openxmlformats.org/officeDocument/2006/relationships/hyperlink" Target="http://politicalticker.blogs.cnn.com/2014/05/10/the-20th-century-is-gone-rubio-makes-apparent-dig-at-hillary-clinton-in-new-hampshire-speech/" TargetMode="External"/><Relationship Id="rId169" Type="http://schemas.openxmlformats.org/officeDocument/2006/relationships/hyperlink" Target="http://www.senate.gov/legislative/LIS/roll_call_lists/roll_call_vote_cfm.cfm?congress=109&amp;session=2&amp;vote=00279" TargetMode="External"/><Relationship Id="rId334" Type="http://schemas.openxmlformats.org/officeDocument/2006/relationships/hyperlink" Target="http://www.concordmonitor.com/news/politics/17338947-95/hillary-clinton-on-the-issues-six-questions-on-the-campaign-trail" TargetMode="External"/><Relationship Id="rId376" Type="http://schemas.openxmlformats.org/officeDocument/2006/relationships/hyperlink" Target="http://security.blogs.cnn.com/2011/06/17/u-n-passes-historic-gay-rights-resolution/" TargetMode="External"/><Relationship Id="rId541" Type="http://schemas.openxmlformats.org/officeDocument/2006/relationships/hyperlink" Target="http://www.washingtonpost.com/politics/clinton-e-mails-prompt-another-inquiry-on-capitol-hill/2015/03/09/db3cd3b4-c374-11e4-9ec2-b418f57a4a99_story.html?postshare=5781425924984725" TargetMode="External"/><Relationship Id="rId583" Type="http://schemas.openxmlformats.org/officeDocument/2006/relationships/hyperlink" Target="http://www.senate.gov/legislative/LIS/roll_call_lists/roll_call_vote_cfm.cfm?congress=109&amp;session=2&amp;vote=00118" TargetMode="External"/><Relationship Id="rId4" Type="http://schemas.microsoft.com/office/2007/relationships/stylesWithEffects" Target="stylesWithEffects.xml"/><Relationship Id="rId180" Type="http://schemas.openxmlformats.org/officeDocument/2006/relationships/hyperlink" Target="http://www.washingtonpost.com/wp-dyn/content/article/2006/05/23/AR2006052301968.html" TargetMode="External"/><Relationship Id="rId236" Type="http://schemas.openxmlformats.org/officeDocument/2006/relationships/hyperlink" Target="http://www.nationaljournal.com/politics/how-can-republicans-blunt-hillary-clinton-s-foreign-policy-edge-20140731" TargetMode="External"/><Relationship Id="rId278" Type="http://schemas.openxmlformats.org/officeDocument/2006/relationships/hyperlink" Target="http://www.haaretz.com/opinion/.premium-1.610007" TargetMode="External"/><Relationship Id="rId401" Type="http://schemas.openxmlformats.org/officeDocument/2006/relationships/hyperlink" Target="http://www.concordmonitor.com/news/politics/17338947-95/hillary-clinton-on-the-issues-six-questions-on-the-campaign-trail" TargetMode="External"/><Relationship Id="rId443" Type="http://schemas.openxmlformats.org/officeDocument/2006/relationships/hyperlink" Target="https://www.yahoo.com/politics/the-hillary-clinton-record-in-the-senate-she-116148327116.html" TargetMode="External"/><Relationship Id="rId303" Type="http://schemas.openxmlformats.org/officeDocument/2006/relationships/hyperlink" Target="http://www.nytimes.com/2011/03/19/world/africa/19policy.html?pagewanted=all" TargetMode="External"/><Relationship Id="rId485" Type="http://schemas.openxmlformats.org/officeDocument/2006/relationships/hyperlink" Target="http://m.state.gov/md159389.htm" TargetMode="External"/><Relationship Id="rId42" Type="http://schemas.openxmlformats.org/officeDocument/2006/relationships/hyperlink" Target="http://www.huffingtonpost.com/peter-d-rosenstein/another-unwarranted-attac_b_5596683.html?utm_hp_ref=politics" TargetMode="External"/><Relationship Id="rId84" Type="http://schemas.openxmlformats.org/officeDocument/2006/relationships/hyperlink" Target="https://twitter.com/Timodc/status/492366432056135681" TargetMode="External"/><Relationship Id="rId138" Type="http://schemas.openxmlformats.org/officeDocument/2006/relationships/hyperlink" Target="http://www.edweek.org/ew/articles/2006/03/01/25fedfil.h25.html?tkn=OXRFPalgZpeaP4Cvwe7BKlgldOJD9XB%2BM9ms&amp;print=1" TargetMode="External"/><Relationship Id="rId345" Type="http://schemas.openxmlformats.org/officeDocument/2006/relationships/hyperlink" Target="http://www.computerworld.com/article/2909983/it-outsourcing/heres-where-clinton-and-rubio-stand-on-the-h-1b-visa-issue.html" TargetMode="External"/><Relationship Id="rId387" Type="http://schemas.openxmlformats.org/officeDocument/2006/relationships/hyperlink" Target="http://www.politico.com/story/2013/03/hillary-clinton-gay-marriage-support-88988.html" TargetMode="External"/><Relationship Id="rId510" Type="http://schemas.openxmlformats.org/officeDocument/2006/relationships/hyperlink" Target="http://fas.org/sgp/crs/row/RL30588.pdf" TargetMode="External"/><Relationship Id="rId552" Type="http://schemas.openxmlformats.org/officeDocument/2006/relationships/hyperlink" Target="http://www.washingtonpost.com/politics/clinton-e-mails-prompt-another-inquiry-on-capitol-hill/2015/03/09/db3cd3b4-c374-11e4-9ec2-b418f57a4a99_story.html?postshare=5781425924984725" TargetMode="External"/><Relationship Id="rId594" Type="http://schemas.openxmlformats.org/officeDocument/2006/relationships/hyperlink" Target="http://www.nytimes.com/2015/02/08/us/politics/economic-plan-is-a-quandary-for-hillary-clintons-campaign.html?partner=rss&amp;emc=rss&amp;_r=0&amp;referrer=" TargetMode="External"/><Relationship Id="rId608" Type="http://schemas.openxmlformats.org/officeDocument/2006/relationships/hyperlink" Target="http://m.state.gov/md159389.htm" TargetMode="External"/><Relationship Id="rId191" Type="http://schemas.openxmlformats.org/officeDocument/2006/relationships/hyperlink" Target="http://thegazette.com/subject/opinion/guest-columnists/clinton-invest-in-rural-clean-energy-20150528" TargetMode="External"/><Relationship Id="rId205" Type="http://schemas.openxmlformats.org/officeDocument/2006/relationships/hyperlink" Target="http://www.deseretnews.com/article/468318/FIRST-LADY-URGES-PARENTS-TO-PUT-KIDS-NEEDS-FIRST-IN-DIVORCE-CASES.html?pg=all" TargetMode="External"/><Relationship Id="rId247" Type="http://schemas.openxmlformats.org/officeDocument/2006/relationships/hyperlink" Target="http://www.nationalreview.com/corner/383121/hillary-clinton-wrong-again-mario-loyola" TargetMode="External"/><Relationship Id="rId412" Type="http://schemas.openxmlformats.org/officeDocument/2006/relationships/hyperlink" Target="http://washingtonexaminer.com/the-media-can-no-longer-ignore-obama-and-hillary-clintons-problems/article/2550879" TargetMode="External"/><Relationship Id="rId107" Type="http://schemas.openxmlformats.org/officeDocument/2006/relationships/hyperlink" Target="http://www.scpr.org/programs/airtalk/2014/07/22/6666/" TargetMode="External"/><Relationship Id="rId289" Type="http://schemas.openxmlformats.org/officeDocument/2006/relationships/hyperlink" Target="http://www.theatlantic.com/international/archive/2014/08/hillary-clinton-failure-to-help-syrian-rebels-led-to-the-rise-of-isis/375832/?single_page=true" TargetMode="External"/><Relationship Id="rId454" Type="http://schemas.openxmlformats.org/officeDocument/2006/relationships/hyperlink" Target="http://www.washingtonpost.com/world/national-security/hillarys-war-how-conviction-replaced-skepticism-in-libya-intervention/2011/10/28/gIQAhGS7WM_story.html" TargetMode="External"/><Relationship Id="rId496" Type="http://schemas.openxmlformats.org/officeDocument/2006/relationships/hyperlink" Target="http://www.state.gov/t/pm/rls/rm/144753.htm" TargetMode="External"/><Relationship Id="rId11" Type="http://schemas.openxmlformats.org/officeDocument/2006/relationships/hyperlink" Target="http://www.cnn.com/2015/01/27/politics/benghazi-hillary-clinton-testify/" TargetMode="External"/><Relationship Id="rId53" Type="http://schemas.openxmlformats.org/officeDocument/2006/relationships/hyperlink" Target="http://www.washingtonpost.com/blogs/the-fix/wp/2014/07/02/hillary-clintons-book-sales-dropped-even-faster-in-week-three-than-in-week-two/" TargetMode="External"/><Relationship Id="rId149" Type="http://schemas.openxmlformats.org/officeDocument/2006/relationships/hyperlink" Target="http://www.edweek.org/ew/articles/2015/03/04/hillary-clintons-k-12-record-could-be-campaign.html?cmp=ENL-EU-NEWS2" TargetMode="External"/><Relationship Id="rId314" Type="http://schemas.openxmlformats.org/officeDocument/2006/relationships/hyperlink" Target="http://www.huffingtonpost.com/2010/06/17/alan-gross-hillary-clinton-cuba_n_616555.html" TargetMode="External"/><Relationship Id="rId356" Type="http://schemas.openxmlformats.org/officeDocument/2006/relationships/hyperlink" Target="http://www.washingtonpost.com/blogs/plum-line/wp/2014/07/28/morning-plum-hillary-sharpens-up-stance-on-border-crisis/" TargetMode="External"/><Relationship Id="rId398" Type="http://schemas.openxmlformats.org/officeDocument/2006/relationships/hyperlink" Target="http://www.thedailybeast.com/articles/2014/07/21/why-hillary-clinton-s-same-sex-marriage-stance-has-split-gay-supporters.html" TargetMode="External"/><Relationship Id="rId521" Type="http://schemas.openxmlformats.org/officeDocument/2006/relationships/hyperlink" Target="http://www.nytimes.com/roomfordebate/2013/05/12/judging-hillary-clinton-as-secretary-of-state/clinton-helped-transform-us-policy-in-asia" TargetMode="External"/><Relationship Id="rId563" Type="http://schemas.openxmlformats.org/officeDocument/2006/relationships/hyperlink" Target="http://www.washingtonpost.com/politics/clinton-e-mails-prompt-another-inquiry-on-capitol-hill/2015/03/09/db3cd3b4-c374-11e4-9ec2-b418f57a4a99_story.html?postshare=5781425924984725" TargetMode="External"/><Relationship Id="rId619" Type="http://schemas.openxmlformats.org/officeDocument/2006/relationships/hyperlink" Target="http://thecaucus.blogs.nytimes.com/2013/04/02/clinton-speaks-up-for-womens-issues/" TargetMode="External"/><Relationship Id="rId95" Type="http://schemas.openxmlformats.org/officeDocument/2006/relationships/hyperlink" Target="http://www.breitbart.com/InstaBlog/2014/07/25/Hillary-Team-Calls-for-Media-Blackout-of-Anti-Clinton-Books" TargetMode="External"/><Relationship Id="rId160" Type="http://schemas.openxmlformats.org/officeDocument/2006/relationships/hyperlink" Target="http://www.state.gov/secretary/20092013clinton/rm/2009a/01/115409.htm" TargetMode="External"/><Relationship Id="rId216" Type="http://schemas.openxmlformats.org/officeDocument/2006/relationships/hyperlink" Target="http://www.senate.gov/legislative/LIS/roll_call_lists/roll_call_vote_cfm.cfm?congress=111&amp;session=1&amp;vote=00005" TargetMode="External"/><Relationship Id="rId423" Type="http://schemas.openxmlformats.org/officeDocument/2006/relationships/hyperlink" Target="http://www.npr.org/blogs/itsallpolitics/2014/07/30/336468262/hard-choices-tour-put-spotlight-on-clintons-strengths-weaknesses" TargetMode="External"/><Relationship Id="rId258" Type="http://schemas.openxmlformats.org/officeDocument/2006/relationships/hyperlink" Target="http://www.senate.gov/legislative/LIS/roll_call_lists/roll_call_vote_cfm.cfm?congress=107&amp;session=2&amp;vote=00237" TargetMode="External"/><Relationship Id="rId465" Type="http://schemas.openxmlformats.org/officeDocument/2006/relationships/hyperlink" Target="http://www.nytimes.com/2015/03/09/us/politics/hillary-clinton-faces-test-of-record-aiding-women.html" TargetMode="External"/><Relationship Id="rId22" Type="http://schemas.openxmlformats.org/officeDocument/2006/relationships/hyperlink" Target="http://www.washingtonpost.com/politics/hillary-clinton-was-paid-millions-by-tech-industry-for-speeches/2015/05/18/f149d598-fd86-11e4-805c-c3f407e5a9e9_story.html" TargetMode="External"/><Relationship Id="rId64" Type="http://schemas.openxmlformats.org/officeDocument/2006/relationships/hyperlink" Target="http://www.weeklystandard.com/articles/hillary-clinton-s-reputation_802179.html" TargetMode="External"/><Relationship Id="rId118" Type="http://schemas.openxmlformats.org/officeDocument/2006/relationships/hyperlink" Target="http://www.huffingtonpost.com/2015/01/18/hillary-clinton-economic-platform_n_6495950.html" TargetMode="External"/><Relationship Id="rId325" Type="http://schemas.openxmlformats.org/officeDocument/2006/relationships/hyperlink" Target="http://www.nytimes.com/2014/12/17/world/americas/ecuador-isaias-obama-campaign-robert-menendez-hillary-clinton.html" TargetMode="External"/><Relationship Id="rId367" Type="http://schemas.openxmlformats.org/officeDocument/2006/relationships/hyperlink" Target="http://www.politico.com/story/2014/09/hillary-clinton-women-midterms-111145.html" TargetMode="External"/><Relationship Id="rId532" Type="http://schemas.openxmlformats.org/officeDocument/2006/relationships/hyperlink" Target="http://www.oge.gov/Topics/Selected-Employee-Categories/Special-Government-Employees/" TargetMode="External"/><Relationship Id="rId574" Type="http://schemas.openxmlformats.org/officeDocument/2006/relationships/hyperlink" Target="http://www.bloomberg.com/politics/articles/2015-03-24/one-more-question-on-hillary-e-mails-where-was-the-watchdog-" TargetMode="External"/><Relationship Id="rId171" Type="http://schemas.openxmlformats.org/officeDocument/2006/relationships/hyperlink" Target="http://www.cfr.org/climate-change/hillary-clintons-speech-energy-climate-change/p14715" TargetMode="External"/><Relationship Id="rId227" Type="http://schemas.openxmlformats.org/officeDocument/2006/relationships/hyperlink" Target="http://www.theatlantic.com/politics/archive/2014/07/marco-rubio-vs-hillary-clinton-can-they-both-lose/374883/" TargetMode="External"/><Relationship Id="rId269" Type="http://schemas.openxmlformats.org/officeDocument/2006/relationships/hyperlink" Target="https://twitter.com/danmericaCNN/status/492738699944529921" TargetMode="External"/><Relationship Id="rId434" Type="http://schemas.openxmlformats.org/officeDocument/2006/relationships/hyperlink" Target="http://www.buzzfeed.com/justinesharrock/exclusive-years-after-manning-leaks-state-department-cable-s?utm_term=.mhKRW4Xlx" TargetMode="External"/><Relationship Id="rId476" Type="http://schemas.openxmlformats.org/officeDocument/2006/relationships/hyperlink" Target="http://www.nytimes.com/2009/08/12/world/africa/12diplo.html" TargetMode="External"/><Relationship Id="rId33" Type="http://schemas.openxmlformats.org/officeDocument/2006/relationships/hyperlink" Target="https://twitter.com/AmericaRising/status/495202326966448130" TargetMode="External"/><Relationship Id="rId129" Type="http://schemas.openxmlformats.org/officeDocument/2006/relationships/hyperlink" Target="http://www.edweek.org/ew/articles/2015/03/04/hillary-clintons-k-12-record-could-be-campaign.html?cmp=ENL-EU-NEWS2" TargetMode="External"/><Relationship Id="rId280" Type="http://schemas.openxmlformats.org/officeDocument/2006/relationships/hyperlink" Target="http://www.politico.com/story/2014/07/hillary-clinton-legacy-mideast-biggest-accomplishment-108924.html?hp=l9" TargetMode="External"/><Relationship Id="rId336" Type="http://schemas.openxmlformats.org/officeDocument/2006/relationships/hyperlink" Target="http://politicalticker.blogs.cnn.com/2014/06/25/hillary-clinton-wants-2014-democrats-to-run-on-obamacare/" TargetMode="External"/><Relationship Id="rId501" Type="http://schemas.openxmlformats.org/officeDocument/2006/relationships/hyperlink" Target="http://blogs.wsj.com/washwire/2014/07/27/clinton-to-europe-loosen-russias-energy-grip/" TargetMode="External"/><Relationship Id="rId543" Type="http://schemas.openxmlformats.org/officeDocument/2006/relationships/hyperlink" Target="http://www.washingtonpost.com/politics/clinton-e-mails-prompt-another-inquiry-on-capitol-hill/2015/03/09/db3cd3b4-c374-11e4-9ec2-b418f57a4a99_story.html?postshare=5781425924984725" TargetMode="External"/><Relationship Id="rId75" Type="http://schemas.openxmlformats.org/officeDocument/2006/relationships/hyperlink" Target="http://www.cnn.com/2014/08/19/politics/howard-dean-hillary-clinton-2016/index.html?hpt=po_c1" TargetMode="External"/><Relationship Id="rId140" Type="http://schemas.openxmlformats.org/officeDocument/2006/relationships/hyperlink" Target="http://national.deseretnews.com/article/2436/charter-schools-need-to-live-up-to-original-deal-bill-clinton-says.html" TargetMode="External"/><Relationship Id="rId182" Type="http://schemas.openxmlformats.org/officeDocument/2006/relationships/hyperlink" Target="https://www.congress.gov/bill/110th-congress/senate-bill/701" TargetMode="External"/><Relationship Id="rId378" Type="http://schemas.openxmlformats.org/officeDocument/2006/relationships/hyperlink" Target="http://www.cnn.com/2011/12/06/world/us-world-gay-rights/" TargetMode="External"/><Relationship Id="rId403" Type="http://schemas.openxmlformats.org/officeDocument/2006/relationships/hyperlink" Target="http://www.senate.gov/legislative/LIS/roll_call_lists/roll_call_vote_cfm.cfm?congress=110&amp;session=1&amp;vote=00259" TargetMode="External"/><Relationship Id="rId585" Type="http://schemas.openxmlformats.org/officeDocument/2006/relationships/hyperlink" Target="http://www.nytimes.com/2015/03/14/upshot/will-hillary-clinton-follow-democrats-on-capital-gains.html?_r=1&amp;referrer=&amp;abt=0002&amp;abg=0" TargetMode="External"/><Relationship Id="rId6" Type="http://schemas.openxmlformats.org/officeDocument/2006/relationships/webSettings" Target="webSettings.xml"/><Relationship Id="rId238" Type="http://schemas.openxmlformats.org/officeDocument/2006/relationships/hyperlink" Target="http://swampland.time.com/2014/01/14/hillary-clintons-unapologetically-hawkish-record-faces-2016-test/" TargetMode="External"/><Relationship Id="rId445" Type="http://schemas.openxmlformats.org/officeDocument/2006/relationships/hyperlink" Target="http://thehill.com/blogs/ballot-box/presidential-races/215817-clinton-vs-warren-where-they-disagree" TargetMode="External"/><Relationship Id="rId487" Type="http://schemas.openxmlformats.org/officeDocument/2006/relationships/hyperlink" Target="http://www.washingtonpost.com/wp-dyn/content/article/2010/06/09/AR2010060902876.html" TargetMode="External"/><Relationship Id="rId610" Type="http://schemas.openxmlformats.org/officeDocument/2006/relationships/hyperlink" Target="https://www.congress.gov/amendment/109th-congress/senate-amendment/4868" TargetMode="External"/><Relationship Id="rId291" Type="http://schemas.openxmlformats.org/officeDocument/2006/relationships/hyperlink" Target="https://www.youtube.com/watch?v=GBdRPHVs04E" TargetMode="External"/><Relationship Id="rId305" Type="http://schemas.openxmlformats.org/officeDocument/2006/relationships/hyperlink" Target="http://www.reuters.com/article/2008/04/07/us-usa-politics-clinton-idUSN0642976020080407" TargetMode="External"/><Relationship Id="rId347" Type="http://schemas.openxmlformats.org/officeDocument/2006/relationships/hyperlink" Target="http://www.computerworld.com/article/2909983/it-outsourcing/heres-where-clinton-and-rubio-stand-on-the-h-1b-visa-issue.html" TargetMode="External"/><Relationship Id="rId512" Type="http://schemas.openxmlformats.org/officeDocument/2006/relationships/hyperlink" Target="http://www.cleveland.com/world/index.ssf/2009/10/hillary_clinton_to_press_russi.html" TargetMode="External"/><Relationship Id="rId44" Type="http://schemas.openxmlformats.org/officeDocument/2006/relationships/hyperlink" Target="http://www.washingtonpost.com/blogs/post-politics/wp/2014/07/16/university-at-buffalo-paid-275000-for-hillary-clinton-speech/" TargetMode="External"/><Relationship Id="rId86" Type="http://schemas.openxmlformats.org/officeDocument/2006/relationships/hyperlink" Target="http://blogs.wsj.com/washwire/2014/07/24/is-courting-congress-the-stuff-of-movies-hillary-clinton-doesnt-think-so/" TargetMode="External"/><Relationship Id="rId151" Type="http://schemas.openxmlformats.org/officeDocument/2006/relationships/hyperlink" Target="http://www.edweek.org/ew/articles/2015/03/04/hillary-clintons-k-12-record-could-be-campaign.html?cmp=ENL-EU-NEWS2" TargetMode="External"/><Relationship Id="rId389" Type="http://schemas.openxmlformats.org/officeDocument/2006/relationships/hyperlink" Target="http://transcripts.cnn.com/TRANSCRIPTS/1406/17/se.01.html" TargetMode="External"/><Relationship Id="rId554" Type="http://schemas.openxmlformats.org/officeDocument/2006/relationships/hyperlink" Target="http://www.washingtonpost.com/politics/clinton-e-mails-prompt-another-inquiry-on-capitol-hill/2015/03/09/db3cd3b4-c374-11e4-9ec2-b418f57a4a99_story.html?postshare=5781425924984725" TargetMode="External"/><Relationship Id="rId596" Type="http://schemas.openxmlformats.org/officeDocument/2006/relationships/hyperlink" Target="http://www.cnn.com/2015/06/15/politics/45-times-secretary-clinton-pushed-the-trade-bill-she-now-opposes/index.html" TargetMode="External"/><Relationship Id="rId193" Type="http://schemas.openxmlformats.org/officeDocument/2006/relationships/hyperlink" Target="http://www.senate.gov/legislative/LIS/roll_call_lists/roll_call_vote_cfm.cfm?congress=110&amp;session=1&amp;vote=00226" TargetMode="External"/><Relationship Id="rId207" Type="http://schemas.openxmlformats.org/officeDocument/2006/relationships/hyperlink" Target="https://www.youtube.com/watch?v=YAXJzPD-pE0" TargetMode="External"/><Relationship Id="rId249" Type="http://schemas.openxmlformats.org/officeDocument/2006/relationships/hyperlink" Target="http://politicalticker.blogs.cnn.com/2014/07/24/hillary-clinton-stands-by-russian-reset-in-face-of-recent-events/" TargetMode="External"/><Relationship Id="rId414" Type="http://schemas.openxmlformats.org/officeDocument/2006/relationships/hyperlink" Target="http://www.politico.com/news/stories/0408/9393.html" TargetMode="External"/><Relationship Id="rId456" Type="http://schemas.openxmlformats.org/officeDocument/2006/relationships/hyperlink" Target="https://www.youtube.com/watch?v=eA3XO8WmGgQ" TargetMode="External"/><Relationship Id="rId498" Type="http://schemas.openxmlformats.org/officeDocument/2006/relationships/hyperlink" Target="http://www.politico.com/news/stories/1112/84145.html" TargetMode="External"/><Relationship Id="rId621" Type="http://schemas.openxmlformats.org/officeDocument/2006/relationships/hyperlink" Target="http://www.whitehouse.gov/blog/2012/09/17/18th-anniversary-violence-against-women-act" TargetMode="External"/><Relationship Id="rId13" Type="http://schemas.openxmlformats.org/officeDocument/2006/relationships/hyperlink" Target="http://www.cnn.com/2015/01/27/politics/benghazi-hillary-clinton-testify/" TargetMode="External"/><Relationship Id="rId109" Type="http://schemas.openxmlformats.org/officeDocument/2006/relationships/hyperlink" Target="http://takingnote.blogs.nytimes.com/2014/07/30/how-the-federal-government-slows-marijuana-research/?src=twr" TargetMode="External"/><Relationship Id="rId260" Type="http://schemas.openxmlformats.org/officeDocument/2006/relationships/hyperlink" Target="http://www.thedailybeast.com/articles/2014/06/18/hillary-clinton-pushed-obama-to-keep-troops-in-iraq.html" TargetMode="External"/><Relationship Id="rId316" Type="http://schemas.openxmlformats.org/officeDocument/2006/relationships/hyperlink" Target="https://www.youtube.com/watch?v=eA3XO8WmGgQ" TargetMode="External"/><Relationship Id="rId523" Type="http://schemas.openxmlformats.org/officeDocument/2006/relationships/hyperlink" Target="http://www.nytimes.com/2010/07/24/world/asia/24diplo.html" TargetMode="External"/><Relationship Id="rId55" Type="http://schemas.openxmlformats.org/officeDocument/2006/relationships/hyperlink" Target="http://www.nytimes.com/2014/07/11/business/a-provocateurs-book-on-hillary-clinton-overtakes-her-memoir-in-sales.html" TargetMode="External"/><Relationship Id="rId97" Type="http://schemas.openxmlformats.org/officeDocument/2006/relationships/hyperlink" Target="http://www.politico.com/story/2014/07/hillary-clinton-books-2016-elections-109573.html?hp=f1" TargetMode="External"/><Relationship Id="rId120" Type="http://schemas.openxmlformats.org/officeDocument/2006/relationships/hyperlink" Target="https://www.congress.gov/bill/109th-congress/senate-bill/3528" TargetMode="External"/><Relationship Id="rId358" Type="http://schemas.openxmlformats.org/officeDocument/2006/relationships/hyperlink" Target="https://www.americarisingpac.org/eye-2016-hillary-migrates-left-border-crisis/" TargetMode="External"/><Relationship Id="rId565" Type="http://schemas.openxmlformats.org/officeDocument/2006/relationships/hyperlink" Target="http://www.washingtonpost.com/politics/clinton-e-mails-prompt-another-inquiry-on-capitol-hill/2015/03/09/db3cd3b4-c374-11e4-9ec2-b418f57a4a99_story.html?postshare=5781425924984725" TargetMode="External"/><Relationship Id="rId162" Type="http://schemas.openxmlformats.org/officeDocument/2006/relationships/hyperlink" Target="http://www.state.gov/secretary/20092013clinton/rm/2010/04/140286.htm" TargetMode="External"/><Relationship Id="rId218" Type="http://schemas.openxmlformats.org/officeDocument/2006/relationships/hyperlink" Target="http://www.bloomberg.com/politics/articles/2015-01-16/clinton-defends-doddfrank-as-republicans-move-to-change-law" TargetMode="External"/><Relationship Id="rId425" Type="http://schemas.openxmlformats.org/officeDocument/2006/relationships/hyperlink" Target="http://www.slate.com/blogs/weigel/2014/07/29/the_long_tail_of_dead_broke.html" TargetMode="External"/><Relationship Id="rId467" Type="http://schemas.openxmlformats.org/officeDocument/2006/relationships/hyperlink" Target="http://www.nationaljournal.com/magazine/hillary-clinton-s-global-feminist-legacy-20130321" TargetMode="External"/><Relationship Id="rId271" Type="http://schemas.openxmlformats.org/officeDocument/2006/relationships/hyperlink" Target="http://www.theatlantic.com/international/archive/2014/08/hillary-clinton-failure-to-help-syrian-rebels-led-to-the-rise-of-isis/375832/?single_page=true" TargetMode="External"/><Relationship Id="rId24" Type="http://schemas.openxmlformats.org/officeDocument/2006/relationships/hyperlink" Target="http://www.washingtonpost.com/politics/hillary-clinton-was-paid-millions-by-tech-industry-for-speeches/2015/05/18/f149d598-fd86-11e4-805c-c3f407e5a9e9_story.html" TargetMode="External"/><Relationship Id="rId66" Type="http://schemas.openxmlformats.org/officeDocument/2006/relationships/hyperlink" Target="http://www.msnbc.com/msnbc/hillary-clinton-gets-testy-terry-gross-gay-marriage-evolution" TargetMode="External"/><Relationship Id="rId131" Type="http://schemas.openxmlformats.org/officeDocument/2006/relationships/hyperlink" Target="http://www.edweek.org/ew/articles/2015/03/04/hillary-clintons-k-12-record-could-be-campaign.html?cmp=ENL-EU-NEWS2" TargetMode="External"/><Relationship Id="rId327" Type="http://schemas.openxmlformats.org/officeDocument/2006/relationships/hyperlink" Target="http://www.nytimes.com/2014/12/17/world/americas/ecuador-isaias-obama-campaign-robert-menendez-hillary-clinton.html" TargetMode="External"/><Relationship Id="rId369" Type="http://schemas.openxmlformats.org/officeDocument/2006/relationships/hyperlink" Target="http://www.huffingtonpost.com/2015/03/26/indiana-governor-mike-pence-anti-gay-bill_n_6947472.html" TargetMode="External"/><Relationship Id="rId534" Type="http://schemas.openxmlformats.org/officeDocument/2006/relationships/hyperlink" Target="http://www.oge.gov/Topics/Selected-Employee-Categories/Special-Government-Employees/" TargetMode="External"/><Relationship Id="rId576" Type="http://schemas.openxmlformats.org/officeDocument/2006/relationships/hyperlink" Target="http://thehill.com/policy/finance/213434-clinton-doesnt-run-away-from-wall-street" TargetMode="External"/><Relationship Id="rId173" Type="http://schemas.openxmlformats.org/officeDocument/2006/relationships/hyperlink" Target="http://www.cfr.org/climate-change/hillary-clintons-speech-energy-climate-change/p14715" TargetMode="External"/><Relationship Id="rId229" Type="http://schemas.openxmlformats.org/officeDocument/2006/relationships/hyperlink" Target="http://online.wsj.com/articles/william-a-galston-the-big-2016-foreign-policy-debates-1406071181" TargetMode="External"/><Relationship Id="rId380" Type="http://schemas.openxmlformats.org/officeDocument/2006/relationships/hyperlink" Target="http://www.cnn.com/2011/12/06/world/us-world-gay-rights/" TargetMode="External"/><Relationship Id="rId436" Type="http://schemas.openxmlformats.org/officeDocument/2006/relationships/hyperlink" Target="http://blogs.wsj.com/washwire/2015/03/11/official-clinton-couldnt-have-used-two-email-accounts-on-one-device/" TargetMode="External"/><Relationship Id="rId601" Type="http://schemas.openxmlformats.org/officeDocument/2006/relationships/hyperlink" Target="http://webcache.googleusercontent.com/search?q=cache:CQgxGML6XK8J:foreignpolicy.com/2011/10/11/americas-pacific-century/+&amp;cd=1&amp;hl=en&amp;ct=clnk&amp;gl=us" TargetMode="External"/><Relationship Id="rId240" Type="http://schemas.openxmlformats.org/officeDocument/2006/relationships/hyperlink" Target="http://www.cnn.com/video/data/2.0/video/bestoftv/2014/07/25/exp-gps-clinton-russia-reset.cnn.html" TargetMode="External"/><Relationship Id="rId478" Type="http://schemas.openxmlformats.org/officeDocument/2006/relationships/hyperlink" Target="http://www.state.gov/secretary/20092013clinton/rm/2009a/10/130546.htm" TargetMode="External"/><Relationship Id="rId35" Type="http://schemas.openxmlformats.org/officeDocument/2006/relationships/hyperlink" Target="http://www.bloomberg.com/news/2014-07-21/clinton-earns-12-million-speaking-writing-after-service.html" TargetMode="External"/><Relationship Id="rId77" Type="http://schemas.openxmlformats.org/officeDocument/2006/relationships/hyperlink" Target="https://www.youtube.com/watch?v=wNEqs7pNozQ&amp;feature=youtu.be" TargetMode="External"/><Relationship Id="rId100" Type="http://schemas.openxmlformats.org/officeDocument/2006/relationships/hyperlink" Target="http://thehill.com/blogs/ballot-box/presidential-races/215817-clinton-vs-warren-where-they-disagree" TargetMode="External"/><Relationship Id="rId282" Type="http://schemas.openxmlformats.org/officeDocument/2006/relationships/hyperlink" Target="http://www.politico.com/story/2014/07/hillary-clinton-legacy-mideast-biggest-accomplishment-108924.html?hp=l9" TargetMode="External"/><Relationship Id="rId338" Type="http://schemas.openxmlformats.org/officeDocument/2006/relationships/hyperlink" Target="http://www.politico.com/story/2014/03/hillary-clinton-obamacare-too-important-104314.html" TargetMode="External"/><Relationship Id="rId503" Type="http://schemas.openxmlformats.org/officeDocument/2006/relationships/hyperlink" Target="http://www.senate.gov/legislative/LIS/roll_call_lists/roll_call_vote_cfm.cfm?congress=111&amp;session=2&amp;vote=00298" TargetMode="External"/><Relationship Id="rId545" Type="http://schemas.openxmlformats.org/officeDocument/2006/relationships/hyperlink" Target="http://www.washingtonpost.com/politics/clinton-e-mails-prompt-another-inquiry-on-capitol-hill/2015/03/09/db3cd3b4-c374-11e4-9ec2-b418f57a4a99_story.html?postshare=5781425924984725" TargetMode="External"/><Relationship Id="rId587" Type="http://schemas.openxmlformats.org/officeDocument/2006/relationships/hyperlink" Target="http://www.senate.gov/legislative/LIS/roll_call_lists/roll_call_vote_cfm.cfm?congress=109&amp;session=2&amp;vote=00008" TargetMode="External"/><Relationship Id="rId8" Type="http://schemas.openxmlformats.org/officeDocument/2006/relationships/endnotes" Target="endnotes.xml"/><Relationship Id="rId142" Type="http://schemas.openxmlformats.org/officeDocument/2006/relationships/hyperlink" Target="http://www.edweek.org/ew/articles/2015/03/04/hillary-clintons-k-12-record-could-be-campaign.html?cmp=ENL-EU-NEWS2" TargetMode="External"/><Relationship Id="rId184" Type="http://schemas.openxmlformats.org/officeDocument/2006/relationships/hyperlink" Target="https://www.congress.gov/bill/107th-congress/senate-bill/968" TargetMode="External"/><Relationship Id="rId391" Type="http://schemas.openxmlformats.org/officeDocument/2006/relationships/hyperlink" Target="http://www.cnn.com/2013/01/30/opinion/ghitis-hillary-clinton-lgbt-rights/" TargetMode="External"/><Relationship Id="rId405" Type="http://schemas.openxmlformats.org/officeDocument/2006/relationships/hyperlink" Target="http://thecaucus.blogs.nytimes.com/2007/10/15/clinton-details-foreign-policy-agenda/" TargetMode="External"/><Relationship Id="rId447" Type="http://schemas.openxmlformats.org/officeDocument/2006/relationships/hyperlink" Target="http://www.tampabay.com/opinion/editorials/hard-diplomatic-work-pays-off-in-myanmar/1262961" TargetMode="External"/><Relationship Id="rId612" Type="http://schemas.openxmlformats.org/officeDocument/2006/relationships/hyperlink" Target="https://www.youtube.com/watch?v=cWFMqUDy1gw" TargetMode="External"/><Relationship Id="rId251" Type="http://schemas.openxmlformats.org/officeDocument/2006/relationships/hyperlink" Target="https://www.americarisingpac.org/clinton-makes-2-laughable-claims-russia-record-inside-2-minutes/?utm_medium=social&amp;utm_source=t.co&amp;utm_campaign=20140725_arpac-p-clinton%E2%80%99s-laughable-revisionist-history-on-russia-reset_twitter&amp;utm_content=arpac" TargetMode="External"/><Relationship Id="rId489" Type="http://schemas.openxmlformats.org/officeDocument/2006/relationships/hyperlink" Target="http://www.pbs.org/newshour/rundown/stakes-high-clinton-iran-nuclear-agreement/" TargetMode="External"/><Relationship Id="rId46" Type="http://schemas.openxmlformats.org/officeDocument/2006/relationships/hyperlink" Target="http://www.reviewjournal.com/news/las-vegas/high-fashion-expense-hillary-travel" TargetMode="External"/><Relationship Id="rId293" Type="http://schemas.openxmlformats.org/officeDocument/2006/relationships/hyperlink" Target="http://www.theatlantic.com/international/archive/2014/08/hillary-clinton-failure-to-help-syrian-rebels-led-to-the-rise-of-isis/375832/?single_page=true" TargetMode="External"/><Relationship Id="rId307" Type="http://schemas.openxmlformats.org/officeDocument/2006/relationships/hyperlink" Target="http://blogs.wsj.com/washwire/2014/07/28/a-closer-look-at-hillary-clintons-approach-to-china/" TargetMode="External"/><Relationship Id="rId349" Type="http://schemas.openxmlformats.org/officeDocument/2006/relationships/hyperlink" Target="http://www.msnbc.com/msnbc/hillary-clinton-obama-immigration-order-historic-step" TargetMode="External"/><Relationship Id="rId514" Type="http://schemas.openxmlformats.org/officeDocument/2006/relationships/hyperlink" Target="http://www.reuters.com/article/2011/12/06/us-russia-election-usa-idUSTRE7B50IE20111206" TargetMode="External"/><Relationship Id="rId556" Type="http://schemas.openxmlformats.org/officeDocument/2006/relationships/hyperlink" Target="http://www.nytimes.com/2013/08/19/nyregion/questions-on-the-dual-role-of-a-clinton-aide-persist.html" TargetMode="External"/><Relationship Id="rId88" Type="http://schemas.openxmlformats.org/officeDocument/2006/relationships/hyperlink" Target="http://www.quinnipiac.edu/news-and-events/quinnipiac-university-poll/ohio/release-detail?ReleaseID=2066" TargetMode="External"/><Relationship Id="rId111" Type="http://schemas.openxmlformats.org/officeDocument/2006/relationships/hyperlink" Target="http://www.nytimes.com/2015/02/08/us/politics/economic-plan-is-a-quandary-for-hillary-clintons-campaign.html?partner=rss&amp;emc=rss&amp;_r=0&amp;referrer=" TargetMode="External"/><Relationship Id="rId153" Type="http://schemas.openxmlformats.org/officeDocument/2006/relationships/hyperlink" Target="http://www.edweek.org/ew/articles/2015/03/04/hillary-clintons-k-12-record-could-be-campaign.html?cmp=ENL-EU-NEWS2" TargetMode="External"/><Relationship Id="rId195" Type="http://schemas.openxmlformats.org/officeDocument/2006/relationships/hyperlink" Target="http://www.reviewjournal.com/news/elections/clinton-declares-yucca-mountain-will-be-table-forever" TargetMode="External"/><Relationship Id="rId209" Type="http://schemas.openxmlformats.org/officeDocument/2006/relationships/hyperlink" Target="http://www.politifact.com/georgia/statements/2013/jun/18/johnny-isakson/corporate-tax-holiday-has-benefits-isakson-says/" TargetMode="External"/><Relationship Id="rId360" Type="http://schemas.openxmlformats.org/officeDocument/2006/relationships/hyperlink" Target="http://thehill.com/blogs/ballot-box/presidential-races/204772-group-touts-hillary-clintons-minimum-wage-efforts" TargetMode="External"/><Relationship Id="rId416" Type="http://schemas.openxmlformats.org/officeDocument/2006/relationships/hyperlink" Target="http://www.politico.com/news/stories/0408/9393.html" TargetMode="External"/><Relationship Id="rId598" Type="http://schemas.openxmlformats.org/officeDocument/2006/relationships/hyperlink" Target="http://www.state.gov/secretary/20092013clinton/rm/2012/09/197519.htm" TargetMode="External"/><Relationship Id="rId220" Type="http://schemas.openxmlformats.org/officeDocument/2006/relationships/hyperlink" Target="http://www.newrepublic.com/article/121385/hillary-clinton-announcement-dont-expect-populist-policies" TargetMode="External"/><Relationship Id="rId458" Type="http://schemas.openxmlformats.org/officeDocument/2006/relationships/hyperlink" Target="http://www.washingtonpost.com/world/national-security/bin-laden-raid-expected-to-be-centerpiece-of-hillary-clintons-memoir/2014/06/02/6dfe474e-e123-11e3-9743-bb9b59cde7b9_story.html" TargetMode="External"/><Relationship Id="rId623" Type="http://schemas.openxmlformats.org/officeDocument/2006/relationships/theme" Target="theme/theme1.xml"/><Relationship Id="rId15" Type="http://schemas.openxmlformats.org/officeDocument/2006/relationships/hyperlink" Target="http://www.cnn.com/2015/01/27/politics/benghazi-hillary-clinton-testify/" TargetMode="External"/><Relationship Id="rId57" Type="http://schemas.openxmlformats.org/officeDocument/2006/relationships/hyperlink" Target="https://www.weeklystandard.com/blogs/publishing-source-hillary-book-bomb_795079.html" TargetMode="External"/><Relationship Id="rId262" Type="http://schemas.openxmlformats.org/officeDocument/2006/relationships/hyperlink" Target="http://www.motherjones.com/politics/2014/08/america-rising-hillary-clinton-trolling" TargetMode="External"/><Relationship Id="rId318" Type="http://schemas.openxmlformats.org/officeDocument/2006/relationships/hyperlink" Target="http://blogs.wsj.com/washwire/2014/12/17/obama-long-advocated-a-new-cuba-posture/" TargetMode="External"/><Relationship Id="rId525" Type="http://schemas.openxmlformats.org/officeDocument/2006/relationships/hyperlink" Target="http://www.nytimes.com/2009/06/13/world/asia/13nations.html" TargetMode="External"/><Relationship Id="rId567" Type="http://schemas.openxmlformats.org/officeDocument/2006/relationships/hyperlink" Target="http://www.washingtonpost.com/politics/clinton-e-mails-prompt-another-inquiry-on-capitol-hill/2015/03/09/db3cd3b4-c374-11e4-9ec2-b418f57a4a99_story.html?postshare=5781425924984725" TargetMode="External"/><Relationship Id="rId99" Type="http://schemas.openxmlformats.org/officeDocument/2006/relationships/hyperlink" Target="http://www.washingtonpost.com/blogs/the-fix/wp/2014/08/25/rand-paul-says-he-scares-democrats-should-he/" TargetMode="External"/><Relationship Id="rId122" Type="http://schemas.openxmlformats.org/officeDocument/2006/relationships/hyperlink" Target="http://thecaucus.blogs.nytimes.com/2007/11/24/clinton-takes-on-student-loan-industry/" TargetMode="External"/><Relationship Id="rId164" Type="http://schemas.openxmlformats.org/officeDocument/2006/relationships/hyperlink" Target="http://scorecard.lcv.org/roll-call-vote/2006-219-offshore-drilling" TargetMode="External"/><Relationship Id="rId371" Type="http://schemas.openxmlformats.org/officeDocument/2006/relationships/hyperlink" Target="http://www.nytimes.com/2014/08/31/fashion/hillary-clinton-gay-rights-evolution.html?_r=0" TargetMode="External"/><Relationship Id="rId427" Type="http://schemas.openxmlformats.org/officeDocument/2006/relationships/hyperlink" Target="http://www.washingtonpost.com/blogs/post-politics/wp/2014/07/30/5-million-50-million-or-even-more-just-how-rich-is-hillary-clinton-heres-why-we-dont-know/" TargetMode="External"/><Relationship Id="rId469" Type="http://schemas.openxmlformats.org/officeDocument/2006/relationships/hyperlink" Target="http://www.nationaljournal.com/magazine/hillary-clinton-s-global-feminist-legacy-20130321" TargetMode="External"/><Relationship Id="rId26" Type="http://schemas.openxmlformats.org/officeDocument/2006/relationships/hyperlink" Target="http://www.washingtonpost.com/politics/hillary-clinton-was-paid-millions-by-tech-industry-for-speeches/2015/05/18/f149d598-fd86-11e4-805c-c3f407e5a9e9_story.html" TargetMode="External"/><Relationship Id="rId231" Type="http://schemas.openxmlformats.org/officeDocument/2006/relationships/hyperlink" Target="http://online.wsj.com/articles/william-a-galston-the-big-2016-foreign-policy-debates-1406071181" TargetMode="External"/><Relationship Id="rId273" Type="http://schemas.openxmlformats.org/officeDocument/2006/relationships/hyperlink" Target="https://www.facebook.com/tedcruzpage/posts/10152603151697464" TargetMode="External"/><Relationship Id="rId329" Type="http://schemas.openxmlformats.org/officeDocument/2006/relationships/hyperlink" Target="http://www.politico.com/story/2014/06/hillary-clinton-benghazi-107976_Page2.html" TargetMode="External"/><Relationship Id="rId480" Type="http://schemas.openxmlformats.org/officeDocument/2006/relationships/hyperlink" Target="http://www.cnn.com/2011/12/06/world/us-world-gay-rights/" TargetMode="External"/><Relationship Id="rId536" Type="http://schemas.openxmlformats.org/officeDocument/2006/relationships/hyperlink" Target="http://www.nytimes.com/2013/08/19/nyregion/questions-on-the-dual-role-of-a-clinton-aide-persist.html" TargetMode="External"/><Relationship Id="rId68" Type="http://schemas.openxmlformats.org/officeDocument/2006/relationships/hyperlink" Target="http://www.washingtonpost.com/opinions/in-hard-choices-hillary-clinton-opens-up-about-world-leaders-and-what-she-got-right/2014/06/09/b4ecc0d2-efeb-11e3-bf76-447a5df6411f_story.html" TargetMode="External"/><Relationship Id="rId133" Type="http://schemas.openxmlformats.org/officeDocument/2006/relationships/hyperlink" Target="http://www.nytimes.com/2015/03/25/us/politics/hillary-clinton-caught-between-dueling-forces-on-education-teachers-and-wealthy-donors.html" TargetMode="External"/><Relationship Id="rId175" Type="http://schemas.openxmlformats.org/officeDocument/2006/relationships/hyperlink" Target="http://www.cfr.org/climate-change/hillary-clintons-speech-energy-climate-change/p14715" TargetMode="External"/><Relationship Id="rId340" Type="http://schemas.openxmlformats.org/officeDocument/2006/relationships/hyperlink" Target="http://www.cnn.com/2009/POLITICS/02/21/clinton.china.asia/" TargetMode="External"/><Relationship Id="rId578" Type="http://schemas.openxmlformats.org/officeDocument/2006/relationships/hyperlink" Target="http://www.bloomberg.com/apps/news?pid=newsarchive&amp;sid=aUWvEgsBqjro" TargetMode="External"/><Relationship Id="rId200" Type="http://schemas.openxmlformats.org/officeDocument/2006/relationships/hyperlink" Target="http://washingtonexaminer.com/state-department-approved-215-bill-clinton-speeches-controversial-consulting-deal-worth-48m/article/2551428" TargetMode="External"/><Relationship Id="rId382" Type="http://schemas.openxmlformats.org/officeDocument/2006/relationships/hyperlink" Target="http://www.state.gov/r/pa/prs/ps/2011/12/178341.htm" TargetMode="External"/><Relationship Id="rId438" Type="http://schemas.openxmlformats.org/officeDocument/2006/relationships/hyperlink" Target="http://blogs.wsj.com/washwire/2015/03/11/official-clinton-couldnt-have-used-two-email-accounts-on-one-device/" TargetMode="External"/><Relationship Id="rId603" Type="http://schemas.openxmlformats.org/officeDocument/2006/relationships/hyperlink" Target="http://www.politico.com/story/2015/03/hillarys-trade-dilemma-116278.html" TargetMode="External"/><Relationship Id="rId242" Type="http://schemas.openxmlformats.org/officeDocument/2006/relationships/hyperlink" Target="http://www.bbc.com/news/world-us-canada-27826749" TargetMode="External"/><Relationship Id="rId284" Type="http://schemas.openxmlformats.org/officeDocument/2006/relationships/hyperlink" Target="http://www.senate.gov/legislative/LIS/roll_call_lists/roll_call_vote_cfm.cfm?congress=110&amp;session=1&amp;vote=00349" TargetMode="External"/><Relationship Id="rId491" Type="http://schemas.openxmlformats.org/officeDocument/2006/relationships/hyperlink" Target="http://www.pbs.org/newshour/rundown/stakes-high-clinton-iran-nuclear-agreement/" TargetMode="External"/><Relationship Id="rId505" Type="http://schemas.openxmlformats.org/officeDocument/2006/relationships/hyperlink" Target="http://www.washingtonpost.com/wp-dyn/content/article/2010/04/08/AR2010040801677.html" TargetMode="External"/><Relationship Id="rId37" Type="http://schemas.openxmlformats.org/officeDocument/2006/relationships/hyperlink" Target="https://www.youtube.com/watch?v=x4sddgZGWeA" TargetMode="External"/><Relationship Id="rId79" Type="http://schemas.openxmlformats.org/officeDocument/2006/relationships/hyperlink" Target="http://thehill.com/blogs/ballot-box/presidential-races/212740-the-gops-2016-hillary-paradox" TargetMode="External"/><Relationship Id="rId102" Type="http://schemas.openxmlformats.org/officeDocument/2006/relationships/hyperlink" Target="http://www.foxnews.com/politics/2010/09/08/clinton-calls-diplomatic-strategy-best-hope-dangerous-world/" TargetMode="External"/><Relationship Id="rId144" Type="http://schemas.openxmlformats.org/officeDocument/2006/relationships/hyperlink" Target="http://www.edweek.org/ew/articles/2015/03/04/hillary-clintons-k-12-record-could-be-campaign.html?cmp=ENL-EU-NEWS2" TargetMode="External"/><Relationship Id="rId547" Type="http://schemas.openxmlformats.org/officeDocument/2006/relationships/hyperlink" Target="http://www.washingtonpost.com/politics/clinton-e-mails-prompt-another-inquiry-on-capitol-hill/2015/03/09/db3cd3b4-c374-11e4-9ec2-b418f57a4a99_story.html?postshare=5781425924984725" TargetMode="External"/><Relationship Id="rId589" Type="http://schemas.openxmlformats.org/officeDocument/2006/relationships/hyperlink" Target="http://www.senate.gov/legislative/LIS/roll_call_lists/roll_call_vote_cfm.cfm?congress=110&amp;session=1&amp;vote=00102" TargetMode="External"/><Relationship Id="rId90" Type="http://schemas.openxmlformats.org/officeDocument/2006/relationships/hyperlink" Target="http://www.quinnipiac.edu/news-and-events/quinnipiac-university-poll/ohio/release-detail?ReleaseID=2066" TargetMode="External"/><Relationship Id="rId186" Type="http://schemas.openxmlformats.org/officeDocument/2006/relationships/hyperlink" Target="http://www.cfr.org/climate-change/hillary-clintons-speech-energy-climate-change/p14715" TargetMode="External"/><Relationship Id="rId351" Type="http://schemas.openxmlformats.org/officeDocument/2006/relationships/hyperlink" Target="http://www.huffingtonpost.com/2015/04/16/clinton-drivers-licenses-undocumented_n_7072570.html?ncid=tweetlnkushpmg00000067" TargetMode="External"/><Relationship Id="rId393" Type="http://schemas.openxmlformats.org/officeDocument/2006/relationships/hyperlink" Target="http://www.thedailybeast.com/articles/2014/07/21/why-hillary-clinton-s-same-sex-marriage-stance-has-split-gay-supporters.html" TargetMode="External"/><Relationship Id="rId407" Type="http://schemas.openxmlformats.org/officeDocument/2006/relationships/hyperlink" Target="https://www.youtube.com/watch?v=hFA_vIsHJgI" TargetMode="External"/><Relationship Id="rId449" Type="http://schemas.openxmlformats.org/officeDocument/2006/relationships/comments" Target="comments.xml"/><Relationship Id="rId614" Type="http://schemas.openxmlformats.org/officeDocument/2006/relationships/hyperlink" Target="http://www.senate.gov/legislative/LIS/roll_call_lists/roll_call_vote_cfm.cfm?congress=110&amp;session=1&amp;vote=00184" TargetMode="External"/><Relationship Id="rId211" Type="http://schemas.openxmlformats.org/officeDocument/2006/relationships/hyperlink" Target="http://www.nytimes.com/2015/02/08/us/politics/economic-plan-is-a-quandary-for-hillary-clintons-campaign.html?partner=rss&amp;emc=rss&amp;_r=0&amp;referrer=" TargetMode="External"/><Relationship Id="rId253" Type="http://schemas.openxmlformats.org/officeDocument/2006/relationships/hyperlink" Target="http://www.nationaljournal.com/politics/how-can-republicans-blunt-hillary-clinton-s-foreign-policy-edge-20140731" TargetMode="External"/><Relationship Id="rId295" Type="http://schemas.openxmlformats.org/officeDocument/2006/relationships/hyperlink" Target="http://www.washingtonpost.com/world/national-security/cherry-picking-clintons-words/2014/08/18/dfd8804e-262b-11e4-86ca-6f03cbd15c1a_story.html" TargetMode="External"/><Relationship Id="rId309" Type="http://schemas.openxmlformats.org/officeDocument/2006/relationships/hyperlink" Target="http://www.nytimes.com/2000/04/04/nyregion/mrs-clinton-says-mayor-is-exploiting-cuban-boy.html" TargetMode="External"/><Relationship Id="rId460" Type="http://schemas.openxmlformats.org/officeDocument/2006/relationships/hyperlink" Target="http://www.washingtonpost.com/world/national-security/bin-laden-raid-expected-to-be-centerpiece-of-hillary-clintons-memoir/2014/06/02/6dfe474e-e123-11e3-9743-bb9b59cde7b9_story.html" TargetMode="External"/><Relationship Id="rId516" Type="http://schemas.openxmlformats.org/officeDocument/2006/relationships/hyperlink" Target="http://www.state.gov/secretary/20092013clinton/rm/2009a/10/130546.htm" TargetMode="External"/><Relationship Id="rId48" Type="http://schemas.openxmlformats.org/officeDocument/2006/relationships/hyperlink" Target="http://www.reviewjournal.com/news/las-vegas/high-fashion-expense-hillary-travel" TargetMode="External"/><Relationship Id="rId113" Type="http://schemas.openxmlformats.org/officeDocument/2006/relationships/hyperlink" Target="http://time.com/3669322/hillary-clinton-2016-policy/" TargetMode="External"/><Relationship Id="rId320" Type="http://schemas.openxmlformats.org/officeDocument/2006/relationships/hyperlink" Target="http://www.usnews.com/news/politics/articles/2014/12/02/eyeing-2016-jeb-bush-talks-foreign-policy" TargetMode="External"/><Relationship Id="rId558" Type="http://schemas.openxmlformats.org/officeDocument/2006/relationships/hyperlink" Target="http://www.nytimes.com/2013/08/19/nyregion/questions-on-the-dual-role-of-a-clinton-aide-persist.html" TargetMode="External"/><Relationship Id="rId155" Type="http://schemas.openxmlformats.org/officeDocument/2006/relationships/hyperlink" Target="https://www.youtube.com/watch?v=KfXGAkSyiKc" TargetMode="External"/><Relationship Id="rId197" Type="http://schemas.openxmlformats.org/officeDocument/2006/relationships/hyperlink" Target="https://www.congress.gov/bill/107th-congress/senate-joint-resolution/34" TargetMode="External"/><Relationship Id="rId362" Type="http://schemas.openxmlformats.org/officeDocument/2006/relationships/hyperlink" Target="https://www.congress.gov/bill/109th-congress/senate-bill/2725" TargetMode="External"/><Relationship Id="rId418" Type="http://schemas.openxmlformats.org/officeDocument/2006/relationships/hyperlink" Target="http://www.politico.com/story/2014/07/hillary-clinton-israel-gaza-109210.html?hp=l12" TargetMode="External"/><Relationship Id="rId222" Type="http://schemas.openxmlformats.org/officeDocument/2006/relationships/hyperlink" Target="http://www.theatlantic.com/international/archive/2014/08/hillary-clinton-failure-to-help-syrian-rebels-led-to-the-rise-of-isis/375832/?single_page=true" TargetMode="External"/><Relationship Id="rId264" Type="http://schemas.openxmlformats.org/officeDocument/2006/relationships/hyperlink" Target="https://www.youtube.com/watch?v=TKFqYl-c508&amp;feature=youtu.be" TargetMode="External"/><Relationship Id="rId471" Type="http://schemas.openxmlformats.org/officeDocument/2006/relationships/hyperlink" Target="http://www.nationaljournal.com/magazine/hillary-clinton-s-global-feminist-legacy-20130321" TargetMode="External"/><Relationship Id="rId17" Type="http://schemas.openxmlformats.org/officeDocument/2006/relationships/hyperlink" Target="http://www.washingtonpost.com/politics/hillary-clinton-was-paid-millions-by-tech-industry-for-speeches/2015/05/18/f149d598-fd86-11e4-805c-c3f407e5a9e9_story.html" TargetMode="External"/><Relationship Id="rId59" Type="http://schemas.openxmlformats.org/officeDocument/2006/relationships/hyperlink" Target="http://www.washingtonpost.com/blogs/the-fix/wp/2014/07/07/no-one-is-reading-hard-choices-either/" TargetMode="External"/><Relationship Id="rId124" Type="http://schemas.openxmlformats.org/officeDocument/2006/relationships/hyperlink" Target="http://www.edweek.org/ew/articles/2015/03/04/hillary-clintons-k-12-record-could-be-campaign.html?cmp=ENL-EU-NEWS2" TargetMode="External"/><Relationship Id="rId527" Type="http://schemas.openxmlformats.org/officeDocument/2006/relationships/hyperlink" Target="http://articles.latimes.com/2009/jul/23/world/fg-clinton-iran23" TargetMode="External"/><Relationship Id="rId569" Type="http://schemas.openxmlformats.org/officeDocument/2006/relationships/hyperlink" Target="http://www.bloomberg.com/politics/articles/2015-03-24/one-more-question-on-hillary-e-mails-where-was-the-watchdog-" TargetMode="External"/><Relationship Id="rId70" Type="http://schemas.openxmlformats.org/officeDocument/2006/relationships/hyperlink" Target="http://www.wsj.com/articles/bret-stephens-hillary-by-the-book-1402356458" TargetMode="External"/><Relationship Id="rId166" Type="http://schemas.openxmlformats.org/officeDocument/2006/relationships/hyperlink" Target="http://thegazette.com/subject/opinion/guest-columnists/clinton-invest-in-rural-clean-energy-20150528" TargetMode="External"/><Relationship Id="rId331" Type="http://schemas.openxmlformats.org/officeDocument/2006/relationships/hyperlink" Target="https://iqmediacorp.com/ClipPlayer/?ClipID=e18a00cb-6593-4286-b40f-ff6562ac9501" TargetMode="External"/><Relationship Id="rId373" Type="http://schemas.openxmlformats.org/officeDocument/2006/relationships/hyperlink" Target="http://www.cnn.com/2011/12/06/world/us-world-gay-rights/" TargetMode="External"/><Relationship Id="rId429" Type="http://schemas.openxmlformats.org/officeDocument/2006/relationships/hyperlink" Target="http://www.wsj.com/articles/three-months-later-state-department-hasnt-rooted-out-hackers-1424391453" TargetMode="External"/><Relationship Id="rId580" Type="http://schemas.openxmlformats.org/officeDocument/2006/relationships/hyperlink" Target="https://twitter.com/Timodc/status/496301597547192321" TargetMode="External"/><Relationship Id="rId1" Type="http://schemas.openxmlformats.org/officeDocument/2006/relationships/customXml" Target="../customXml/item1.xml"/><Relationship Id="rId233" Type="http://schemas.openxmlformats.org/officeDocument/2006/relationships/hyperlink" Target="http://www.washingtonpost.com/blogs/the-fix/wp/2014/08/25/rand-paul-says-he-scares-democrats-should-he/" TargetMode="External"/><Relationship Id="rId440" Type="http://schemas.openxmlformats.org/officeDocument/2006/relationships/hyperlink" Target="http://www.concordmonitor.com/news/politics/17338947-95/hillary-clinton-on-the-issues-six-questions-on-the-campaign-trail" TargetMode="External"/><Relationship Id="rId28" Type="http://schemas.openxmlformats.org/officeDocument/2006/relationships/hyperlink" Target="http://www.washingtonpost.com/politics/hillary-clinton-was-paid-millions-by-tech-industry-for-speeches/2015/05/18/f149d598-fd86-11e4-805c-c3f407e5a9e9_story.html" TargetMode="External"/><Relationship Id="rId275" Type="http://schemas.openxmlformats.org/officeDocument/2006/relationships/hyperlink" Target="https://twitter.com/danmericaCNN/status/492739415811584002" TargetMode="External"/><Relationship Id="rId300" Type="http://schemas.openxmlformats.org/officeDocument/2006/relationships/hyperlink" Target="http://www.theatlantic.com/international/archive/2014/08/how-money-warps-us-foreign-policy/376035/?single_page=true" TargetMode="External"/><Relationship Id="rId482" Type="http://schemas.openxmlformats.org/officeDocument/2006/relationships/hyperlink" Target="http://www.voanews.com/content/clinton-pledges-early-action-on-panama-colombia-s-korea-free-trade--121643614/139283.html" TargetMode="External"/><Relationship Id="rId538" Type="http://schemas.openxmlformats.org/officeDocument/2006/relationships/hyperlink" Target="http://www.washingtonpost.com/politics/clinton-e-mails-prompt-another-inquiry-on-capitol-hill/2015/03/09/db3cd3b4-c374-11e4-9ec2-b418f57a4a99_story.html?postshare=5781425924984725" TargetMode="External"/><Relationship Id="rId81" Type="http://schemas.openxmlformats.org/officeDocument/2006/relationships/hyperlink" Target="http://www.vox.com/2014/7/20/5916383/hillary-clinton-running-for-president-2016" TargetMode="External"/><Relationship Id="rId135" Type="http://schemas.openxmlformats.org/officeDocument/2006/relationships/hyperlink" Target="http://www.jsonline.com/news/milwaukee/29484954.html" TargetMode="External"/><Relationship Id="rId177" Type="http://schemas.openxmlformats.org/officeDocument/2006/relationships/hyperlink" Target="https://www.congress.gov/bill/107th-congress/senate-bill/556/cosponsors" TargetMode="External"/><Relationship Id="rId342" Type="http://schemas.openxmlformats.org/officeDocument/2006/relationships/hyperlink" Target="http://www.foxnews.com/politics/2010/05/02/clinton-says-arizona-immigration-law-invites-racial-profiling/" TargetMode="External"/><Relationship Id="rId384" Type="http://schemas.openxmlformats.org/officeDocument/2006/relationships/hyperlink" Target="http://www.nytimes.com/2011/12/07/world/united-states-to-use-aid-to-promote-gay-rights-abroad.html?pagewanted=all" TargetMode="External"/><Relationship Id="rId591" Type="http://schemas.openxmlformats.org/officeDocument/2006/relationships/hyperlink" Target="http://www.senate.gov/legislative/LIS/roll_call_lists/roll_call_vote_cfm.cfm?congress=109&amp;session=2&amp;vote=00164" TargetMode="External"/><Relationship Id="rId605" Type="http://schemas.openxmlformats.org/officeDocument/2006/relationships/hyperlink" Target="http://www.voanews.com/content/clinton-pledges-early-action-on-panama-colombia-s-korea-free-trade--121643614/139283.html" TargetMode="External"/><Relationship Id="rId202" Type="http://schemas.openxmlformats.org/officeDocument/2006/relationships/hyperlink" Target="http://washingtonexaminer.com/state-department-approved-215-bill-clinton-speeches-controversial-consulting-deal-worth-48m/article/2551428" TargetMode="External"/><Relationship Id="rId244" Type="http://schemas.openxmlformats.org/officeDocument/2006/relationships/hyperlink" Target="http://www.washingtonpost.com/blogs/post-politics/wp/2014/08/22/romney-and-ryan-talk-hillary-clinton-and-2016-shes-beatable/" TargetMode="External"/><Relationship Id="rId39" Type="http://schemas.openxmlformats.org/officeDocument/2006/relationships/hyperlink" Target="https://twitter.com/ClintonCosts/status/491394670904107009" TargetMode="External"/><Relationship Id="rId286" Type="http://schemas.openxmlformats.org/officeDocument/2006/relationships/hyperlink" Target="http://www.senate.gov/legislative/LIS/roll_call_lists/roll_call_vote_cfm.cfm?congress=110&amp;session=1&amp;vote=00245" TargetMode="External"/><Relationship Id="rId451" Type="http://schemas.openxmlformats.org/officeDocument/2006/relationships/hyperlink" Target="http://www.nytimes.com/2011/10/19/world/africa/clinton-in-libya-to-meet-leaders-and-offer-aid-package.html" TargetMode="External"/><Relationship Id="rId493" Type="http://schemas.openxmlformats.org/officeDocument/2006/relationships/hyperlink" Target="http://www.cbsnews.com/news/hillary-clinton-discusses-her-hard-choices-on-iran-mideast-peace/" TargetMode="External"/><Relationship Id="rId507" Type="http://schemas.openxmlformats.org/officeDocument/2006/relationships/hyperlink" Target="http://usatoday30.usatoday.com/news/world/2011-02-05-start-treaty_N.htm" TargetMode="External"/><Relationship Id="rId549" Type="http://schemas.openxmlformats.org/officeDocument/2006/relationships/hyperlink" Target="http://www.washingtonpost.com/politics/clinton-e-mails-prompt-another-inquiry-on-capitol-hill/2015/03/09/db3cd3b4-c374-11e4-9ec2-b418f57a4a99_story.html?postshare=5781425924984725" TargetMode="External"/><Relationship Id="rId50" Type="http://schemas.openxmlformats.org/officeDocument/2006/relationships/hyperlink" Target="https://www.youtube.com/watch?v=wMQ6Psfd-uw&amp;feature=youtu.be" TargetMode="External"/><Relationship Id="rId104" Type="http://schemas.openxmlformats.org/officeDocument/2006/relationships/hyperlink" Target="http://thehill.com/blogs/blog-briefing-room/news/177045-panetta-proposed-defense-cuts-would-break-faith-with-troops" TargetMode="External"/><Relationship Id="rId146" Type="http://schemas.openxmlformats.org/officeDocument/2006/relationships/hyperlink" Target="http://www.edweek.org/ew/articles/2015/03/04/hillary-clintons-k-12-record-could-be-campaign.html?cmp=ENL-EU-NEWS2" TargetMode="External"/><Relationship Id="rId188" Type="http://schemas.openxmlformats.org/officeDocument/2006/relationships/hyperlink" Target="http://www.state.gov/r/pa/prs/ps/2012/04/187877.htm" TargetMode="External"/><Relationship Id="rId311" Type="http://schemas.openxmlformats.org/officeDocument/2006/relationships/hyperlink" Target="https://twitter.com/aseitzwald/status/494198811145666560" TargetMode="External"/><Relationship Id="rId353" Type="http://schemas.openxmlformats.org/officeDocument/2006/relationships/hyperlink" Target="http://thehill.com/blogs/blog-briefing-room/213251-clinton-backs-changing-border-law" TargetMode="External"/><Relationship Id="rId395" Type="http://schemas.openxmlformats.org/officeDocument/2006/relationships/hyperlink" Target="http://www.thedailybeast.com/articles/2014/07/21/why-hillary-clinton-s-same-sex-marriage-stance-has-split-gay-supporters.html" TargetMode="External"/><Relationship Id="rId409" Type="http://schemas.openxmlformats.org/officeDocument/2006/relationships/hyperlink" Target="https://www.youtube.com/watch?v=hFA_vIsHJgI" TargetMode="External"/><Relationship Id="rId560" Type="http://schemas.openxmlformats.org/officeDocument/2006/relationships/hyperlink" Target="http://www.washingtonpost.com/politics/clinton-e-mails-prompt-another-inquiry-on-capitol-hill/2015/03/09/db3cd3b4-c374-11e4-9ec2-b418f57a4a99_story.html?postshare=5781425924984725" TargetMode="External"/><Relationship Id="rId92" Type="http://schemas.openxmlformats.org/officeDocument/2006/relationships/hyperlink" Target="https://twitter.com/danmericaCNN/status/499995215135256577" TargetMode="External"/><Relationship Id="rId213" Type="http://schemas.openxmlformats.org/officeDocument/2006/relationships/hyperlink" Target="http://www.cnn.com/2015/04/16/politics/hillary-clinton-hedge-fund/" TargetMode="External"/><Relationship Id="rId420" Type="http://schemas.openxmlformats.org/officeDocument/2006/relationships/hyperlink" Target="http://www.washingtonpost.com/blogs/the-fix/wp/2014/07/29/hillary-clinton-still-hasnt-found-a-good-answer-to-questions-about-her-wealth/" TargetMode="External"/><Relationship Id="rId616" Type="http://schemas.openxmlformats.org/officeDocument/2006/relationships/hyperlink" Target="https://www.congress.gov/bill/109th-congress/senate-bill/841?q=%7B%22search%22%3A%5B%22Paycheck+Fairness+Act%22%5D%7D" TargetMode="External"/><Relationship Id="rId255" Type="http://schemas.openxmlformats.org/officeDocument/2006/relationships/hyperlink" Target="http://www.cnn.com/2015/02/13/politics/hillary-clinton-boris-johnson/" TargetMode="External"/><Relationship Id="rId297" Type="http://schemas.openxmlformats.org/officeDocument/2006/relationships/hyperlink" Target="http://www.nytimes.com/2014/08/20/opinion/thomas-friedman-will-the-ends-will-the-means.html" TargetMode="External"/><Relationship Id="rId462" Type="http://schemas.openxmlformats.org/officeDocument/2006/relationships/hyperlink" Target="http://www.nytimes.com/2015/02/17/world/middleeast/us-intensifies-effort-to-blunt-isis-message.html" TargetMode="External"/><Relationship Id="rId518" Type="http://schemas.openxmlformats.org/officeDocument/2006/relationships/hyperlink" Target="http://blogs.wsj.com/washwire/2014/07/28/a-closer-look-at-hillary-clintons-approach-to-china/" TargetMode="External"/><Relationship Id="rId115" Type="http://schemas.openxmlformats.org/officeDocument/2006/relationships/hyperlink" Target="http://www.msnbc.com/msnbc/how-hillary-clinton-will-tackle-inequaly" TargetMode="External"/><Relationship Id="rId157" Type="http://schemas.openxmlformats.org/officeDocument/2006/relationships/hyperlink" Target="http://thegazette.com/subject/opinion/guest-columnists/clinton-invest-in-rural-clean-energy-20150528" TargetMode="External"/><Relationship Id="rId322" Type="http://schemas.openxmlformats.org/officeDocument/2006/relationships/hyperlink" Target="http://www.nytimes.com/2014/12/17/world/americas/ecuador-isaias-obama-campaign-robert-menendez-hillary-clinton.html" TargetMode="External"/><Relationship Id="rId364" Type="http://schemas.openxmlformats.org/officeDocument/2006/relationships/hyperlink" Target="http://www.nytimes.com/2003/01/13/us/mrs-clinton-put-past-behind-in-trip-across-aisle.html" TargetMode="External"/><Relationship Id="rId61" Type="http://schemas.openxmlformats.org/officeDocument/2006/relationships/hyperlink" Target="http://www.washingtonpost.com/blogs/the-fix/wp/2014/06/26/hard-choices-is-a-good-example-of-why-publishers-dont-disclose-advances/" TargetMode="External"/><Relationship Id="rId199" Type="http://schemas.openxmlformats.org/officeDocument/2006/relationships/hyperlink" Target="http://washingtonexaminer.com/state-department-approved-215-bill-clinton-speeches-controversial-consulting-deal-worth-48m/article/2551428" TargetMode="External"/><Relationship Id="rId571" Type="http://schemas.openxmlformats.org/officeDocument/2006/relationships/hyperlink" Target="http://www.bloomberg.com/politics/articles/2015-03-24/one-more-question-on-hillary-e-mails-where-was-the-watchdog-" TargetMode="External"/><Relationship Id="rId19" Type="http://schemas.openxmlformats.org/officeDocument/2006/relationships/hyperlink" Target="http://www.washingtonpost.com/politics/hillary-clinton-was-paid-millions-by-tech-industry-for-speeches/2015/05/18/f149d598-fd86-11e4-805c-c3f407e5a9e9_story.html" TargetMode="External"/><Relationship Id="rId224" Type="http://schemas.openxmlformats.org/officeDocument/2006/relationships/hyperlink" Target="http://www.nytimes.com/2014/08/12/opinion/david-brooks-clinton-obama-and-iraq.html" TargetMode="External"/><Relationship Id="rId266" Type="http://schemas.openxmlformats.org/officeDocument/2006/relationships/hyperlink" Target="http://www.thedailybeast.com/articles/2014/08/13/so-how-hawkish-is-hillary-clinton.html" TargetMode="External"/><Relationship Id="rId431" Type="http://schemas.openxmlformats.org/officeDocument/2006/relationships/hyperlink" Target="http://www.wsj.com/articles/three-months-later-state-department-hasnt-rooted-out-hackers-1424391453" TargetMode="External"/><Relationship Id="rId473" Type="http://schemas.openxmlformats.org/officeDocument/2006/relationships/hyperlink" Target="http://security.blogs.cnn.com/2011/06/17/u-n-passes-historic-gay-rights-resolution/" TargetMode="External"/><Relationship Id="rId529" Type="http://schemas.openxmlformats.org/officeDocument/2006/relationships/hyperlink" Target="http://www.nytimes.com/2009/08/04/world/asia/04korea.html" TargetMode="External"/><Relationship Id="rId30" Type="http://schemas.openxmlformats.org/officeDocument/2006/relationships/hyperlink" Target="http://www.bloomberg.com/news/2014-07-21/clinton-earns-12-million-speaking-writing-after-service.html" TargetMode="External"/><Relationship Id="rId126" Type="http://schemas.openxmlformats.org/officeDocument/2006/relationships/hyperlink" Target="http://www.huffingtonpost.com/davidhalperin/video-in-iowa-clinton-str_b_7065662.html" TargetMode="External"/><Relationship Id="rId168" Type="http://schemas.openxmlformats.org/officeDocument/2006/relationships/hyperlink" Target="http://www.senate.gov/legislative/LIS/roll_call_lists/roll_call_vote_cfm.cfm?congress=108&amp;session=2&amp;vote=00188" TargetMode="External"/><Relationship Id="rId333" Type="http://schemas.openxmlformats.org/officeDocument/2006/relationships/hyperlink" Target="http://ideas.time.com/2012/12/24/why-is-congress-protecting-the-gun-industry/" TargetMode="External"/><Relationship Id="rId540" Type="http://schemas.openxmlformats.org/officeDocument/2006/relationships/hyperlink" Target="http://www.washingtonpost.com/politics/clinton-e-mails-prompt-another-inquiry-on-capitol-hill/2015/03/09/db3cd3b4-c374-11e4-9ec2-b418f57a4a99_story.html?postshare=5781425924984725" TargetMode="External"/><Relationship Id="rId72" Type="http://schemas.openxmlformats.org/officeDocument/2006/relationships/hyperlink" Target="http://www.npr.org/blogs/thetwo-way/2014/07/22/333767950/rubio-u-s-cannot-admit-all-children-seeking-asylum" TargetMode="External"/><Relationship Id="rId375" Type="http://schemas.openxmlformats.org/officeDocument/2006/relationships/hyperlink" Target="http://www.state.gov/secretary/20092013clinton/rm/2009a/12/133544.htm" TargetMode="External"/><Relationship Id="rId582" Type="http://schemas.openxmlformats.org/officeDocument/2006/relationships/hyperlink" Target="http://www.senate.gov/legislative/LIS/roll_call_lists/roll_call_vote_cfm.cfm?congress=108&amp;session=1&amp;vote=00196" TargetMode="External"/><Relationship Id="rId3" Type="http://schemas.openxmlformats.org/officeDocument/2006/relationships/styles" Target="styles.xml"/><Relationship Id="rId235" Type="http://schemas.openxmlformats.org/officeDocument/2006/relationships/hyperlink" Target="http://www.theatlantic.com/international/archive/2014/08/how-money-warps-us-foreign-policy/376035/?single_page=true" TargetMode="External"/><Relationship Id="rId277" Type="http://schemas.openxmlformats.org/officeDocument/2006/relationships/hyperlink" Target="http://www.haaretz.com/opinion/.premium-1.610007" TargetMode="External"/><Relationship Id="rId400" Type="http://schemas.openxmlformats.org/officeDocument/2006/relationships/hyperlink" Target="https://www.congress.gov/bill/107th-congress/senate-bill/1284/cosponsors" TargetMode="External"/><Relationship Id="rId442" Type="http://schemas.openxmlformats.org/officeDocument/2006/relationships/hyperlink" Target="https://www.yahoo.com/politics/the-hillary-clinton-record-in-the-senate-she-116148327116.html" TargetMode="External"/><Relationship Id="rId484" Type="http://schemas.openxmlformats.org/officeDocument/2006/relationships/hyperlink" Target="http://www.state.gov/e/eb/rls/othr/ata/114805.htm" TargetMode="External"/><Relationship Id="rId137" Type="http://schemas.openxmlformats.org/officeDocument/2006/relationships/hyperlink" Target="http://www.jsonline.com/news/milwaukee/29484954.html" TargetMode="External"/><Relationship Id="rId302" Type="http://schemas.openxmlformats.org/officeDocument/2006/relationships/hyperlink" Target="http://www.theatlantic.com/international/archive/2014/08/hillary-clinton-failure-to-help-syrian-rebels-led-to-the-rise-of-isis/375832/?single_page=true" TargetMode="External"/><Relationship Id="rId344" Type="http://schemas.openxmlformats.org/officeDocument/2006/relationships/hyperlink" Target="http://www.senate.gov/legislative/LIS/roll_call_lists/roll_call_vote_cfm.cfm?congress=110&amp;session=1&amp;vote=00235" TargetMode="External"/><Relationship Id="rId41" Type="http://schemas.openxmlformats.org/officeDocument/2006/relationships/hyperlink" Target="http://www.huffingtonpost.com/peter-d-rosenstein/another-unwarranted-attac_b_5596683.html?utm_hp_ref=politics" TargetMode="External"/><Relationship Id="rId83" Type="http://schemas.openxmlformats.org/officeDocument/2006/relationships/hyperlink" Target="http://www.washingtonpost.com/blogs/the-fix/wp/2014/07/18/hillary-clinton-is-going-to-be-the-democratic-nominee-so-why-is-anyone-else-running/" TargetMode="External"/><Relationship Id="rId179" Type="http://schemas.openxmlformats.org/officeDocument/2006/relationships/hyperlink" Target="http://www.washingtonpost.com/wp-dyn/content/article/2006/05/23/AR2006052301968.html" TargetMode="External"/><Relationship Id="rId386" Type="http://schemas.openxmlformats.org/officeDocument/2006/relationships/hyperlink" Target="http://www.state.gov/r/pa/prs/ps/2011/12/178341.htm" TargetMode="External"/><Relationship Id="rId551" Type="http://schemas.openxmlformats.org/officeDocument/2006/relationships/hyperlink" Target="http://www.washingtonpost.com/politics/clinton-e-mails-prompt-another-inquiry-on-capitol-hill/2015/03/09/db3cd3b4-c374-11e4-9ec2-b418f57a4a99_story.html?postshare=5781425924984725" TargetMode="External"/><Relationship Id="rId593" Type="http://schemas.openxmlformats.org/officeDocument/2006/relationships/hyperlink" Target="http://thehill.com/blogs/blog-briefing-room/220204-hillary-clinton-declines-to-take-position-on-medical-device-tax" TargetMode="External"/><Relationship Id="rId607" Type="http://schemas.openxmlformats.org/officeDocument/2006/relationships/hyperlink" Target="http://www.state.gov/e/eb/rls/othr/ata/114805.htm" TargetMode="External"/><Relationship Id="rId190" Type="http://schemas.openxmlformats.org/officeDocument/2006/relationships/hyperlink" Target="http://www.nytimes.com/2008/02/28/us/politics/28ethanol.html?pagewanted=all" TargetMode="External"/><Relationship Id="rId204" Type="http://schemas.openxmlformats.org/officeDocument/2006/relationships/hyperlink" Target="http://www.deseretnews.com/article/468318/FIRST-LADY-URGES-PARENTS-TO-PUT-KIDS-NEEDS-FIRST-IN-DIVORCE-CASES.html?pg=all" TargetMode="External"/><Relationship Id="rId246" Type="http://schemas.openxmlformats.org/officeDocument/2006/relationships/hyperlink" Target="http://freebeacon.com/columns/the-bear-is-loose/" TargetMode="External"/><Relationship Id="rId288" Type="http://schemas.openxmlformats.org/officeDocument/2006/relationships/hyperlink" Target="http://www.theatlantic.com/international/archive/2014/08/hillary-clinton-failure-to-help-syrian-rebels-led-to-the-rise-of-isis/375832/?single_page=true" TargetMode="External"/><Relationship Id="rId411" Type="http://schemas.openxmlformats.org/officeDocument/2006/relationships/hyperlink" Target="https://twitter.com/ClintonCosts/status/492380906905038848" TargetMode="External"/><Relationship Id="rId453" Type="http://schemas.openxmlformats.org/officeDocument/2006/relationships/hyperlink" Target="http://www.washingtonpost.com/world/national-security/hillarys-war-how-conviction-replaced-skepticism-in-libya-intervention/2011/10/28/gIQAhGS7WM_story.html" TargetMode="External"/><Relationship Id="rId509" Type="http://schemas.openxmlformats.org/officeDocument/2006/relationships/hyperlink" Target="http://www.fletcherforum.org/2014/02/04/pifer-2/" TargetMode="External"/><Relationship Id="rId106" Type="http://schemas.openxmlformats.org/officeDocument/2006/relationships/hyperlink" Target="http://www.concordmonitor.com/news/politics/17338947-95/hillary-clinton-on-the-issues-six-questions-on-the-campaign-trail" TargetMode="External"/><Relationship Id="rId313" Type="http://schemas.openxmlformats.org/officeDocument/2006/relationships/hyperlink" Target="http://fusion.net/video/3275/hillary-clinton-thinks-the-cuban-embargo-has-been-a-failure/" TargetMode="External"/><Relationship Id="rId495" Type="http://schemas.openxmlformats.org/officeDocument/2006/relationships/hyperlink" Target="http://www.nytimes.com/2012/01/24/world/middleeast/iran-urged-to-negotiate-as-west-readies-new-sanctions.html" TargetMode="External"/><Relationship Id="rId10" Type="http://schemas.openxmlformats.org/officeDocument/2006/relationships/hyperlink" Target="https://twitter.com/Timodc/status/494525595066191873" TargetMode="External"/><Relationship Id="rId52" Type="http://schemas.openxmlformats.org/officeDocument/2006/relationships/hyperlink" Target="http://www.washingtonpost.com/opinions/who-had-the-worst-week-in-washington-hillary-clinton/2014/07/03/0047473c-024d-11e4-b8ff-89afd3fad6bd_story.html" TargetMode="External"/><Relationship Id="rId94" Type="http://schemas.openxmlformats.org/officeDocument/2006/relationships/hyperlink" Target="http://www.politico.com/story/2014/07/hillary-clinton-books-2016-elections-109573.html?hp=f1" TargetMode="External"/><Relationship Id="rId148" Type="http://schemas.openxmlformats.org/officeDocument/2006/relationships/hyperlink" Target="http://www.edweek.org/ew/articles/2015/03/04/hillary-clintons-k-12-record-could-be-campaign.html?cmp=ENL-EU-NEWS2" TargetMode="External"/><Relationship Id="rId355" Type="http://schemas.openxmlformats.org/officeDocument/2006/relationships/hyperlink" Target="http://www.washingtonpost.com/blogs/plum-line/wp/2014/07/28/morning-plum-hillary-sharpens-up-stance-on-border-crisis/" TargetMode="External"/><Relationship Id="rId397" Type="http://schemas.openxmlformats.org/officeDocument/2006/relationships/hyperlink" Target="http://www.thedailybeast.com/articles/2014/07/21/why-hillary-clinton-s-same-sex-marriage-stance-has-split-gay-supporters.html" TargetMode="External"/><Relationship Id="rId520" Type="http://schemas.openxmlformats.org/officeDocument/2006/relationships/hyperlink" Target="http://www.nytimes.com/roomfordebate/2013/05/12/judging-hillary-clinton-as-secretary-of-state/clinton-helped-transform-us-policy-in-asia" TargetMode="External"/><Relationship Id="rId562" Type="http://schemas.openxmlformats.org/officeDocument/2006/relationships/hyperlink" Target="http://www.washingtonpost.com/politics/clinton-e-mails-prompt-another-inquiry-on-capitol-hill/2015/03/09/db3cd3b4-c374-11e4-9ec2-b418f57a4a99_story.html?postshare=5781425924984725" TargetMode="External"/><Relationship Id="rId618" Type="http://schemas.openxmlformats.org/officeDocument/2006/relationships/hyperlink" Target="https://www.congress.gov/bill/111th-congress/senate-bill/181/cosponsors?q=%7B%22search%22%3A%5B%22Lilly+Ledbetter+Fair+Pay+Act%22%5D%7D" TargetMode="External"/><Relationship Id="rId215" Type="http://schemas.openxmlformats.org/officeDocument/2006/relationships/hyperlink" Target="http://www.senate.gov/legislative/LIS/roll_call_lists/roll_call_vote_cfm.cfm?congress=110&amp;session=2&amp;vote=00213" TargetMode="External"/><Relationship Id="rId257" Type="http://schemas.openxmlformats.org/officeDocument/2006/relationships/hyperlink" Target="http://blogs.wsj.com/washwire/2014/07/27/clinton-to-europe-loosen-russias-energy-grip/" TargetMode="External"/><Relationship Id="rId422" Type="http://schemas.openxmlformats.org/officeDocument/2006/relationships/hyperlink" Target="https://twitter.com/AmericaRising/status/494947748199034880" TargetMode="External"/><Relationship Id="rId464" Type="http://schemas.openxmlformats.org/officeDocument/2006/relationships/hyperlink" Target="http://www.bloomberg.com/politics/articles/2015-06-18/susan-rice-on-hillary-clinton-s-accomplishments-instrumental-in-asia-pivot" TargetMode="External"/><Relationship Id="rId299" Type="http://schemas.openxmlformats.org/officeDocument/2006/relationships/hyperlink" Target="http://www.nytimes.com/2014/08/20/opinion/thomas-friedman-will-the-ends-will-the-means.html" TargetMode="External"/><Relationship Id="rId63" Type="http://schemas.openxmlformats.org/officeDocument/2006/relationships/hyperlink" Target="http://www.washingtonpost.com/blogs/the-fix/wp/2014/12/16/people-magazines-worst-selling-issue-this-year-the-one-with-hillary-clinton-on-the-cover/" TargetMode="External"/><Relationship Id="rId159" Type="http://schemas.openxmlformats.org/officeDocument/2006/relationships/hyperlink" Target="http://www.state.gov/secretary/20092013clinton/rm/2009a/01/115409.htm" TargetMode="External"/><Relationship Id="rId366" Type="http://schemas.openxmlformats.org/officeDocument/2006/relationships/hyperlink" Target="http://www.senate.gov/legislative/LIS/roll_call_lists/roll_call_vote_cfm.cfm?congress=110&amp;session=2&amp;vote=00214" TargetMode="External"/><Relationship Id="rId573" Type="http://schemas.openxmlformats.org/officeDocument/2006/relationships/hyperlink" Target="http://www.bloomberg.com/politics/articles/2015-03-24/one-more-question-on-hillary-e-mails-where-was-the-watchdog-" TargetMode="External"/><Relationship Id="rId226" Type="http://schemas.openxmlformats.org/officeDocument/2006/relationships/hyperlink" Target="https://twitter.com/RNCResearch/status/499172511272423424" TargetMode="External"/><Relationship Id="rId433" Type="http://schemas.openxmlformats.org/officeDocument/2006/relationships/hyperlink" Target="http://www.buzzfeed.com/justinesharrock/exclusive-years-after-manning-leaks-state-department-cable-s?utm_term=.mhKRW4Xlx" TargetMode="External"/><Relationship Id="rId74" Type="http://schemas.openxmlformats.org/officeDocument/2006/relationships/hyperlink" Target="http://www.washingtonpost.com/blogs/the-fix/wp/2014/07/22/marco-rubio-made-the-single-best-argument-against-hillary-clintons-presidential-prospects-today/" TargetMode="External"/><Relationship Id="rId377" Type="http://schemas.openxmlformats.org/officeDocument/2006/relationships/hyperlink" Target="http://www.state.gov/secretary/20092013clinton/rm/2009a/12/133544.htm" TargetMode="External"/><Relationship Id="rId500" Type="http://schemas.openxmlformats.org/officeDocument/2006/relationships/hyperlink" Target="http://www.politico.com/story/2014/07/hillary-clinton-legacy-mideast-biggest-accomplishment-108924.html" TargetMode="External"/><Relationship Id="rId584" Type="http://schemas.openxmlformats.org/officeDocument/2006/relationships/hyperlink" Target="http://www.nytimes.com/2015/03/14/upshot/will-hillary-clinton-follow-democrats-on-capital-gains.html?_r=1&amp;referrer=&amp;abt=0002&amp;abg=0" TargetMode="External"/><Relationship Id="rId5" Type="http://schemas.openxmlformats.org/officeDocument/2006/relationships/settings" Target="settings.xml"/><Relationship Id="rId237" Type="http://schemas.openxmlformats.org/officeDocument/2006/relationships/hyperlink" Target="http://www.cbsnews.com/news/bill-hillary-clinton-back-obamas-isis-strategy/" TargetMode="External"/><Relationship Id="rId444" Type="http://schemas.openxmlformats.org/officeDocument/2006/relationships/hyperlink" Target="http://thehill.com/blogs/ballot-box/presidential-races/215817-clinton-vs-warren-where-they-disagree" TargetMode="External"/><Relationship Id="rId290" Type="http://schemas.openxmlformats.org/officeDocument/2006/relationships/hyperlink" Target="https://www.youtube.com/watch?v=GBdRPHVs04E" TargetMode="External"/><Relationship Id="rId304" Type="http://schemas.openxmlformats.org/officeDocument/2006/relationships/hyperlink" Target="https://twitter.com/AmericaRising/status/493799566639374336" TargetMode="External"/><Relationship Id="rId388" Type="http://schemas.openxmlformats.org/officeDocument/2006/relationships/hyperlink" Target="http://transcripts.cnn.com/TRANSCRIPTS/1406/17/se.01.html" TargetMode="External"/><Relationship Id="rId511" Type="http://schemas.openxmlformats.org/officeDocument/2006/relationships/hyperlink" Target="http://archive.defensenews.com/article/20120703/DEFREG02/307030005/U-S-Apology-Leads-Pakistan-Reopen-Important-NATO-Supply-Route" TargetMode="External"/><Relationship Id="rId609" Type="http://schemas.openxmlformats.org/officeDocument/2006/relationships/hyperlink" Target="http://www.buzzfeed.com/andrewkaczynski/hillary-clinton-criticized-va-care-of-veterans-under-bush" TargetMode="External"/><Relationship Id="rId85" Type="http://schemas.openxmlformats.org/officeDocument/2006/relationships/hyperlink" Target="https://twitter.com/Timodc/status/492366965806465024" TargetMode="External"/><Relationship Id="rId150" Type="http://schemas.openxmlformats.org/officeDocument/2006/relationships/hyperlink" Target="http://www.edweek.org/ew/articles/2015/03/04/hillary-clintons-k-12-record-could-be-campaign.html?cmp=ENL-EU-NEWS2" TargetMode="External"/><Relationship Id="rId595" Type="http://schemas.openxmlformats.org/officeDocument/2006/relationships/hyperlink" Target="http://www.bloomberg.com/politics/articles/2015-06-18/susan-rice-on-hillary-clinton-s-accomplishments-instrumental-in-asia-pivot" TargetMode="External"/><Relationship Id="rId248" Type="http://schemas.openxmlformats.org/officeDocument/2006/relationships/hyperlink" Target="https://twitter.com/Timodc/status/491659475648917504" TargetMode="External"/><Relationship Id="rId455" Type="http://schemas.openxmlformats.org/officeDocument/2006/relationships/hyperlink" Target="http://www.huffingtonpost.com/2012/02/29/hillary-clinton-cuba-alan-gross_n_1311277.html?" TargetMode="External"/><Relationship Id="rId12" Type="http://schemas.openxmlformats.org/officeDocument/2006/relationships/hyperlink" Target="http://www.cnn.com/2015/01/27/politics/benghazi-hillary-clinton-testify/" TargetMode="External"/><Relationship Id="rId108" Type="http://schemas.openxmlformats.org/officeDocument/2006/relationships/hyperlink" Target="http://www.scpr.org/programs/airtalk/2014/07/22/6666/" TargetMode="External"/><Relationship Id="rId315" Type="http://schemas.openxmlformats.org/officeDocument/2006/relationships/hyperlink" Target="https://www.youtube.com/watch?v=eA3XO8WmGgQ" TargetMode="External"/><Relationship Id="rId522" Type="http://schemas.openxmlformats.org/officeDocument/2006/relationships/hyperlink" Target="http://www.brookings.edu/research/opinions/2013/12/13-asia-rebalance-ohanlon" TargetMode="External"/><Relationship Id="rId96" Type="http://schemas.openxmlformats.org/officeDocument/2006/relationships/hyperlink" Target="http://washingtonexaminer.com/clinton-clinton-clinton-read-all-about-hillary/article/2551239" TargetMode="External"/><Relationship Id="rId161" Type="http://schemas.openxmlformats.org/officeDocument/2006/relationships/hyperlink" Target="http://www.state.gov/secretary/20092013clinton/rm/2012/11/200664.htm" TargetMode="External"/><Relationship Id="rId399" Type="http://schemas.openxmlformats.org/officeDocument/2006/relationships/hyperlink" Target="http://www.metroweekly.com/2015/03/equality-california-first-lgbt-group-to-endorse-clinton-candidacy/" TargetMode="External"/><Relationship Id="rId259" Type="http://schemas.openxmlformats.org/officeDocument/2006/relationships/hyperlink" Target="http://www.politico.com/story/2015/05/hillary-clinton-iraq-war-vote-mistake-iowa-118109.html" TargetMode="External"/><Relationship Id="rId466" Type="http://schemas.openxmlformats.org/officeDocument/2006/relationships/hyperlink" Target="http://www.politico.com/magazine/story/2015/03/hillary-clinton-womens-rights-record-saudi-arabia-116160_Page2.html" TargetMode="External"/><Relationship Id="rId23" Type="http://schemas.openxmlformats.org/officeDocument/2006/relationships/hyperlink" Target="http://www.washingtonpost.com/politics/hillary-clinton-was-paid-millions-by-tech-industry-for-speeches/2015/05/18/f149d598-fd86-11e4-805c-c3f407e5a9e9_story.html" TargetMode="External"/><Relationship Id="rId119" Type="http://schemas.openxmlformats.org/officeDocument/2006/relationships/hyperlink" Target="https://www.congress.gov/bill/108th-congress/senate-bill/2360?q=%7B%22search%22%3A%5B%22Nontraditional+Student+Success+Act%22%5D%7D" TargetMode="External"/><Relationship Id="rId326" Type="http://schemas.openxmlformats.org/officeDocument/2006/relationships/hyperlink" Target="http://www.nytimes.com/2014/12/17/world/americas/ecuador-isaias-obama-campaign-robert-menendez-hillary-clinton.html" TargetMode="External"/><Relationship Id="rId533" Type="http://schemas.openxmlformats.org/officeDocument/2006/relationships/hyperlink" Target="http://www.oge.gov/Topics/Selected-Employee-Categories/Special-Government-Employees/" TargetMode="External"/><Relationship Id="rId172" Type="http://schemas.openxmlformats.org/officeDocument/2006/relationships/hyperlink" Target="http://www.cfr.org/climate-change/hillary-clintons-speech-energy-climate-change/p14715" TargetMode="External"/><Relationship Id="rId477" Type="http://schemas.openxmlformats.org/officeDocument/2006/relationships/hyperlink" Target="http://www.state.gov/r/pa/prs/ps/2011/07/167476.htm" TargetMode="External"/><Relationship Id="rId600" Type="http://schemas.openxmlformats.org/officeDocument/2006/relationships/hyperlink" Target="http://www.state.gov/secretary/20092013clinton/rm/2012/09/197519.htm" TargetMode="External"/><Relationship Id="rId337" Type="http://schemas.openxmlformats.org/officeDocument/2006/relationships/hyperlink" Target="http://www.washingtonpost.com/wp-dyn/content/article/2007/09/17/AR2007091700118.html" TargetMode="External"/><Relationship Id="rId34" Type="http://schemas.openxmlformats.org/officeDocument/2006/relationships/hyperlink" Target="http://www.bloomberg.com/news/2014-07-21/clinton-earns-12-million-speaking-writing-after-service.html" TargetMode="External"/><Relationship Id="rId544" Type="http://schemas.openxmlformats.org/officeDocument/2006/relationships/hyperlink" Target="http://www.washingtonpost.com/politics/clinton-e-mails-prompt-another-inquiry-on-capitol-hill/2015/03/09/db3cd3b4-c374-11e4-9ec2-b418f57a4a99_story.html?postshare=5781425924984725" TargetMode="External"/><Relationship Id="rId183" Type="http://schemas.openxmlformats.org/officeDocument/2006/relationships/hyperlink" Target="https://www.congress.gov/bill/110th-congress/senate-bill/1059" TargetMode="External"/><Relationship Id="rId390" Type="http://schemas.openxmlformats.org/officeDocument/2006/relationships/hyperlink" Target="http://transcripts.cnn.com/TRANSCRIPTS/1406/17/se.01.html" TargetMode="External"/><Relationship Id="rId404" Type="http://schemas.openxmlformats.org/officeDocument/2006/relationships/hyperlink" Target="http://www.nytimes.com/2015/05/28/upshot/the-senate-votes-that-divided-hillary-clinton-and-bernie-sanders.html?abt=0002&amp;abg=0" TargetMode="External"/><Relationship Id="rId611" Type="http://schemas.openxmlformats.org/officeDocument/2006/relationships/hyperlink" Target="https://www.yahoo.com/politics/the-hillary-clinton-record-in-the-senate-she-116148327116.html" TargetMode="External"/><Relationship Id="rId250" Type="http://schemas.openxmlformats.org/officeDocument/2006/relationships/hyperlink" Target="http://politicalticker.blogs.cnn.com/2014/07/24/hillary-clinton-stands-by-russian-reset-in-face-of-recent-events/" TargetMode="External"/><Relationship Id="rId488" Type="http://schemas.openxmlformats.org/officeDocument/2006/relationships/hyperlink" Target="http://www.wsj.com/news/articles/SB10001424052748703957904575252600443502256?KEYWORDS=HILLARY+clinton" TargetMode="External"/><Relationship Id="rId45" Type="http://schemas.openxmlformats.org/officeDocument/2006/relationships/hyperlink" Target="http://www.reviewjournal.com/news/las-vegas/high-fashion-expense-hillary-travel" TargetMode="External"/><Relationship Id="rId110" Type="http://schemas.openxmlformats.org/officeDocument/2006/relationships/hyperlink" Target="http://www.foxnews.com/printer_friendly_wires/2008Dec12/0,4675,SenateRollCallAutos,00.html" TargetMode="External"/><Relationship Id="rId348" Type="http://schemas.openxmlformats.org/officeDocument/2006/relationships/hyperlink" Target="http://www.senate.gov/legislative/LIS/roll_call_lists/roll_call_vote_cfm.cfm?congress=109&amp;session=2&amp;vote=00150" TargetMode="External"/><Relationship Id="rId555" Type="http://schemas.openxmlformats.org/officeDocument/2006/relationships/hyperlink" Target="http://www.washingtonpost.com/politics/clinton-e-mails-prompt-another-inquiry-on-capitol-hill/2015/03/09/db3cd3b4-c374-11e4-9ec2-b418f57a4a99_story.html?postshare=5781425924984725" TargetMode="External"/><Relationship Id="rId194" Type="http://schemas.openxmlformats.org/officeDocument/2006/relationships/hyperlink" Target="http://www.senate.gov/legislative/LIS/roll_call_lists/roll_call_vote_cfm.cfm?congress=109&amp;session=1&amp;vote=00213" TargetMode="External"/><Relationship Id="rId208" Type="http://schemas.openxmlformats.org/officeDocument/2006/relationships/hyperlink" Target="https://www.youtube.com/watch?v=YAXJzPD-pE0" TargetMode="External"/><Relationship Id="rId415" Type="http://schemas.openxmlformats.org/officeDocument/2006/relationships/hyperlink" Target="http://www.politico.com/news/stories/0408/9393.html" TargetMode="External"/><Relationship Id="rId622" Type="http://schemas.openxmlformats.org/officeDocument/2006/relationships/fontTable" Target="fontTable.xml"/><Relationship Id="rId261" Type="http://schemas.openxmlformats.org/officeDocument/2006/relationships/hyperlink" Target="http://www.theatlantic.com/international/archive/2014/08/hillary-clinton-failure-to-help-syrian-rebels-led-to-the-rise-of-isis/375832/?single_page=true" TargetMode="External"/><Relationship Id="rId499" Type="http://schemas.openxmlformats.org/officeDocument/2006/relationships/hyperlink" Target="http://www.politico.com/news/stories/1112/84145.html" TargetMode="External"/><Relationship Id="rId56" Type="http://schemas.openxmlformats.org/officeDocument/2006/relationships/hyperlink" Target="http://www.nytimes.com/2014/07/11/business/a-provocateurs-book-on-hillary-clinton-overtakes-her-memoir-in-sales.html" TargetMode="External"/><Relationship Id="rId359" Type="http://schemas.openxmlformats.org/officeDocument/2006/relationships/hyperlink" Target="https://www.americarisingpac.org/eye-2016-hillary-migrates-left-border-crisis/" TargetMode="External"/><Relationship Id="rId566" Type="http://schemas.openxmlformats.org/officeDocument/2006/relationships/hyperlink" Target="http://www.washingtonpost.com/politics/clinton-e-mails-prompt-another-inquiry-on-capitol-hill/2015/03/09/db3cd3b4-c374-11e4-9ec2-b418f57a4a99_story.html?postshare=5781425924984725" TargetMode="External"/><Relationship Id="rId121" Type="http://schemas.openxmlformats.org/officeDocument/2006/relationships/hyperlink" Target="https://www.congress.gov/bill/110th-congress/senate-bill/301?q=%7B%22search%22%3A%5B%22Nontraditional+Student+Success+Act%22%5D%7D" TargetMode="External"/><Relationship Id="rId219" Type="http://schemas.openxmlformats.org/officeDocument/2006/relationships/hyperlink" Target="http://www.senate.gov/legislative/LIS/roll_call_lists/roll_call_vote_cfm.cfm?congress=109&amp;session=1&amp;vote=00063" TargetMode="External"/><Relationship Id="rId426" Type="http://schemas.openxmlformats.org/officeDocument/2006/relationships/hyperlink" Target="http://www.washingtonpost.com/blogs/the-fix/wp/2014/07/29/hillary-clinton-still-hasnt-found-a-good-answer-to-questions-about-her-wealth/" TargetMode="External"/><Relationship Id="rId67" Type="http://schemas.openxmlformats.org/officeDocument/2006/relationships/hyperlink" Target="http://www.politico.com/story/2014/06/hillary-clinton-book-107671.html?hp=r4_b3" TargetMode="External"/><Relationship Id="rId272" Type="http://schemas.openxmlformats.org/officeDocument/2006/relationships/hyperlink" Target="http://www.politico.com/story/2014/07/hillary-clinton-israel-gaza-109210.html?hp=l12" TargetMode="External"/><Relationship Id="rId577" Type="http://schemas.openxmlformats.org/officeDocument/2006/relationships/hyperlink" Target="http://www.bloomberg.com/apps/news?pid=newsarchive&amp;sid=aUWvEgsBqjro" TargetMode="External"/><Relationship Id="rId132" Type="http://schemas.openxmlformats.org/officeDocument/2006/relationships/hyperlink" Target="http://www.edweek.org/ew/articles/2015/03/04/hillary-clintons-k-12-record-could-be-campaign.html?cmp=ENL-EU-NEW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B289D-0D7D-4645-B74B-460DCAFB2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1895</TotalTime>
  <Pages>113</Pages>
  <Words>73921</Words>
  <Characters>421353</Characters>
  <Application>Microsoft Office Word</Application>
  <DocSecurity>0</DocSecurity>
  <Lines>3511</Lines>
  <Paragraphs>988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84</cp:revision>
  <dcterms:created xsi:type="dcterms:W3CDTF">2014-08-25T21:30:00Z</dcterms:created>
  <dcterms:modified xsi:type="dcterms:W3CDTF">2015-06-22T20:53:00Z</dcterms:modified>
</cp:coreProperties>
</file>